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activeX/activeX1.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401D" w:rsidRDefault="00130ADF" w:rsidP="0061401D">
      <w:bookmarkStart w:id="0" w:name="_Toc487029154"/>
      <w:bookmarkStart w:id="1" w:name="_Toc488619463"/>
      <w:bookmarkStart w:id="2" w:name="_Toc498006009"/>
      <w:r w:rsidRPr="00130ADF">
        <w:pict>
          <v:shapetype id="_x0000_t202" coordsize="21600,21600" o:spt="202" path="m,l,21600r21600,l21600,xe">
            <v:stroke joinstyle="miter"/>
            <v:path gradientshapeok="t" o:connecttype="rect"/>
          </v:shapetype>
          <v:shape id="Casetă text 8" o:spid="_x0000_s1081" type="#_x0000_t202" style="position:absolute;margin-left:17.35pt;margin-top:-2.3pt;width:495.65pt;height:84pt;z-index:251694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" stroked="f">
            <v:textbox>
              <w:txbxContent>
                <w:p w:rsidR="00D23B3D" w:rsidRDefault="00D23B3D" w:rsidP="0061401D">
                  <w:pPr>
                    <w:rPr>
                      <w:rFonts w:eastAsia="Times New Roman" w:cs="Arial"/>
                      <w:i/>
                      <w:szCs w:val="24"/>
                      <w:lang w:eastAsia="ar-SA"/>
                    </w:rPr>
                  </w:pPr>
                  <w:r>
                    <w:rPr>
                      <w:rFonts w:asciiTheme="minorHAnsi" w:eastAsiaTheme="minorHAnsi" w:hAnsiTheme="minorHAnsi" w:cstheme="minorBidi"/>
                      <w:noProof/>
                      <w:sz w:val="20"/>
                      <w:szCs w:val="20"/>
                      <w:lang w:val="en-US"/>
                    </w:rPr>
                    <w:drawing>
                      <wp:inline distT="0" distB="0" distL="0" distR="0">
                        <wp:extent cx="828675" cy="828675"/>
                        <wp:effectExtent l="19050" t="0" r="9525" b="0"/>
                        <wp:docPr id="6" name="I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7"/>
                                <pic:cNvPicPr>
                                  <a:picLocks noChangeAspect="1" noChangeArrowheads="1"/>
                                </pic:cNvPicPr>
                              </pic:nvPicPr>
                              <pic:blipFill>
                                <a:blip r:embed="rId8"/>
                                <a:srcRect/>
                                <a:stretch>
                                  <a:fillRect/>
                                </a:stretch>
                              </pic:blipFill>
                              <pic:spPr bwMode="auto">
                                <a:xfrm>
                                  <a:off x="0" y="0"/>
                                  <a:ext cx="828675" cy="828675"/>
                                </a:xfrm>
                                <a:prstGeom prst="rect">
                                  <a:avLst/>
                                </a:prstGeom>
                                <a:noFill/>
                                <a:ln w="9525">
                                  <a:noFill/>
                                  <a:miter lim="800000"/>
                                  <a:headEnd/>
                                  <a:tailEnd/>
                                </a:ln>
                              </pic:spPr>
                            </pic:pic>
                          </a:graphicData>
                        </a:graphic>
                      </wp:inline>
                    </w:drawing>
                  </w:r>
                  <w:r>
                    <w:rPr>
                      <w:noProof/>
                    </w:rPr>
                    <w:t xml:space="preserve">  </w:t>
                  </w:r>
                  <w:r>
                    <w:rPr>
                      <w:rFonts w:asciiTheme="minorHAnsi" w:eastAsiaTheme="minorHAnsi" w:hAnsiTheme="minorHAnsi" w:cstheme="minorBidi"/>
                      <w:noProof/>
                      <w:sz w:val="20"/>
                      <w:szCs w:val="20"/>
                      <w:lang w:val="en-US"/>
                    </w:rPr>
                    <w:drawing>
                      <wp:inline distT="0" distB="0" distL="0" distR="0">
                        <wp:extent cx="1095375" cy="733425"/>
                        <wp:effectExtent l="19050" t="0" r="9525" b="0"/>
                        <wp:docPr id="7" name="I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pic:cNvPicPr>
                                  <a:picLocks noChangeAspect="1" noChangeArrowheads="1"/>
                                </pic:cNvPicPr>
                              </pic:nvPicPr>
                              <pic:blipFill>
                                <a:blip r:embed="rId9"/>
                                <a:srcRect/>
                                <a:stretch>
                                  <a:fillRect/>
                                </a:stretch>
                              </pic:blipFill>
                              <pic:spPr bwMode="auto">
                                <a:xfrm>
                                  <a:off x="0" y="0"/>
                                  <a:ext cx="1095375" cy="733425"/>
                                </a:xfrm>
                                <a:prstGeom prst="rect">
                                  <a:avLst/>
                                </a:prstGeom>
                                <a:noFill/>
                                <a:ln w="9525">
                                  <a:noFill/>
                                  <a:miter lim="800000"/>
                                  <a:headEnd/>
                                  <a:tailEnd/>
                                </a:ln>
                              </pic:spPr>
                            </pic:pic>
                          </a:graphicData>
                        </a:graphic>
                      </wp:inline>
                    </w:drawing>
                  </w:r>
                  <w:r>
                    <w:rPr>
                      <w:noProof/>
                    </w:rPr>
                    <w:t xml:space="preserve">  </w:t>
                  </w:r>
                  <w:r>
                    <w:rPr>
                      <w:rFonts w:asciiTheme="minorHAnsi" w:eastAsiaTheme="minorHAnsi" w:hAnsiTheme="minorHAnsi" w:cstheme="minorBidi"/>
                      <w:noProof/>
                      <w:sz w:val="20"/>
                      <w:szCs w:val="20"/>
                      <w:lang w:val="en-US"/>
                    </w:rPr>
                    <w:drawing>
                      <wp:inline distT="0" distB="0" distL="0" distR="0">
                        <wp:extent cx="914400" cy="733425"/>
                        <wp:effectExtent l="0" t="0" r="0" b="0"/>
                        <wp:docPr id="8" name="I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5"/>
                                <pic:cNvPicPr>
                                  <a:picLocks noChangeAspect="1" noChangeArrowheads="1"/>
                                </pic:cNvPicPr>
                              </pic:nvPicPr>
                              <pic:blipFill>
                                <a:blip r:embed="rId10"/>
                                <a:srcRect/>
                                <a:stretch>
                                  <a:fillRect/>
                                </a:stretch>
                              </pic:blipFill>
                              <pic:spPr bwMode="auto">
                                <a:xfrm>
                                  <a:off x="0" y="0"/>
                                  <a:ext cx="914400" cy="733425"/>
                                </a:xfrm>
                                <a:prstGeom prst="rect">
                                  <a:avLst/>
                                </a:prstGeom>
                                <a:noFill/>
                                <a:ln w="9525">
                                  <a:noFill/>
                                  <a:miter lim="800000"/>
                                  <a:headEnd/>
                                  <a:tailEnd/>
                                </a:ln>
                              </pic:spPr>
                            </pic:pic>
                          </a:graphicData>
                        </a:graphic>
                      </wp:inline>
                    </w:drawing>
                  </w:r>
                  <w:r>
                    <w:rPr>
                      <w:noProof/>
                      <w:lang w:eastAsia="ro-RO"/>
                    </w:rPr>
                    <w:t xml:space="preserve">  </w:t>
                  </w:r>
                  <w:r>
                    <w:rPr>
                      <w:rFonts w:asciiTheme="minorHAnsi" w:eastAsiaTheme="minorHAnsi" w:hAnsiTheme="minorHAnsi" w:cstheme="minorBidi"/>
                      <w:noProof/>
                      <w:sz w:val="20"/>
                      <w:szCs w:val="20"/>
                      <w:lang w:val="en-US"/>
                    </w:rPr>
                    <w:drawing>
                      <wp:inline distT="0" distB="0" distL="0" distR="0">
                        <wp:extent cx="914400" cy="828675"/>
                        <wp:effectExtent l="19050" t="0" r="0" b="0"/>
                        <wp:docPr id="9" name="I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4"/>
                                <pic:cNvPicPr>
                                  <a:picLocks noChangeAspect="1" noChangeArrowheads="1"/>
                                </pic:cNvPicPr>
                              </pic:nvPicPr>
                              <pic:blipFill>
                                <a:blip r:embed="rId11"/>
                                <a:srcRect/>
                                <a:stretch>
                                  <a:fillRect/>
                                </a:stretch>
                              </pic:blipFill>
                              <pic:spPr bwMode="auto">
                                <a:xfrm>
                                  <a:off x="0" y="0"/>
                                  <a:ext cx="914400" cy="828675"/>
                                </a:xfrm>
                                <a:prstGeom prst="rect">
                                  <a:avLst/>
                                </a:prstGeom>
                                <a:noFill/>
                                <a:ln w="9525">
                                  <a:noFill/>
                                  <a:miter lim="800000"/>
                                  <a:headEnd/>
                                  <a:tailEnd/>
                                </a:ln>
                              </pic:spPr>
                            </pic:pic>
                          </a:graphicData>
                        </a:graphic>
                      </wp:inline>
                    </w:drawing>
                  </w:r>
                  <w:r>
                    <w:rPr>
                      <w:noProof/>
                      <w:lang w:eastAsia="ro-RO"/>
                    </w:rPr>
                    <w:t xml:space="preserve">  </w:t>
                  </w:r>
                  <w:r>
                    <w:rPr>
                      <w:rFonts w:asciiTheme="minorHAnsi" w:eastAsiaTheme="minorHAnsi" w:hAnsiTheme="minorHAnsi" w:cstheme="minorBidi"/>
                      <w:noProof/>
                      <w:sz w:val="20"/>
                      <w:szCs w:val="20"/>
                      <w:lang w:val="en-US"/>
                    </w:rPr>
                    <w:drawing>
                      <wp:inline distT="0" distB="0" distL="0" distR="0">
                        <wp:extent cx="819150" cy="819150"/>
                        <wp:effectExtent l="19050" t="0" r="0" b="0"/>
                        <wp:docPr id="10"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3"/>
                                <pic:cNvPicPr>
                                  <a:picLocks noChangeAspect="1" noChangeArrowheads="1"/>
                                </pic:cNvPicPr>
                              </pic:nvPicPr>
                              <pic:blipFill>
                                <a:blip r:embed="rId12"/>
                                <a:srcRect/>
                                <a:stretch>
                                  <a:fillRect/>
                                </a:stretch>
                              </pic:blipFill>
                              <pic:spPr bwMode="auto">
                                <a:xfrm>
                                  <a:off x="0" y="0"/>
                                  <a:ext cx="819150" cy="819150"/>
                                </a:xfrm>
                                <a:prstGeom prst="rect">
                                  <a:avLst/>
                                </a:prstGeom>
                                <a:noFill/>
                                <a:ln w="9525">
                                  <a:noFill/>
                                  <a:miter lim="800000"/>
                                  <a:headEnd/>
                                  <a:tailEnd/>
                                </a:ln>
                              </pic:spPr>
                            </pic:pic>
                          </a:graphicData>
                        </a:graphic>
                      </wp:inline>
                    </w:drawing>
                  </w:r>
                  <w:r>
                    <w:rPr>
                      <w:rFonts w:eastAsia="Times New Roman" w:cs="Arial"/>
                      <w:i/>
                      <w:noProof/>
                      <w:szCs w:val="24"/>
                      <w:lang w:eastAsia="ar-SA"/>
                    </w:rPr>
                    <w:t xml:space="preserve">  </w:t>
                  </w:r>
                  <w:r>
                    <w:rPr>
                      <w:rFonts w:asciiTheme="minorHAnsi" w:eastAsiaTheme="minorHAnsi" w:hAnsiTheme="minorHAnsi" w:cstheme="minorBidi"/>
                      <w:noProof/>
                      <w:sz w:val="20"/>
                      <w:szCs w:val="20"/>
                      <w:lang w:val="en-US"/>
                    </w:rPr>
                    <w:drawing>
                      <wp:inline distT="0" distB="0" distL="0" distR="0">
                        <wp:extent cx="1095375" cy="638175"/>
                        <wp:effectExtent l="19050" t="0" r="9525" b="0"/>
                        <wp:docPr id="11"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3"/>
                                <a:srcRect/>
                                <a:stretch>
                                  <a:fillRect/>
                                </a:stretch>
                              </pic:blipFill>
                              <pic:spPr bwMode="auto">
                                <a:xfrm>
                                  <a:off x="0" y="0"/>
                                  <a:ext cx="1095375" cy="638175"/>
                                </a:xfrm>
                                <a:prstGeom prst="rect">
                                  <a:avLst/>
                                </a:prstGeom>
                                <a:noFill/>
                                <a:ln w="9525">
                                  <a:noFill/>
                                  <a:miter lim="800000"/>
                                  <a:headEnd/>
                                  <a:tailEnd/>
                                </a:ln>
                              </pic:spPr>
                            </pic:pic>
                          </a:graphicData>
                        </a:graphic>
                      </wp:inline>
                    </w:drawing>
                  </w:r>
                </w:p>
                <w:p w:rsidR="00D23B3D" w:rsidRDefault="00D23B3D" w:rsidP="0061401D"/>
              </w:txbxContent>
            </v:textbox>
          </v:shape>
        </w:pict>
      </w:r>
      <w:bookmarkStart w:id="3" w:name="_Hlk493410802"/>
      <w:bookmarkStart w:id="4" w:name="_Toc498006010"/>
      <w:bookmarkStart w:id="5" w:name="_Toc488619464"/>
    </w:p>
    <w:p w:rsidR="0061401D" w:rsidRDefault="0061401D" w:rsidP="0061401D">
      <w:pPr>
        <w:pStyle w:val="Capitol"/>
        <w:rPr>
          <w:rFonts w:ascii="Calibri" w:hAnsi="Calibri"/>
          <w:lang w:val="ro-RO"/>
        </w:rPr>
      </w:pPr>
    </w:p>
    <w:p w:rsidR="0061401D" w:rsidRDefault="0061401D" w:rsidP="0061401D">
      <w:pPr>
        <w:pStyle w:val="Capitol"/>
        <w:rPr>
          <w:rFonts w:ascii="Calibri" w:hAnsi="Calibri"/>
          <w:lang w:val="ro-RO"/>
        </w:rPr>
      </w:pPr>
    </w:p>
    <w:p w:rsidR="0061401D" w:rsidRDefault="0061401D" w:rsidP="0061401D">
      <w:pPr>
        <w:widowControl w:val="0"/>
        <w:spacing w:after="0"/>
        <w:rPr>
          <w:sz w:val="32"/>
          <w:szCs w:val="32"/>
        </w:rPr>
      </w:pPr>
    </w:p>
    <w:p w:rsidR="0061401D" w:rsidRDefault="0061401D" w:rsidP="0061401D">
      <w:pPr>
        <w:widowControl w:val="0"/>
        <w:spacing w:after="0"/>
        <w:jc w:val="center"/>
        <w:rPr>
          <w:b/>
          <w:color w:val="2F5496"/>
          <w:sz w:val="32"/>
          <w:szCs w:val="32"/>
        </w:rPr>
      </w:pPr>
    </w:p>
    <w:p w:rsidR="0061401D" w:rsidRDefault="0061401D" w:rsidP="000A0A2F">
      <w:pPr>
        <w:pStyle w:val="Heading3"/>
        <w:rPr>
          <w:rFonts w:ascii="Calibri" w:hAnsi="Calibri"/>
          <w:b w:val="0"/>
          <w:bCs w:val="0"/>
          <w:color w:val="0070C0"/>
          <w:sz w:val="52"/>
          <w:lang w:eastAsia="fr-FR"/>
        </w:rPr>
      </w:pPr>
    </w:p>
    <w:p w:rsidR="0061401D" w:rsidRDefault="0061401D" w:rsidP="0061401D">
      <w:pPr>
        <w:pStyle w:val="Heading3"/>
        <w:jc w:val="center"/>
        <w:rPr>
          <w:rFonts w:ascii="Calibri" w:hAnsi="Calibri"/>
          <w:b w:val="0"/>
          <w:bCs w:val="0"/>
          <w:color w:val="0070C0"/>
          <w:sz w:val="52"/>
          <w:lang w:eastAsia="fr-FR"/>
        </w:rPr>
      </w:pPr>
    </w:p>
    <w:p w:rsidR="0061401D" w:rsidRDefault="0061401D" w:rsidP="0061401D">
      <w:pPr>
        <w:spacing w:after="0" w:line="240" w:lineRule="auto"/>
        <w:jc w:val="center"/>
        <w:rPr>
          <w:rFonts w:eastAsia="Times New Roman" w:cs="Arial"/>
          <w:b/>
          <w:color w:val="0070C0"/>
          <w:sz w:val="52"/>
          <w:szCs w:val="52"/>
          <w:lang w:eastAsia="fr-FR"/>
        </w:rPr>
      </w:pPr>
      <w:r>
        <w:rPr>
          <w:rFonts w:eastAsia="Times New Roman" w:cs="Arial"/>
          <w:b/>
          <w:color w:val="0070C0"/>
          <w:sz w:val="52"/>
          <w:szCs w:val="52"/>
          <w:lang w:eastAsia="fr-FR"/>
        </w:rPr>
        <w:t xml:space="preserve">E1.2L FIȘA DE EVALUARE </w:t>
      </w:r>
    </w:p>
    <w:p w:rsidR="0061401D" w:rsidRDefault="0061401D" w:rsidP="0061401D">
      <w:pPr>
        <w:spacing w:after="0" w:line="240" w:lineRule="auto"/>
        <w:jc w:val="center"/>
      </w:pPr>
      <w:r>
        <w:rPr>
          <w:rFonts w:eastAsia="Times New Roman" w:cs="Arial"/>
          <w:b/>
          <w:color w:val="0070C0"/>
          <w:sz w:val="52"/>
          <w:szCs w:val="52"/>
          <w:lang w:eastAsia="fr-FR"/>
        </w:rPr>
        <w:t>GENERALĂ A PROIECTULUI</w:t>
      </w:r>
    </w:p>
    <w:p w:rsidR="0061401D" w:rsidRDefault="0061401D" w:rsidP="0061401D"/>
    <w:p w:rsidR="0061401D" w:rsidRDefault="0061401D" w:rsidP="0061401D">
      <w:pPr>
        <w:widowControl w:val="0"/>
        <w:tabs>
          <w:tab w:val="left" w:pos="7812"/>
        </w:tabs>
        <w:spacing w:after="0"/>
      </w:pPr>
      <w:r>
        <w:tab/>
      </w:r>
    </w:p>
    <w:p w:rsidR="0061401D" w:rsidRDefault="0061401D" w:rsidP="0061401D">
      <w:pPr>
        <w:pBdr>
          <w:bottom w:val="single" w:sz="4" w:space="1" w:color="auto"/>
        </w:pBdr>
        <w:spacing w:after="0" w:line="300" w:lineRule="exact"/>
        <w:jc w:val="center"/>
      </w:pPr>
    </w:p>
    <w:p w:rsidR="0061401D" w:rsidRDefault="0061401D" w:rsidP="0061401D">
      <w:pPr>
        <w:pBdr>
          <w:bottom w:val="single" w:sz="4" w:space="1" w:color="auto"/>
        </w:pBdr>
        <w:spacing w:after="0" w:line="240" w:lineRule="auto"/>
        <w:jc w:val="center"/>
        <w:rPr>
          <w:b/>
          <w:noProof/>
          <w:color w:val="0070C0"/>
          <w:spacing w:val="-3"/>
          <w:w w:val="95"/>
          <w:sz w:val="40"/>
          <w:szCs w:val="32"/>
        </w:rPr>
      </w:pPr>
      <w:r>
        <w:rPr>
          <w:b/>
          <w:noProof/>
          <w:color w:val="0070C0"/>
          <w:spacing w:val="-5"/>
          <w:w w:val="95"/>
          <w:sz w:val="40"/>
          <w:szCs w:val="32"/>
        </w:rPr>
        <w:t>M</w:t>
      </w:r>
      <w:r>
        <w:rPr>
          <w:b/>
          <w:noProof/>
          <w:color w:val="0070C0"/>
          <w:spacing w:val="-4"/>
          <w:w w:val="95"/>
          <w:sz w:val="40"/>
          <w:szCs w:val="32"/>
        </w:rPr>
        <w:t>Ă</w:t>
      </w:r>
      <w:r>
        <w:rPr>
          <w:b/>
          <w:noProof/>
          <w:color w:val="0070C0"/>
          <w:spacing w:val="-3"/>
          <w:w w:val="95"/>
          <w:sz w:val="40"/>
          <w:szCs w:val="32"/>
        </w:rPr>
        <w:t>SURA</w:t>
      </w:r>
      <w:r>
        <w:rPr>
          <w:b/>
          <w:noProof/>
          <w:color w:val="0070C0"/>
          <w:spacing w:val="-2"/>
          <w:w w:val="95"/>
          <w:sz w:val="40"/>
          <w:szCs w:val="32"/>
        </w:rPr>
        <w:t> </w:t>
      </w:r>
      <w:r>
        <w:rPr>
          <w:b/>
          <w:noProof/>
          <w:color w:val="0070C0"/>
          <w:spacing w:val="-3"/>
          <w:w w:val="95"/>
          <w:sz w:val="40"/>
          <w:szCs w:val="32"/>
        </w:rPr>
        <w:t>M4/6B</w:t>
      </w:r>
    </w:p>
    <w:p w:rsidR="0061401D" w:rsidRDefault="0061401D" w:rsidP="0061401D">
      <w:pPr>
        <w:pStyle w:val="NoSpacing"/>
        <w:jc w:val="center"/>
        <w:rPr>
          <w:rFonts w:ascii="Calibri" w:hAnsi="Calibri"/>
          <w:b/>
          <w:color w:val="1F4E79"/>
          <w:sz w:val="36"/>
          <w:szCs w:val="40"/>
          <w:lang w:eastAsia="fr-FR"/>
        </w:rPr>
      </w:pPr>
      <w:bookmarkStart w:id="6" w:name="_Hlk492104082"/>
      <w:r>
        <w:rPr>
          <w:rFonts w:ascii="Calibri" w:hAnsi="Calibri"/>
          <w:b/>
          <w:color w:val="1F4E79"/>
          <w:sz w:val="36"/>
          <w:szCs w:val="40"/>
          <w:lang w:eastAsia="fr-FR"/>
        </w:rPr>
        <w:t xml:space="preserve">SERVICII DE BAZĂ, INCLUZIUNE SOCIALĂ ȘI </w:t>
      </w:r>
    </w:p>
    <w:p w:rsidR="0061401D" w:rsidRDefault="0061401D" w:rsidP="0061401D">
      <w:pPr>
        <w:pStyle w:val="NoSpacing"/>
        <w:jc w:val="center"/>
        <w:rPr>
          <w:rFonts w:ascii="Calibri" w:hAnsi="Calibri"/>
          <w:b/>
          <w:color w:val="1F4E79"/>
          <w:sz w:val="36"/>
          <w:szCs w:val="40"/>
          <w:lang w:eastAsia="fr-FR"/>
        </w:rPr>
      </w:pPr>
      <w:r>
        <w:rPr>
          <w:rFonts w:ascii="Calibri" w:hAnsi="Calibri"/>
          <w:b/>
          <w:color w:val="1F4E79"/>
          <w:sz w:val="36"/>
          <w:szCs w:val="40"/>
          <w:lang w:eastAsia="fr-FR"/>
        </w:rPr>
        <w:t>REINNOIREA SATELOR</w:t>
      </w:r>
      <w:r>
        <w:rPr>
          <w:rFonts w:ascii="Calibri" w:hAnsi="Calibri"/>
          <w:b/>
          <w:color w:val="1F4E79"/>
          <w:sz w:val="36"/>
          <w:szCs w:val="40"/>
        </w:rPr>
        <w:t xml:space="preserve"> </w:t>
      </w:r>
    </w:p>
    <w:bookmarkEnd w:id="6"/>
    <w:p w:rsidR="0061401D" w:rsidRDefault="0061401D" w:rsidP="0061401D"/>
    <w:bookmarkEnd w:id="3"/>
    <w:bookmarkEnd w:id="4"/>
    <w:bookmarkEnd w:id="5"/>
    <w:p w:rsidR="0061401D" w:rsidRDefault="0061401D" w:rsidP="0061401D">
      <w:pPr>
        <w:pStyle w:val="Heading1"/>
        <w:spacing w:before="120" w:after="120" w:line="240" w:lineRule="auto"/>
        <w:rPr>
          <w:rFonts w:asciiTheme="minorHAnsi" w:hAnsiTheme="minorHAnsi" w:cstheme="minorHAnsi"/>
          <w:color w:val="auto"/>
          <w:sz w:val="24"/>
        </w:rPr>
      </w:pPr>
      <w:r>
        <w:br w:type="page"/>
      </w:r>
    </w:p>
    <w:p w:rsidR="009D3499" w:rsidRPr="002D2CD1" w:rsidRDefault="009D3499" w:rsidP="009D3499">
      <w:pPr>
        <w:pStyle w:val="Heading1"/>
        <w:spacing w:before="120" w:after="120" w:line="240" w:lineRule="auto"/>
        <w:rPr>
          <w:rFonts w:ascii="Calibri" w:hAnsi="Calibri"/>
          <w:b w:val="0"/>
          <w:sz w:val="24"/>
        </w:rPr>
      </w:pPr>
      <w:bookmarkStart w:id="7" w:name="_Toc31036983"/>
      <w:bookmarkEnd w:id="0"/>
      <w:bookmarkEnd w:id="1"/>
      <w:bookmarkEnd w:id="2"/>
      <w:r w:rsidRPr="002D2CD1">
        <w:rPr>
          <w:rFonts w:ascii="Calibri" w:hAnsi="Calibri"/>
          <w:color w:val="auto"/>
          <w:sz w:val="24"/>
        </w:rPr>
        <w:lastRenderedPageBreak/>
        <w:t xml:space="preserve">E1.2L FIȘA DE EVALUARE  GENERALĂ A PROIECTULUI </w:t>
      </w:r>
      <w:r w:rsidRPr="002D2CD1">
        <w:rPr>
          <w:rFonts w:ascii="Calibri" w:eastAsia="Calibri" w:hAnsi="Calibri"/>
          <w:color w:val="auto"/>
          <w:sz w:val="24"/>
        </w:rPr>
        <w:t>(</w:t>
      </w:r>
      <w:r w:rsidRPr="002D2CD1">
        <w:rPr>
          <w:rFonts w:ascii="Calibri" w:eastAsia="Calibri" w:hAnsi="Calibri"/>
          <w:i/>
          <w:color w:val="auto"/>
          <w:sz w:val="24"/>
        </w:rPr>
        <w:t>art. 17, alin. (1), lit. c), art. 20, alin. (1), lit. b),  d),  f) din Reg. (UE) nr. 1305/2013</w:t>
      </w:r>
      <w:r w:rsidRPr="002D2CD1">
        <w:rPr>
          <w:rFonts w:ascii="Calibri" w:eastAsia="Calibri" w:hAnsi="Calibri"/>
          <w:color w:val="auto"/>
          <w:sz w:val="24"/>
        </w:rPr>
        <w:t>)</w:t>
      </w:r>
      <w:bookmarkEnd w:id="7"/>
    </w:p>
    <w:p w:rsidR="000C57EE" w:rsidRPr="0096546F" w:rsidRDefault="000C57EE" w:rsidP="000C57EE">
      <w:pPr>
        <w:spacing w:before="120" w:after="120" w:line="240" w:lineRule="auto"/>
        <w:rPr>
          <w:rFonts w:asciiTheme="minorHAnsi" w:hAnsiTheme="minorHAnsi" w:cstheme="minorHAnsi"/>
          <w:b/>
          <w:sz w:val="24"/>
        </w:rPr>
      </w:pPr>
    </w:p>
    <w:p w:rsidR="000C57EE" w:rsidRPr="0096546F" w:rsidRDefault="000C57EE" w:rsidP="000C57EE">
      <w:pPr>
        <w:pStyle w:val="BodyText3"/>
        <w:tabs>
          <w:tab w:val="left" w:pos="0"/>
        </w:tabs>
        <w:spacing w:before="120"/>
        <w:jc w:val="center"/>
        <w:rPr>
          <w:rFonts w:asciiTheme="minorHAnsi" w:hAnsiTheme="minorHAnsi" w:cstheme="minorHAnsi"/>
          <w:b/>
          <w:sz w:val="24"/>
        </w:rPr>
      </w:pPr>
      <w:r w:rsidRPr="0096546F">
        <w:rPr>
          <w:rFonts w:asciiTheme="minorHAnsi" w:hAnsiTheme="minorHAnsi" w:cstheme="minorHAnsi"/>
          <w:b/>
          <w:sz w:val="24"/>
        </w:rPr>
        <w:t xml:space="preserve">Fișa de evaluare generală a proiectului </w:t>
      </w:r>
      <w:r w:rsidR="00460C79">
        <w:rPr>
          <w:rFonts w:asciiTheme="minorHAnsi" w:hAnsiTheme="minorHAnsi" w:cstheme="minorHAnsi"/>
          <w:b/>
          <w:sz w:val="24"/>
        </w:rPr>
        <w:t>– Măsura M4/6B – Servicii de baza, incluziune socială și reînnoirea satelor</w:t>
      </w:r>
    </w:p>
    <w:p w:rsidR="009D3499" w:rsidRPr="002D2CD1" w:rsidRDefault="009D3499" w:rsidP="009D3499">
      <w:pPr>
        <w:pStyle w:val="BodyText3"/>
        <w:tabs>
          <w:tab w:val="left" w:pos="0"/>
        </w:tabs>
        <w:spacing w:before="120"/>
        <w:jc w:val="center"/>
        <w:rPr>
          <w:rFonts w:ascii="Calibri" w:hAnsi="Calibri"/>
          <w:b/>
          <w:sz w:val="24"/>
        </w:rPr>
      </w:pPr>
      <w:r w:rsidRPr="002D2CD1">
        <w:rPr>
          <w:rFonts w:ascii="Calibri" w:hAnsi="Calibri"/>
          <w:b/>
          <w:i/>
          <w:sz w:val="24"/>
        </w:rPr>
        <w:t xml:space="preserve">cu obiective care se încadrează în prevederile </w:t>
      </w:r>
      <w:r w:rsidRPr="00552D49">
        <w:rPr>
          <w:rFonts w:ascii="Calibri" w:hAnsi="Calibri"/>
          <w:b/>
          <w:i/>
          <w:sz w:val="24"/>
        </w:rPr>
        <w:t>art. 17,</w:t>
      </w:r>
      <w:r>
        <w:rPr>
          <w:rFonts w:ascii="Calibri" w:hAnsi="Calibri"/>
          <w:b/>
          <w:i/>
          <w:sz w:val="24"/>
        </w:rPr>
        <w:t xml:space="preserve"> </w:t>
      </w:r>
      <w:r w:rsidRPr="00552D49">
        <w:rPr>
          <w:rFonts w:ascii="Calibri" w:hAnsi="Calibri"/>
          <w:b/>
          <w:i/>
          <w:sz w:val="24"/>
        </w:rPr>
        <w:t xml:space="preserve">alin. (1), lit. c), </w:t>
      </w:r>
      <w:r w:rsidRPr="002D2CD1">
        <w:rPr>
          <w:rFonts w:ascii="Calibri" w:hAnsi="Calibri"/>
          <w:b/>
          <w:i/>
          <w:sz w:val="24"/>
        </w:rPr>
        <w:t>art. 20, alin. (1), lit. b), d), f)</w:t>
      </w:r>
      <w:r w:rsidRPr="002D2CD1">
        <w:rPr>
          <w:rStyle w:val="FootnoteReference"/>
          <w:rFonts w:ascii="Calibri" w:hAnsi="Calibri"/>
          <w:i/>
          <w:sz w:val="24"/>
        </w:rPr>
        <w:footnoteReference w:id="2"/>
      </w:r>
      <w:r w:rsidRPr="002D2CD1">
        <w:rPr>
          <w:rFonts w:ascii="Calibri" w:hAnsi="Calibri"/>
          <w:b/>
          <w:i/>
          <w:sz w:val="24"/>
        </w:rPr>
        <w:t xml:space="preserve"> din Reg. (UE) nr. 1305/2013</w:t>
      </w:r>
    </w:p>
    <w:p w:rsidR="000C57EE" w:rsidRPr="0096546F" w:rsidRDefault="000C57EE" w:rsidP="000C57EE">
      <w:pPr>
        <w:spacing w:before="120" w:after="120" w:line="240" w:lineRule="auto"/>
        <w:rPr>
          <w:rFonts w:asciiTheme="minorHAnsi" w:hAnsiTheme="minorHAnsi" w:cstheme="minorHAnsi"/>
          <w:sz w:val="24"/>
        </w:rPr>
      </w:pPr>
    </w:p>
    <w:p w:rsidR="000C57EE" w:rsidRPr="0096546F" w:rsidRDefault="000C57EE" w:rsidP="000C57EE">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t>Numărul de înregistrare al Cererii de Finanţare* (CF):</w:t>
      </w:r>
    </w:p>
    <w:p w:rsidR="000C57EE" w:rsidRPr="0096546F" w:rsidRDefault="000C57EE" w:rsidP="000C57EE">
      <w:pPr>
        <w:tabs>
          <w:tab w:val="center" w:pos="4536"/>
          <w:tab w:val="right" w:pos="9072"/>
        </w:tabs>
        <w:spacing w:before="120" w:after="120" w:line="240" w:lineRule="auto"/>
        <w:rPr>
          <w:rFonts w:asciiTheme="minorHAnsi" w:hAnsiTheme="minorHAnsi" w:cstheme="minorHAnsi"/>
          <w:sz w:val="24"/>
          <w:bdr w:val="single" w:sz="8" w:space="0" w:color="auto" w:frame="1"/>
        </w:rPr>
      </w:pPr>
      <w:r w:rsidRPr="0096546F">
        <w:rPr>
          <w:rFonts w:asciiTheme="minorHAnsi" w:hAnsiTheme="minorHAnsi" w:cstheme="minorHAnsi"/>
          <w:sz w:val="24"/>
          <w:bdr w:val="single" w:sz="8" w:space="0" w:color="auto" w:frame="1"/>
        </w:rPr>
        <w:t>......................................................................................</w:t>
      </w:r>
    </w:p>
    <w:p w:rsidR="000C57EE" w:rsidRPr="0096546F" w:rsidRDefault="000C57EE" w:rsidP="000C57EE">
      <w:pPr>
        <w:spacing w:before="120" w:after="120" w:line="240" w:lineRule="auto"/>
        <w:rPr>
          <w:rFonts w:asciiTheme="minorHAnsi" w:hAnsiTheme="minorHAnsi" w:cstheme="minorHAnsi"/>
          <w:i/>
          <w:kern w:val="32"/>
          <w:sz w:val="24"/>
        </w:rPr>
      </w:pPr>
      <w:r w:rsidRPr="0096546F">
        <w:rPr>
          <w:rFonts w:asciiTheme="minorHAnsi" w:hAnsiTheme="minorHAnsi" w:cstheme="minorHAnsi"/>
          <w:i/>
          <w:kern w:val="32"/>
          <w:sz w:val="24"/>
        </w:rPr>
        <w:t>*se va prelua din Fișa de verificare a încadrării proiectului E 1.2.1L</w:t>
      </w:r>
    </w:p>
    <w:p w:rsidR="000C57EE" w:rsidRPr="0096546F" w:rsidRDefault="000C57EE" w:rsidP="000C57EE">
      <w:pPr>
        <w:spacing w:before="120" w:after="120" w:line="240" w:lineRule="auto"/>
        <w:rPr>
          <w:rFonts w:asciiTheme="minorHAnsi" w:hAnsiTheme="minorHAnsi" w:cstheme="minorHAnsi"/>
          <w:sz w:val="24"/>
        </w:rPr>
      </w:pPr>
      <w:r w:rsidRPr="0096546F">
        <w:rPr>
          <w:rFonts w:asciiTheme="minorHAnsi" w:hAnsiTheme="minorHAnsi" w:cstheme="minorHAnsi"/>
          <w:sz w:val="24"/>
        </w:rPr>
        <w:tab/>
      </w:r>
      <w:r w:rsidRPr="0096546F">
        <w:rPr>
          <w:rFonts w:asciiTheme="minorHAnsi" w:hAnsiTheme="minorHAnsi" w:cstheme="minorHAnsi"/>
          <w:sz w:val="24"/>
        </w:rPr>
        <w:tab/>
      </w:r>
      <w:r w:rsidRPr="0096546F">
        <w:rPr>
          <w:rFonts w:asciiTheme="minorHAnsi" w:hAnsiTheme="minorHAnsi" w:cstheme="minorHAnsi"/>
          <w:sz w:val="24"/>
        </w:rPr>
        <w:tab/>
      </w:r>
      <w:r w:rsidRPr="0096546F">
        <w:rPr>
          <w:rFonts w:asciiTheme="minorHAnsi" w:hAnsiTheme="minorHAnsi" w:cstheme="minorHAnsi"/>
          <w:sz w:val="24"/>
        </w:rPr>
        <w:tab/>
      </w:r>
      <w:r w:rsidRPr="0096546F">
        <w:rPr>
          <w:rFonts w:asciiTheme="minorHAnsi" w:hAnsiTheme="minorHAnsi" w:cstheme="minorHAnsi"/>
          <w:sz w:val="24"/>
        </w:rPr>
        <w:tab/>
      </w:r>
      <w:r w:rsidRPr="0096546F">
        <w:rPr>
          <w:rFonts w:asciiTheme="minorHAnsi" w:hAnsiTheme="minorHAnsi" w:cstheme="minorHAnsi"/>
          <w:sz w:val="24"/>
        </w:rPr>
        <w:tab/>
      </w:r>
      <w:r w:rsidRPr="0096546F">
        <w:rPr>
          <w:rFonts w:asciiTheme="minorHAnsi" w:hAnsiTheme="minorHAnsi" w:cstheme="minorHAnsi"/>
          <w:sz w:val="24"/>
        </w:rPr>
        <w:tab/>
      </w:r>
      <w:r w:rsidRPr="0096546F">
        <w:rPr>
          <w:rFonts w:asciiTheme="minorHAnsi" w:hAnsiTheme="minorHAnsi" w:cstheme="minorHAnsi"/>
          <w:sz w:val="24"/>
        </w:rPr>
        <w:tab/>
      </w:r>
      <w:r w:rsidRPr="0096546F">
        <w:rPr>
          <w:rFonts w:asciiTheme="minorHAnsi" w:hAnsiTheme="minorHAnsi" w:cstheme="minorHAnsi"/>
          <w:sz w:val="24"/>
        </w:rPr>
        <w:tab/>
      </w:r>
      <w:r w:rsidRPr="0096546F">
        <w:rPr>
          <w:rFonts w:asciiTheme="minorHAnsi" w:hAnsiTheme="minorHAnsi" w:cstheme="minorHAnsi"/>
          <w:sz w:val="24"/>
        </w:rPr>
        <w:tab/>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Denumire solicitant:_____________________________________________________</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Titlu proiect: ___________________________________________________________</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Data înregistrării proiectului la GAL</w:t>
      </w:r>
      <w:r w:rsidR="0061401D">
        <w:rPr>
          <w:rFonts w:asciiTheme="minorHAnsi" w:hAnsiTheme="minorHAnsi" w:cstheme="minorHAnsi"/>
          <w:sz w:val="24"/>
        </w:rPr>
        <w:t xml:space="preserve"> </w:t>
      </w:r>
      <w:r w:rsidR="00D850A8" w:rsidRPr="0096546F">
        <w:rPr>
          <w:rFonts w:asciiTheme="minorHAnsi" w:hAnsiTheme="minorHAnsi" w:cstheme="minorHAnsi"/>
          <w:kern w:val="32"/>
          <w:sz w:val="24"/>
        </w:rPr>
        <w:t>SAMUS POROLISSUM</w:t>
      </w:r>
      <w:r w:rsidRPr="0096546F">
        <w:rPr>
          <w:rFonts w:asciiTheme="minorHAnsi" w:hAnsiTheme="minorHAnsi" w:cstheme="minorHAnsi"/>
          <w:sz w:val="24"/>
        </w:rPr>
        <w:t>: _________________________________________</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xml:space="preserve">Data depunerii proiectului de către GAL </w:t>
      </w:r>
      <w:r w:rsidR="00D850A8" w:rsidRPr="0096546F">
        <w:rPr>
          <w:rFonts w:asciiTheme="minorHAnsi" w:hAnsiTheme="minorHAnsi" w:cstheme="minorHAnsi"/>
          <w:kern w:val="32"/>
          <w:sz w:val="24"/>
        </w:rPr>
        <w:t xml:space="preserve">SAMUS POROLISSUM </w:t>
      </w:r>
      <w:r w:rsidRPr="0096546F">
        <w:rPr>
          <w:rFonts w:asciiTheme="minorHAnsi" w:hAnsiTheme="minorHAnsi" w:cstheme="minorHAnsi"/>
          <w:sz w:val="24"/>
        </w:rPr>
        <w:t>la SLIN-OJFIR: ___________________________</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eastAsia="Times New Roman" w:hAnsiTheme="minorHAnsi" w:cstheme="minorHAnsi"/>
          <w:bCs/>
          <w:sz w:val="24"/>
          <w:szCs w:val="24"/>
          <w:lang w:eastAsia="fr-FR"/>
        </w:rPr>
        <w:t>Structura</w:t>
      </w:r>
      <w:r w:rsidRPr="0096546F">
        <w:rPr>
          <w:rFonts w:asciiTheme="minorHAnsi" w:hAnsiTheme="minorHAnsi" w:cstheme="minorHAnsi"/>
          <w:sz w:val="24"/>
        </w:rPr>
        <w:t xml:space="preserve"> responsabilă de verificarea proiectului: ..............</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xml:space="preserve">Data </w:t>
      </w:r>
      <w:r w:rsidRPr="0096546F">
        <w:rPr>
          <w:rFonts w:asciiTheme="minorHAnsi" w:eastAsia="Times New Roman" w:hAnsiTheme="minorHAnsi" w:cstheme="minorHAnsi"/>
          <w:bCs/>
          <w:sz w:val="24"/>
          <w:szCs w:val="24"/>
          <w:lang w:eastAsia="fr-FR"/>
        </w:rPr>
        <w:t>transmiterii</w:t>
      </w:r>
      <w:r w:rsidRPr="0096546F">
        <w:rPr>
          <w:rFonts w:asciiTheme="minorHAnsi" w:hAnsiTheme="minorHAnsi" w:cstheme="minorHAnsi"/>
          <w:sz w:val="24"/>
        </w:rPr>
        <w:t xml:space="preserve"> proiectului de către SLIN-OJFIR la structura responsabilă:..............</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Obiectivul proiectului: _____________________________________________________</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xml:space="preserve">Obiectivele proiectului se încadrează în prevederile Reg.  (UE) nr. 1305/2013, art. …………….. </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Amplasare proiect (localitate):_______________________________________________</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Statut juridic solicitant:_____________________________________________________</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u w:val="single"/>
        </w:rPr>
      </w:pP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u w:val="single"/>
        </w:rPr>
      </w:pPr>
      <w:r w:rsidRPr="0096546F">
        <w:rPr>
          <w:rFonts w:asciiTheme="minorHAnsi" w:hAnsiTheme="minorHAnsi" w:cstheme="minorHAnsi"/>
          <w:i/>
          <w:sz w:val="24"/>
          <w:u w:val="single"/>
        </w:rPr>
        <w:t>Date personale reprezentant legal</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Nume: _______________________________Prenume:____________________________</w:t>
      </w:r>
    </w:p>
    <w:p w:rsidR="000C57EE" w:rsidRPr="0096546F" w:rsidRDefault="000C57EE" w:rsidP="000C57EE">
      <w:pPr>
        <w:spacing w:after="0" w:line="240" w:lineRule="auto"/>
        <w:rPr>
          <w:rFonts w:asciiTheme="minorHAnsi" w:hAnsiTheme="minorHAnsi" w:cstheme="minorHAnsi"/>
          <w:sz w:val="24"/>
        </w:rPr>
      </w:pPr>
      <w:r w:rsidRPr="0096546F">
        <w:rPr>
          <w:rFonts w:asciiTheme="minorHAnsi" w:hAnsiTheme="minorHAnsi" w:cstheme="minorHAnsi"/>
          <w:sz w:val="24"/>
        </w:rPr>
        <w:t>Funcţie reprezentant legal:___________________________________________________</w:t>
      </w:r>
    </w:p>
    <w:p w:rsidR="000C57EE" w:rsidRPr="0096546F" w:rsidRDefault="000C57EE" w:rsidP="000C57EE">
      <w:pPr>
        <w:spacing w:after="0" w:line="240" w:lineRule="auto"/>
        <w:rPr>
          <w:rFonts w:asciiTheme="minorHAnsi" w:hAnsiTheme="minorHAnsi" w:cstheme="minorHAnsi"/>
          <w:sz w:val="24"/>
        </w:rPr>
      </w:pPr>
    </w:p>
    <w:p w:rsidR="0096546F" w:rsidRPr="0096546F" w:rsidRDefault="0096546F" w:rsidP="000C57EE">
      <w:pPr>
        <w:spacing w:after="0" w:line="240" w:lineRule="auto"/>
        <w:rPr>
          <w:rFonts w:asciiTheme="minorHAnsi" w:hAnsiTheme="minorHAnsi" w:cstheme="minorHAnsi"/>
          <w:b/>
          <w:sz w:val="32"/>
          <w:u w:val="single"/>
        </w:rPr>
      </w:pPr>
      <w:r w:rsidRPr="0096546F">
        <w:rPr>
          <w:rFonts w:asciiTheme="minorHAnsi" w:hAnsiTheme="minorHAnsi" w:cstheme="minorHAnsi"/>
          <w:b/>
          <w:sz w:val="32"/>
          <w:u w:val="single"/>
        </w:rPr>
        <w:t>CONȚINUT:</w:t>
      </w:r>
    </w:p>
    <w:p w:rsidR="0096546F" w:rsidRPr="0096546F" w:rsidRDefault="0096546F" w:rsidP="0096546F">
      <w:pPr>
        <w:spacing w:after="0" w:line="240" w:lineRule="auto"/>
        <w:ind w:left="119"/>
        <w:rPr>
          <w:rFonts w:asciiTheme="minorHAnsi" w:eastAsia="Times New Roman" w:hAnsiTheme="minorHAnsi" w:cstheme="minorHAnsi"/>
          <w:b/>
          <w:bCs/>
          <w:color w:val="006FC0"/>
          <w:spacing w:val="-1"/>
          <w:sz w:val="28"/>
          <w:szCs w:val="24"/>
        </w:rPr>
      </w:pPr>
      <w:r w:rsidRPr="0096546F">
        <w:rPr>
          <w:rFonts w:asciiTheme="minorHAnsi" w:eastAsia="Times New Roman" w:hAnsiTheme="minorHAnsi" w:cstheme="minorHAnsi"/>
          <w:b/>
          <w:bCs/>
          <w:color w:val="006FC0"/>
          <w:spacing w:val="-1"/>
          <w:sz w:val="28"/>
          <w:szCs w:val="24"/>
        </w:rPr>
        <w:t>PARTEA</w:t>
      </w:r>
      <w:r w:rsidRPr="0096546F">
        <w:rPr>
          <w:rFonts w:asciiTheme="minorHAnsi" w:eastAsia="Times New Roman" w:hAnsiTheme="minorHAnsi" w:cstheme="minorHAnsi"/>
          <w:b/>
          <w:bCs/>
          <w:color w:val="006FC0"/>
          <w:sz w:val="28"/>
          <w:szCs w:val="24"/>
        </w:rPr>
        <w:t xml:space="preserve"> I </w:t>
      </w:r>
      <w:r w:rsidR="0061401D">
        <w:rPr>
          <w:rFonts w:asciiTheme="minorHAnsi" w:eastAsia="Times New Roman" w:hAnsiTheme="minorHAnsi" w:cstheme="minorHAnsi"/>
          <w:b/>
          <w:bCs/>
          <w:color w:val="006FC0"/>
          <w:sz w:val="28"/>
          <w:szCs w:val="24"/>
        </w:rPr>
        <w:t xml:space="preserve">  </w:t>
      </w:r>
      <w:r w:rsidRPr="0096546F">
        <w:rPr>
          <w:rFonts w:asciiTheme="minorHAnsi" w:eastAsia="Times New Roman" w:hAnsiTheme="minorHAnsi" w:cstheme="minorHAnsi"/>
          <w:b/>
          <w:bCs/>
          <w:color w:val="006FC0"/>
          <w:sz w:val="28"/>
          <w:szCs w:val="24"/>
        </w:rPr>
        <w:t xml:space="preserve">–  VERIFICAREA </w:t>
      </w:r>
      <w:r w:rsidRPr="0096546F">
        <w:rPr>
          <w:rFonts w:asciiTheme="minorHAnsi" w:eastAsia="Times New Roman" w:hAnsiTheme="minorHAnsi" w:cstheme="minorHAnsi"/>
          <w:b/>
          <w:bCs/>
          <w:color w:val="006FC0"/>
          <w:spacing w:val="-1"/>
          <w:sz w:val="28"/>
          <w:szCs w:val="24"/>
        </w:rPr>
        <w:t>CONFORMITĂȚII</w:t>
      </w:r>
      <w:r w:rsidR="0061401D">
        <w:rPr>
          <w:rFonts w:asciiTheme="minorHAnsi" w:eastAsia="Times New Roman" w:hAnsiTheme="minorHAnsi" w:cstheme="minorHAnsi"/>
          <w:b/>
          <w:bCs/>
          <w:color w:val="006FC0"/>
          <w:spacing w:val="-1"/>
          <w:sz w:val="28"/>
          <w:szCs w:val="24"/>
        </w:rPr>
        <w:t xml:space="preserve"> </w:t>
      </w:r>
      <w:r w:rsidRPr="0096546F">
        <w:rPr>
          <w:rFonts w:asciiTheme="minorHAnsi" w:eastAsia="Times New Roman" w:hAnsiTheme="minorHAnsi" w:cstheme="minorHAnsi"/>
          <w:b/>
          <w:bCs/>
          <w:color w:val="006FC0"/>
          <w:spacing w:val="-1"/>
          <w:sz w:val="28"/>
          <w:szCs w:val="24"/>
        </w:rPr>
        <w:t>DOCUMENTELOR</w:t>
      </w:r>
    </w:p>
    <w:p w:rsidR="0096546F" w:rsidRPr="0096546F" w:rsidRDefault="0096546F" w:rsidP="0096546F">
      <w:pPr>
        <w:spacing w:after="0" w:line="240" w:lineRule="auto"/>
        <w:ind w:left="119"/>
        <w:rPr>
          <w:rFonts w:asciiTheme="minorHAnsi" w:hAnsiTheme="minorHAnsi" w:cstheme="minorHAnsi"/>
          <w:b/>
          <w:color w:val="0070C0"/>
          <w:sz w:val="28"/>
        </w:rPr>
      </w:pPr>
      <w:r w:rsidRPr="0096546F">
        <w:rPr>
          <w:rFonts w:asciiTheme="minorHAnsi" w:hAnsiTheme="minorHAnsi" w:cstheme="minorHAnsi"/>
          <w:b/>
          <w:color w:val="0070C0"/>
          <w:sz w:val="28"/>
        </w:rPr>
        <w:t>PARTEA II</w:t>
      </w:r>
      <w:r w:rsidR="0061401D">
        <w:rPr>
          <w:rFonts w:asciiTheme="minorHAnsi" w:hAnsiTheme="minorHAnsi" w:cstheme="minorHAnsi"/>
          <w:b/>
          <w:color w:val="0070C0"/>
          <w:sz w:val="28"/>
        </w:rPr>
        <w:t xml:space="preserve"> </w:t>
      </w:r>
      <w:r w:rsidRPr="0096546F">
        <w:rPr>
          <w:rFonts w:asciiTheme="minorHAnsi" w:hAnsiTheme="minorHAnsi" w:cstheme="minorHAnsi"/>
          <w:b/>
          <w:color w:val="0070C0"/>
          <w:sz w:val="28"/>
        </w:rPr>
        <w:t xml:space="preserve"> – </w:t>
      </w:r>
      <w:r w:rsidR="0061401D">
        <w:rPr>
          <w:rFonts w:asciiTheme="minorHAnsi" w:hAnsiTheme="minorHAnsi" w:cstheme="minorHAnsi"/>
          <w:b/>
          <w:color w:val="0070C0"/>
          <w:sz w:val="28"/>
        </w:rPr>
        <w:t xml:space="preserve"> </w:t>
      </w:r>
      <w:r w:rsidRPr="0096546F">
        <w:rPr>
          <w:rFonts w:asciiTheme="minorHAnsi" w:hAnsiTheme="minorHAnsi" w:cstheme="minorHAnsi"/>
          <w:b/>
          <w:color w:val="0070C0"/>
          <w:sz w:val="28"/>
        </w:rPr>
        <w:t>VERIFICAREA INCADRĂRII PROIECTULUI</w:t>
      </w:r>
    </w:p>
    <w:p w:rsidR="0096546F" w:rsidRPr="0096546F" w:rsidRDefault="0096546F" w:rsidP="0096546F">
      <w:pPr>
        <w:pStyle w:val="Heading1"/>
        <w:spacing w:before="0" w:line="240" w:lineRule="auto"/>
        <w:ind w:left="119"/>
        <w:rPr>
          <w:rFonts w:asciiTheme="minorHAnsi" w:eastAsia="Calibri" w:hAnsiTheme="minorHAnsi" w:cstheme="minorHAnsi"/>
          <w:b w:val="0"/>
          <w:bCs w:val="0"/>
        </w:rPr>
      </w:pPr>
      <w:r w:rsidRPr="0096546F">
        <w:rPr>
          <w:rFonts w:asciiTheme="minorHAnsi" w:hAnsiTheme="minorHAnsi" w:cstheme="minorHAnsi"/>
          <w:color w:val="006FC0"/>
          <w:spacing w:val="-1"/>
        </w:rPr>
        <w:t>PARTEA III</w:t>
      </w:r>
      <w:r w:rsidRPr="0096546F">
        <w:rPr>
          <w:rFonts w:asciiTheme="minorHAnsi" w:hAnsiTheme="minorHAnsi" w:cstheme="minorHAnsi"/>
          <w:color w:val="0070C0"/>
        </w:rPr>
        <w:t xml:space="preserve"> –</w:t>
      </w:r>
      <w:r w:rsidR="0061401D">
        <w:rPr>
          <w:rFonts w:asciiTheme="minorHAnsi" w:hAnsiTheme="minorHAnsi" w:cstheme="minorHAnsi"/>
          <w:color w:val="0070C0"/>
        </w:rPr>
        <w:t xml:space="preserve">  </w:t>
      </w:r>
      <w:r w:rsidRPr="0096546F">
        <w:rPr>
          <w:rFonts w:asciiTheme="minorHAnsi" w:hAnsiTheme="minorHAnsi" w:cstheme="minorHAnsi"/>
          <w:color w:val="006FC0"/>
          <w:spacing w:val="-1"/>
        </w:rPr>
        <w:t xml:space="preserve">VERIFICAREA </w:t>
      </w:r>
      <w:r w:rsidRPr="0096546F">
        <w:rPr>
          <w:rFonts w:asciiTheme="minorHAnsi" w:hAnsiTheme="minorHAnsi" w:cstheme="minorHAnsi"/>
          <w:color w:val="006FC0"/>
          <w:spacing w:val="-2"/>
        </w:rPr>
        <w:t>CRITERIILOR</w:t>
      </w:r>
      <w:r w:rsidRPr="0096546F">
        <w:rPr>
          <w:rFonts w:asciiTheme="minorHAnsi" w:hAnsiTheme="minorHAnsi" w:cstheme="minorHAnsi"/>
          <w:color w:val="006FC0"/>
          <w:spacing w:val="-1"/>
        </w:rPr>
        <w:t xml:space="preserve"> DE</w:t>
      </w:r>
      <w:r w:rsidR="0061401D">
        <w:rPr>
          <w:rFonts w:asciiTheme="minorHAnsi" w:hAnsiTheme="minorHAnsi" w:cstheme="minorHAnsi"/>
          <w:color w:val="006FC0"/>
          <w:spacing w:val="-1"/>
        </w:rPr>
        <w:t xml:space="preserve"> </w:t>
      </w:r>
      <w:r w:rsidRPr="0096546F">
        <w:rPr>
          <w:rFonts w:asciiTheme="minorHAnsi" w:hAnsiTheme="minorHAnsi" w:cstheme="minorHAnsi"/>
          <w:color w:val="006FC0"/>
          <w:spacing w:val="-1"/>
        </w:rPr>
        <w:t>ELIGIBILITATE</w:t>
      </w:r>
      <w:r w:rsidR="0061401D">
        <w:rPr>
          <w:rFonts w:asciiTheme="minorHAnsi" w:hAnsiTheme="minorHAnsi" w:cstheme="minorHAnsi"/>
          <w:color w:val="006FC0"/>
          <w:spacing w:val="-1"/>
        </w:rPr>
        <w:t xml:space="preserve"> </w:t>
      </w:r>
      <w:r w:rsidRPr="0096546F">
        <w:rPr>
          <w:rFonts w:asciiTheme="minorHAnsi" w:hAnsiTheme="minorHAnsi" w:cstheme="minorHAnsi"/>
          <w:color w:val="006FC0"/>
        </w:rPr>
        <w:t xml:space="preserve">A </w:t>
      </w:r>
      <w:r w:rsidRPr="0096546F">
        <w:rPr>
          <w:rFonts w:asciiTheme="minorHAnsi" w:hAnsiTheme="minorHAnsi" w:cstheme="minorHAnsi"/>
          <w:color w:val="006FC0"/>
          <w:spacing w:val="-1"/>
        </w:rPr>
        <w:t>PROIECTULUI</w:t>
      </w:r>
    </w:p>
    <w:p w:rsidR="0096546F" w:rsidRPr="0096546F" w:rsidRDefault="0061401D" w:rsidP="0096546F">
      <w:pPr>
        <w:spacing w:after="0" w:line="240" w:lineRule="auto"/>
        <w:ind w:left="119"/>
        <w:rPr>
          <w:rFonts w:asciiTheme="minorHAnsi" w:hAnsiTheme="minorHAnsi" w:cstheme="minorHAnsi"/>
          <w:b/>
          <w:color w:val="0070C0"/>
          <w:sz w:val="28"/>
        </w:rPr>
      </w:pPr>
      <w:r>
        <w:rPr>
          <w:rFonts w:asciiTheme="minorHAnsi" w:hAnsiTheme="minorHAnsi" w:cstheme="minorHAnsi"/>
          <w:b/>
          <w:color w:val="0070C0"/>
          <w:sz w:val="28"/>
        </w:rPr>
        <w:t>PARTEA IV</w:t>
      </w:r>
      <w:r w:rsidR="0096546F" w:rsidRPr="0096546F">
        <w:rPr>
          <w:rFonts w:asciiTheme="minorHAnsi" w:hAnsiTheme="minorHAnsi" w:cstheme="minorHAnsi"/>
          <w:b/>
          <w:color w:val="0070C0"/>
          <w:sz w:val="28"/>
        </w:rPr>
        <w:t xml:space="preserve"> –  VERIFICAREA CRITERIILOR DE SELECȚIE A PROIECTULUI</w:t>
      </w:r>
    </w:p>
    <w:p w:rsidR="0061401D" w:rsidRPr="0096546F" w:rsidRDefault="0061401D" w:rsidP="0061401D">
      <w:pPr>
        <w:spacing w:after="160" w:line="259" w:lineRule="auto"/>
        <w:rPr>
          <w:rFonts w:asciiTheme="minorHAnsi" w:hAnsiTheme="minorHAnsi" w:cstheme="minorHAnsi"/>
          <w:sz w:val="24"/>
        </w:rPr>
      </w:pPr>
    </w:p>
    <w:p w:rsidR="007F49A1" w:rsidRPr="0096546F" w:rsidRDefault="0096546F" w:rsidP="007F49A1">
      <w:pPr>
        <w:spacing w:before="58"/>
        <w:ind w:left="117"/>
        <w:rPr>
          <w:rFonts w:asciiTheme="minorHAnsi" w:eastAsia="Times New Roman" w:hAnsiTheme="minorHAnsi" w:cstheme="minorHAnsi"/>
          <w:b/>
          <w:bCs/>
          <w:color w:val="006FC0"/>
          <w:spacing w:val="-1"/>
          <w:sz w:val="28"/>
          <w:szCs w:val="24"/>
        </w:rPr>
      </w:pPr>
      <w:r w:rsidRPr="0096546F">
        <w:rPr>
          <w:rFonts w:asciiTheme="minorHAnsi" w:eastAsia="Times New Roman" w:hAnsiTheme="minorHAnsi" w:cstheme="minorHAnsi"/>
          <w:b/>
          <w:bCs/>
          <w:color w:val="006FC0"/>
          <w:spacing w:val="-1"/>
          <w:sz w:val="28"/>
          <w:szCs w:val="24"/>
        </w:rPr>
        <w:lastRenderedPageBreak/>
        <w:t>PARTEA</w:t>
      </w:r>
      <w:r w:rsidRPr="0096546F">
        <w:rPr>
          <w:rFonts w:asciiTheme="minorHAnsi" w:eastAsia="Times New Roman" w:hAnsiTheme="minorHAnsi" w:cstheme="minorHAnsi"/>
          <w:b/>
          <w:bCs/>
          <w:color w:val="006FC0"/>
          <w:sz w:val="28"/>
          <w:szCs w:val="24"/>
        </w:rPr>
        <w:t xml:space="preserve"> I </w:t>
      </w:r>
      <w:r w:rsidR="009C410A" w:rsidRPr="0096546F">
        <w:rPr>
          <w:rFonts w:asciiTheme="minorHAnsi" w:eastAsia="Times New Roman" w:hAnsiTheme="minorHAnsi" w:cstheme="minorHAnsi"/>
          <w:b/>
          <w:bCs/>
          <w:color w:val="006FC0"/>
          <w:sz w:val="28"/>
          <w:szCs w:val="24"/>
        </w:rPr>
        <w:t xml:space="preserve">–   VERIFICAREA </w:t>
      </w:r>
      <w:r w:rsidR="009C410A" w:rsidRPr="0096546F">
        <w:rPr>
          <w:rFonts w:asciiTheme="minorHAnsi" w:eastAsia="Times New Roman" w:hAnsiTheme="minorHAnsi" w:cstheme="minorHAnsi"/>
          <w:b/>
          <w:bCs/>
          <w:color w:val="006FC0"/>
          <w:spacing w:val="-1"/>
          <w:sz w:val="28"/>
          <w:szCs w:val="24"/>
        </w:rPr>
        <w:t>CONFORMITĂȚII</w:t>
      </w:r>
      <w:r w:rsidR="00EE15E4">
        <w:rPr>
          <w:rFonts w:asciiTheme="minorHAnsi" w:eastAsia="Times New Roman" w:hAnsiTheme="minorHAnsi" w:cstheme="minorHAnsi"/>
          <w:b/>
          <w:bCs/>
          <w:color w:val="006FC0"/>
          <w:spacing w:val="-1"/>
          <w:sz w:val="28"/>
          <w:szCs w:val="24"/>
        </w:rPr>
        <w:t xml:space="preserve"> </w:t>
      </w:r>
      <w:r w:rsidR="009C410A" w:rsidRPr="0096546F">
        <w:rPr>
          <w:rFonts w:asciiTheme="minorHAnsi" w:eastAsia="Times New Roman" w:hAnsiTheme="minorHAnsi" w:cstheme="minorHAnsi"/>
          <w:b/>
          <w:bCs/>
          <w:color w:val="006FC0"/>
          <w:spacing w:val="-1"/>
          <w:sz w:val="28"/>
          <w:szCs w:val="24"/>
        </w:rPr>
        <w:t>DOCUMENTELOR</w:t>
      </w:r>
    </w:p>
    <w:tbl>
      <w:tblPr>
        <w:tblpPr w:leftFromText="180" w:rightFromText="180" w:vertAnchor="text" w:horzAnchor="margin" w:tblpY="109"/>
        <w:tblW w:w="0" w:type="auto"/>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2898"/>
        <w:gridCol w:w="1080"/>
        <w:gridCol w:w="1350"/>
        <w:gridCol w:w="2790"/>
        <w:gridCol w:w="2340"/>
      </w:tblGrid>
      <w:tr w:rsidR="007F49A1" w:rsidRPr="0096546F" w:rsidTr="0061401D">
        <w:tc>
          <w:tcPr>
            <w:tcW w:w="2898" w:type="dxa"/>
            <w:tcBorders>
              <w:bottom w:val="single" w:sz="12" w:space="0" w:color="FFD966"/>
            </w:tcBorders>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hAnsiTheme="minorHAnsi" w:cstheme="minorHAnsi"/>
                <w:b/>
                <w:bCs/>
              </w:rPr>
              <w:t xml:space="preserve">Denumire solicitant:  </w:t>
            </w:r>
          </w:p>
        </w:tc>
        <w:tc>
          <w:tcPr>
            <w:tcW w:w="7560" w:type="dxa"/>
            <w:gridSpan w:val="4"/>
            <w:tcBorders>
              <w:bottom w:val="single" w:sz="12" w:space="0" w:color="FFD966"/>
            </w:tcBorders>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p>
        </w:tc>
      </w:tr>
      <w:tr w:rsidR="007F49A1" w:rsidRPr="0096546F" w:rsidTr="0061401D">
        <w:tc>
          <w:tcPr>
            <w:tcW w:w="2898" w:type="dxa"/>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hAnsiTheme="minorHAnsi" w:cstheme="minorHAnsi"/>
                <w:b/>
                <w:bCs/>
              </w:rPr>
              <w:t>Statutul juridic:</w:t>
            </w:r>
          </w:p>
        </w:tc>
        <w:tc>
          <w:tcPr>
            <w:tcW w:w="7560" w:type="dxa"/>
            <w:gridSpan w:val="4"/>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r>
      <w:tr w:rsidR="007F49A1" w:rsidRPr="0096546F" w:rsidTr="0061401D">
        <w:trPr>
          <w:trHeight w:val="449"/>
        </w:trPr>
        <w:tc>
          <w:tcPr>
            <w:tcW w:w="10458" w:type="dxa"/>
            <w:gridSpan w:val="5"/>
            <w:shd w:val="clear" w:color="auto" w:fill="auto"/>
          </w:tcPr>
          <w:p w:rsidR="007F49A1" w:rsidRPr="0096546F" w:rsidRDefault="007F49A1" w:rsidP="0061401D">
            <w:pPr>
              <w:spacing w:after="0"/>
              <w:jc w:val="both"/>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Date personale (reprezentant legal al solicitantului)</w:t>
            </w:r>
          </w:p>
        </w:tc>
      </w:tr>
      <w:tr w:rsidR="007F49A1" w:rsidRPr="0096546F" w:rsidTr="0061401D">
        <w:tc>
          <w:tcPr>
            <w:tcW w:w="2898" w:type="dxa"/>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Nume:</w:t>
            </w:r>
          </w:p>
        </w:tc>
        <w:tc>
          <w:tcPr>
            <w:tcW w:w="7560" w:type="dxa"/>
            <w:gridSpan w:val="4"/>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r>
      <w:tr w:rsidR="007F49A1" w:rsidRPr="0096546F" w:rsidTr="0061401D">
        <w:tc>
          <w:tcPr>
            <w:tcW w:w="2898" w:type="dxa"/>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Prenume:</w:t>
            </w:r>
          </w:p>
        </w:tc>
        <w:tc>
          <w:tcPr>
            <w:tcW w:w="7560" w:type="dxa"/>
            <w:gridSpan w:val="4"/>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r>
      <w:tr w:rsidR="007F49A1" w:rsidRPr="0096546F" w:rsidTr="0061401D">
        <w:tc>
          <w:tcPr>
            <w:tcW w:w="2898" w:type="dxa"/>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Funcţie:</w:t>
            </w:r>
          </w:p>
        </w:tc>
        <w:tc>
          <w:tcPr>
            <w:tcW w:w="7560" w:type="dxa"/>
            <w:gridSpan w:val="4"/>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r>
      <w:tr w:rsidR="007F49A1" w:rsidRPr="0096546F" w:rsidTr="0061401D">
        <w:tc>
          <w:tcPr>
            <w:tcW w:w="2898" w:type="dxa"/>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Titlul proiectului</w:t>
            </w:r>
          </w:p>
        </w:tc>
        <w:tc>
          <w:tcPr>
            <w:tcW w:w="7560" w:type="dxa"/>
            <w:gridSpan w:val="4"/>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r>
      <w:tr w:rsidR="007F49A1" w:rsidRPr="0096546F" w:rsidTr="0061401D">
        <w:tc>
          <w:tcPr>
            <w:tcW w:w="5328" w:type="dxa"/>
            <w:gridSpan w:val="3"/>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hAnsiTheme="minorHAnsi" w:cstheme="minorHAnsi"/>
                <w:b/>
                <w:bCs/>
              </w:rPr>
              <w:t>Data lansării apelului de selecție de către GAL:</w:t>
            </w:r>
          </w:p>
        </w:tc>
        <w:tc>
          <w:tcPr>
            <w:tcW w:w="5130" w:type="dxa"/>
            <w:gridSpan w:val="2"/>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r>
      <w:tr w:rsidR="007F49A1" w:rsidRPr="0096546F" w:rsidTr="0061401D">
        <w:tc>
          <w:tcPr>
            <w:tcW w:w="3978" w:type="dxa"/>
            <w:gridSpan w:val="2"/>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Data înregistrării proiectului la GAL:</w:t>
            </w:r>
          </w:p>
        </w:tc>
        <w:tc>
          <w:tcPr>
            <w:tcW w:w="6480" w:type="dxa"/>
            <w:gridSpan w:val="3"/>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r>
      <w:tr w:rsidR="007F49A1" w:rsidRPr="0096546F" w:rsidTr="0061401D">
        <w:tc>
          <w:tcPr>
            <w:tcW w:w="3978" w:type="dxa"/>
            <w:gridSpan w:val="2"/>
            <w:shd w:val="clear" w:color="auto" w:fill="auto"/>
          </w:tcPr>
          <w:p w:rsidR="007F49A1" w:rsidRPr="0096546F" w:rsidRDefault="007F49A1" w:rsidP="0061401D">
            <w:pPr>
              <w:overflowPunct w:val="0"/>
              <w:autoSpaceDE w:val="0"/>
              <w:autoSpaceDN w:val="0"/>
              <w:adjustRightInd w:val="0"/>
              <w:spacing w:after="0" w:line="240" w:lineRule="auto"/>
              <w:textAlignment w:val="baseline"/>
              <w:rPr>
                <w:rFonts w:asciiTheme="minorHAnsi" w:eastAsia="Times New Roman" w:hAnsiTheme="minorHAnsi" w:cstheme="minorHAnsi"/>
                <w:b/>
                <w:bCs/>
                <w:lang w:eastAsia="fr-FR"/>
              </w:rPr>
            </w:pPr>
            <w:r w:rsidRPr="0096546F">
              <w:rPr>
                <w:rFonts w:asciiTheme="minorHAnsi" w:hAnsiTheme="minorHAnsi" w:cstheme="minorHAnsi"/>
                <w:b/>
                <w:bCs/>
              </w:rPr>
              <w:t>Obiectivul și tipul proiectului:</w:t>
            </w:r>
          </w:p>
        </w:tc>
        <w:tc>
          <w:tcPr>
            <w:tcW w:w="6480" w:type="dxa"/>
            <w:gridSpan w:val="3"/>
            <w:shd w:val="clear" w:color="auto" w:fill="auto"/>
          </w:tcPr>
          <w:p w:rsidR="007F49A1" w:rsidRPr="0096546F" w:rsidRDefault="007F49A1" w:rsidP="0061401D">
            <w:pPr>
              <w:overflowPunct w:val="0"/>
              <w:autoSpaceDE w:val="0"/>
              <w:autoSpaceDN w:val="0"/>
              <w:adjustRightInd w:val="0"/>
              <w:spacing w:after="0" w:line="240" w:lineRule="auto"/>
              <w:jc w:val="center"/>
              <w:textAlignment w:val="baseline"/>
              <w:rPr>
                <w:rFonts w:asciiTheme="minorHAnsi" w:eastAsia="Times New Roman" w:hAnsiTheme="minorHAnsi" w:cstheme="minorHAnsi"/>
                <w:b/>
                <w:lang w:eastAsia="fr-FR"/>
              </w:rPr>
            </w:pPr>
          </w:p>
        </w:tc>
      </w:tr>
      <w:tr w:rsidR="007F49A1" w:rsidRPr="0096546F" w:rsidTr="0061401D">
        <w:tc>
          <w:tcPr>
            <w:tcW w:w="2898" w:type="dxa"/>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Amplasarea proiectului*</w:t>
            </w:r>
          </w:p>
        </w:tc>
        <w:tc>
          <w:tcPr>
            <w:tcW w:w="5220" w:type="dxa"/>
            <w:gridSpan w:val="3"/>
            <w:shd w:val="clear" w:color="auto" w:fill="auto"/>
          </w:tcPr>
          <w:p w:rsidR="007F49A1" w:rsidRPr="0096546F" w:rsidRDefault="007F49A1" w:rsidP="0061401D">
            <w:pPr>
              <w:overflowPunct w:val="0"/>
              <w:autoSpaceDE w:val="0"/>
              <w:autoSpaceDN w:val="0"/>
              <w:adjustRightInd w:val="0"/>
              <w:spacing w:after="0" w:line="240" w:lineRule="auto"/>
              <w:jc w:val="both"/>
              <w:textAlignment w:val="baseline"/>
              <w:rPr>
                <w:rFonts w:asciiTheme="minorHAnsi" w:eastAsia="Times New Roman" w:hAnsiTheme="minorHAnsi" w:cstheme="minorHAnsi"/>
                <w:b/>
                <w:lang w:eastAsia="fr-FR"/>
              </w:rPr>
            </w:pPr>
          </w:p>
        </w:tc>
        <w:tc>
          <w:tcPr>
            <w:tcW w:w="2340" w:type="dxa"/>
            <w:shd w:val="clear" w:color="auto" w:fill="auto"/>
          </w:tcPr>
          <w:p w:rsidR="007F49A1" w:rsidRPr="0096546F" w:rsidRDefault="007F49A1" w:rsidP="0061401D">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(localitate/localități)</w:t>
            </w:r>
          </w:p>
        </w:tc>
      </w:tr>
    </w:tbl>
    <w:p w:rsidR="007F49A1" w:rsidRPr="0096546F" w:rsidRDefault="007F49A1" w:rsidP="007F49A1">
      <w:pPr>
        <w:overflowPunct w:val="0"/>
        <w:autoSpaceDE w:val="0"/>
        <w:autoSpaceDN w:val="0"/>
        <w:adjustRightInd w:val="0"/>
        <w:spacing w:after="0" w:line="240" w:lineRule="auto"/>
        <w:jc w:val="center"/>
        <w:textAlignment w:val="baseline"/>
        <w:rPr>
          <w:rFonts w:asciiTheme="minorHAnsi" w:eastAsia="Times New Roman" w:hAnsiTheme="minorHAnsi" w:cstheme="minorHAnsi"/>
          <w:b/>
          <w:lang w:eastAsia="fr-FR"/>
        </w:rPr>
      </w:pPr>
    </w:p>
    <w:p w:rsidR="00952A3E" w:rsidRDefault="00952A3E" w:rsidP="00952A3E">
      <w:pPr>
        <w:pStyle w:val="ListParagraph"/>
        <w:numPr>
          <w:ilvl w:val="0"/>
          <w:numId w:val="19"/>
        </w:numPr>
        <w:rPr>
          <w:rFonts w:asciiTheme="minorHAnsi" w:hAnsiTheme="minorHAnsi" w:cstheme="minorHAnsi"/>
          <w:b/>
          <w:bCs/>
          <w:sz w:val="24"/>
          <w:szCs w:val="24"/>
        </w:rPr>
      </w:pPr>
      <w:r w:rsidRPr="00952A3E">
        <w:rPr>
          <w:rFonts w:asciiTheme="minorHAnsi" w:hAnsiTheme="minorHAnsi" w:cstheme="minorHAnsi"/>
          <w:b/>
          <w:bCs/>
          <w:sz w:val="24"/>
          <w:szCs w:val="24"/>
        </w:rPr>
        <w:t>Verificarea cererii de finanțare</w:t>
      </w:r>
    </w:p>
    <w:p w:rsidR="007F49A1" w:rsidRPr="00952A3E" w:rsidRDefault="007F49A1" w:rsidP="00952A3E">
      <w:pPr>
        <w:pStyle w:val="ListParagraph"/>
        <w:rPr>
          <w:rFonts w:asciiTheme="minorHAnsi" w:hAnsiTheme="minorHAnsi" w:cstheme="minorHAnsi"/>
          <w:b/>
          <w:bCs/>
          <w:sz w:val="24"/>
          <w:szCs w:val="24"/>
        </w:rPr>
      </w:pPr>
      <w:r w:rsidRPr="00952A3E">
        <w:rPr>
          <w:rFonts w:asciiTheme="minorHAnsi" w:hAnsiTheme="minorHAnsi" w:cstheme="minorHAnsi"/>
          <w:bCs/>
        </w:rPr>
        <w:t>Numărul de înregistrare al Cererii de Finanţare (CF):</w:t>
      </w:r>
    </w:p>
    <w:p w:rsidR="007F49A1" w:rsidRPr="0096546F" w:rsidRDefault="00130ADF" w:rsidP="007F49A1">
      <w:pPr>
        <w:spacing w:after="0"/>
        <w:rPr>
          <w:rFonts w:asciiTheme="minorHAnsi" w:hAnsiTheme="minorHAnsi" w:cstheme="minorHAnsi"/>
          <w:bCs/>
        </w:rPr>
      </w:pPr>
      <w:r w:rsidRPr="00130ADF">
        <w:rPr>
          <w:rFonts w:asciiTheme="minorHAnsi" w:hAnsiTheme="minorHAnsi" w:cstheme="minorHAnsi"/>
          <w:noProof/>
        </w:rPr>
        <w:pict>
          <v:rect id="_x0000_s1071" style="position:absolute;margin-left:483.05pt;margin-top:1.55pt;width:23.15pt;height:26.25pt;z-index:251686912;visibility:visible;mso-width-relative:margin;mso-height-relative:margin;v-text-anchor:middle" filled="f" fillcolor="window" strokecolor="windowText" strokeweight=".25pt">
            <v:textbox style="mso-next-textbox:#_x0000_s1071">
              <w:txbxContent>
                <w:p w:rsidR="00D23B3D" w:rsidRDefault="00D23B3D" w:rsidP="007F49A1">
                  <w:pPr>
                    <w:spacing w:after="0" w:line="240" w:lineRule="auto"/>
                    <w:ind w:right="-142" w:hanging="142"/>
                    <w:jc w:val="center"/>
                    <w:rPr>
                      <w:b/>
                      <w:sz w:val="24"/>
                      <w:szCs w:val="24"/>
                    </w:rPr>
                  </w:pPr>
                </w:p>
                <w:p w:rsidR="00D23B3D" w:rsidRDefault="00D23B3D" w:rsidP="007F49A1">
                  <w:pPr>
                    <w:spacing w:after="0" w:line="240" w:lineRule="auto"/>
                    <w:ind w:right="-142" w:hanging="142"/>
                    <w:jc w:val="center"/>
                    <w:rPr>
                      <w:b/>
                      <w:sz w:val="24"/>
                      <w:szCs w:val="24"/>
                    </w:rPr>
                  </w:pPr>
                </w:p>
              </w:txbxContent>
            </v:textbox>
          </v:rect>
        </w:pict>
      </w:r>
      <w:r w:rsidRPr="00130ADF">
        <w:rPr>
          <w:rFonts w:asciiTheme="minorHAnsi" w:hAnsiTheme="minorHAnsi" w:cstheme="minorHAnsi"/>
          <w:bCs/>
        </w:rPr>
        <w:pict>
          <v:rect id="_x0000_s1070" style="position:absolute;margin-left:459.9pt;margin-top:1.55pt;width:23.15pt;height:26.25pt;z-index:251685888;visibility:visible;mso-width-relative:margin;mso-height-relative:margin;v-text-anchor:middle" filled="f" fillcolor="window" strokecolor="windowText" strokeweight=".25pt">
            <v:textbox style="mso-next-textbox:#_x0000_s1070">
              <w:txbxContent>
                <w:p w:rsidR="00D23B3D" w:rsidRDefault="00D23B3D" w:rsidP="007F49A1">
                  <w:pPr>
                    <w:spacing w:after="0" w:line="240" w:lineRule="auto"/>
                    <w:ind w:right="-142" w:hanging="142"/>
                    <w:jc w:val="center"/>
                    <w:rPr>
                      <w:b/>
                      <w:sz w:val="24"/>
                      <w:szCs w:val="24"/>
                    </w:rPr>
                  </w:pPr>
                </w:p>
                <w:p w:rsidR="00D23B3D" w:rsidRDefault="00D23B3D" w:rsidP="007F49A1">
                  <w:pPr>
                    <w:spacing w:after="0" w:line="240" w:lineRule="auto"/>
                    <w:ind w:right="-142" w:hanging="142"/>
                    <w:jc w:val="center"/>
                    <w:rPr>
                      <w:b/>
                      <w:sz w:val="24"/>
                      <w:szCs w:val="24"/>
                    </w:rPr>
                  </w:pPr>
                </w:p>
              </w:txbxContent>
            </v:textbox>
          </v:rect>
        </w:pict>
      </w:r>
      <w:r w:rsidRPr="00130ADF">
        <w:rPr>
          <w:rFonts w:asciiTheme="minorHAnsi" w:hAnsiTheme="minorHAnsi" w:cstheme="minorHAnsi"/>
          <w:bCs/>
        </w:rPr>
        <w:pict>
          <v:rect id="_x0000_s1069" style="position:absolute;margin-left:436.75pt;margin-top:1.55pt;width:23.15pt;height:26.25pt;z-index:251684864;visibility:visible;mso-width-relative:margin;mso-height-relative:margin;v-text-anchor:middle" filled="f" fillcolor="window" strokecolor="windowText" strokeweight=".25pt">
            <v:textbox style="mso-next-textbox:#_x0000_s1069">
              <w:txbxContent>
                <w:p w:rsidR="00D23B3D" w:rsidRDefault="00D23B3D" w:rsidP="007F49A1">
                  <w:pPr>
                    <w:spacing w:after="0" w:line="240" w:lineRule="auto"/>
                    <w:ind w:right="-142" w:hanging="142"/>
                    <w:jc w:val="center"/>
                    <w:rPr>
                      <w:b/>
                      <w:sz w:val="24"/>
                      <w:szCs w:val="24"/>
                    </w:rPr>
                  </w:pPr>
                </w:p>
                <w:p w:rsidR="00D23B3D" w:rsidRDefault="00D23B3D" w:rsidP="007F49A1">
                  <w:pPr>
                    <w:spacing w:after="0" w:line="240" w:lineRule="auto"/>
                    <w:ind w:right="-142" w:hanging="142"/>
                    <w:jc w:val="center"/>
                    <w:rPr>
                      <w:b/>
                      <w:sz w:val="24"/>
                      <w:szCs w:val="24"/>
                    </w:rPr>
                  </w:pPr>
                </w:p>
              </w:txbxContent>
            </v:textbox>
          </v:rect>
        </w:pict>
      </w:r>
      <w:r w:rsidRPr="00130ADF">
        <w:rPr>
          <w:rFonts w:asciiTheme="minorHAnsi" w:hAnsiTheme="minorHAnsi" w:cstheme="minorHAnsi"/>
          <w:bCs/>
        </w:rPr>
        <w:pict>
          <v:rect id="_x0000_s1068" style="position:absolute;margin-left:276.4pt;margin-top:.6pt;width:23.15pt;height:27.2pt;z-index:251683840;visibility:visible;mso-width-relative:margin;mso-height-relative:margin;v-text-anchor:middle" filled="f" fillcolor="window" strokecolor="windowText" strokeweight=".25pt">
            <v:textbox style="mso-next-textbox:#_x0000_s1068">
              <w:txbxContent>
                <w:p w:rsidR="00D23B3D" w:rsidRDefault="00D23B3D" w:rsidP="007F49A1">
                  <w:pPr>
                    <w:spacing w:after="0" w:line="240" w:lineRule="auto"/>
                    <w:ind w:right="-142" w:hanging="142"/>
                    <w:jc w:val="center"/>
                    <w:rPr>
                      <w:b/>
                      <w:sz w:val="24"/>
                      <w:szCs w:val="24"/>
                    </w:rPr>
                  </w:pPr>
                </w:p>
                <w:p w:rsidR="00D23B3D" w:rsidRDefault="00D23B3D" w:rsidP="007F49A1">
                  <w:pPr>
                    <w:spacing w:after="0" w:line="240" w:lineRule="auto"/>
                    <w:ind w:right="-142" w:hanging="142"/>
                    <w:jc w:val="center"/>
                    <w:rPr>
                      <w:b/>
                      <w:sz w:val="24"/>
                      <w:szCs w:val="24"/>
                    </w:rPr>
                  </w:pPr>
                </w:p>
              </w:txbxContent>
            </v:textbox>
          </v:rect>
        </w:pict>
      </w:r>
      <w:r w:rsidRPr="00130ADF">
        <w:rPr>
          <w:rFonts w:asciiTheme="minorHAnsi" w:hAnsiTheme="minorHAnsi" w:cstheme="minorHAnsi"/>
          <w:bCs/>
        </w:rPr>
        <w:pict>
          <v:rect id="_x0000_s1067" style="position:absolute;margin-left:77.05pt;margin-top:1.3pt;width:23.15pt;height:26.5pt;z-index:251682816;visibility:visible;mso-width-relative:margin;mso-height-relative:margin;v-text-anchor:middle" filled="f" fillcolor="window" strokecolor="windowText" strokeweight=".25pt">
            <v:textbox style="mso-next-textbox:#_x0000_s1067">
              <w:txbxContent>
                <w:p w:rsidR="00D23B3D" w:rsidRDefault="00D23B3D" w:rsidP="007F49A1">
                  <w:pPr>
                    <w:spacing w:after="0" w:line="240" w:lineRule="auto"/>
                    <w:ind w:right="-142" w:hanging="142"/>
                    <w:jc w:val="center"/>
                    <w:rPr>
                      <w:b/>
                      <w:sz w:val="24"/>
                      <w:szCs w:val="24"/>
                    </w:rPr>
                  </w:pPr>
                </w:p>
                <w:p w:rsidR="00D23B3D" w:rsidRDefault="00D23B3D" w:rsidP="007F49A1">
                  <w:pPr>
                    <w:spacing w:after="0" w:line="240" w:lineRule="auto"/>
                    <w:ind w:right="-142" w:hanging="142"/>
                    <w:jc w:val="center"/>
                    <w:rPr>
                      <w:b/>
                      <w:sz w:val="24"/>
                      <w:szCs w:val="24"/>
                    </w:rPr>
                  </w:pPr>
                </w:p>
              </w:txbxContent>
            </v:textbox>
          </v:rect>
        </w:pict>
      </w:r>
      <w:r w:rsidRPr="00130ADF">
        <w:rPr>
          <w:rFonts w:asciiTheme="minorHAnsi" w:hAnsiTheme="minorHAnsi" w:cstheme="minorHAnsi"/>
          <w:bCs/>
        </w:rPr>
        <w:pict>
          <v:rect id="_x0000_s1066" style="position:absolute;margin-left:413.6pt;margin-top:1.55pt;width:23.15pt;height:26.25pt;z-index:251681792;visibility:visible;mso-width-relative:margin;mso-height-relative:margin;v-text-anchor:middle" filled="f" fillcolor="window" strokecolor="windowText" strokeweight=".25pt">
            <v:textbox style="mso-next-textbox:#_x0000_s1066">
              <w:txbxContent>
                <w:p w:rsidR="00D23B3D" w:rsidRDefault="00D23B3D" w:rsidP="007F49A1">
                  <w:pPr>
                    <w:spacing w:after="0" w:line="240" w:lineRule="auto"/>
                    <w:ind w:right="-142" w:hanging="142"/>
                    <w:jc w:val="center"/>
                    <w:rPr>
                      <w:b/>
                      <w:sz w:val="24"/>
                      <w:szCs w:val="24"/>
                    </w:rPr>
                  </w:pPr>
                </w:p>
                <w:p w:rsidR="00D23B3D" w:rsidRDefault="00D23B3D" w:rsidP="007F49A1">
                  <w:pPr>
                    <w:spacing w:after="0" w:line="240" w:lineRule="auto"/>
                    <w:ind w:right="-142" w:hanging="142"/>
                    <w:jc w:val="center"/>
                    <w:rPr>
                      <w:b/>
                      <w:sz w:val="24"/>
                      <w:szCs w:val="24"/>
                    </w:rPr>
                  </w:pPr>
                </w:p>
              </w:txbxContent>
            </v:textbox>
          </v:rect>
        </w:pict>
      </w:r>
      <w:r w:rsidRPr="00130ADF">
        <w:rPr>
          <w:rFonts w:asciiTheme="minorHAnsi" w:hAnsiTheme="minorHAnsi" w:cstheme="minorHAnsi"/>
          <w:bCs/>
        </w:rPr>
        <w:pict>
          <v:rect id="_x0000_s1065" style="position:absolute;margin-left:390.45pt;margin-top:1.55pt;width:23.15pt;height:26.25pt;z-index:251680768;visibility:visible;mso-width-relative:margin;mso-height-relative:margin;v-text-anchor:middle" filled="f" fillcolor="window" strokecolor="windowText" strokeweight=".25pt">
            <v:textbox style="mso-next-textbox:#_x0000_s1065">
              <w:txbxContent>
                <w:p w:rsidR="00D23B3D" w:rsidRDefault="00D23B3D" w:rsidP="007F49A1">
                  <w:pPr>
                    <w:spacing w:after="0" w:line="240" w:lineRule="auto"/>
                    <w:ind w:right="-142" w:hanging="142"/>
                    <w:jc w:val="center"/>
                    <w:rPr>
                      <w:b/>
                      <w:sz w:val="24"/>
                      <w:szCs w:val="24"/>
                    </w:rPr>
                  </w:pPr>
                </w:p>
              </w:txbxContent>
            </v:textbox>
          </v:rect>
        </w:pict>
      </w:r>
      <w:r w:rsidRPr="00130ADF">
        <w:rPr>
          <w:rFonts w:asciiTheme="minorHAnsi" w:hAnsiTheme="minorHAnsi" w:cstheme="minorHAnsi"/>
          <w:bCs/>
        </w:rPr>
        <w:pict>
          <v:rect id="Rectangle 31" o:spid="_x0000_s1064" style="position:absolute;margin-left:345.85pt;margin-top:.6pt;width:23.15pt;height:27.2pt;z-index:251679744;visibility:visible;mso-width-relative:margin;mso-height-relative:margin;v-text-anchor:middle" filled="f" fillcolor="window" strokecolor="windowText" strokeweight=".25pt">
            <v:textbox style="mso-next-textbox:#Rectangle 31">
              <w:txbxContent>
                <w:p w:rsidR="00D23B3D" w:rsidRDefault="00D23B3D" w:rsidP="007F49A1">
                  <w:pPr>
                    <w:spacing w:after="0" w:line="240" w:lineRule="auto"/>
                    <w:ind w:right="-142" w:hanging="142"/>
                    <w:jc w:val="center"/>
                    <w:rPr>
                      <w:b/>
                      <w:sz w:val="24"/>
                      <w:szCs w:val="24"/>
                    </w:rPr>
                  </w:pPr>
                </w:p>
              </w:txbxContent>
            </v:textbox>
          </v:rect>
        </w:pict>
      </w:r>
      <w:r w:rsidRPr="00130ADF">
        <w:rPr>
          <w:rFonts w:asciiTheme="minorHAnsi" w:hAnsiTheme="minorHAnsi" w:cstheme="minorHAnsi"/>
          <w:bCs/>
        </w:rPr>
        <w:pict>
          <v:rect id="Rectangle 30" o:spid="_x0000_s1063" style="position:absolute;margin-left:322.7pt;margin-top:.6pt;width:23.15pt;height:27.2pt;z-index:251678720;visibility:visible;mso-width-relative:margin;mso-height-relative:margin;v-text-anchor:middle" filled="f" fillcolor="window" strokecolor="windowText" strokeweight=".25pt">
            <v:textbox style="mso-next-textbox:#Rectangle 30">
              <w:txbxContent>
                <w:p w:rsidR="00D23B3D" w:rsidRDefault="00D23B3D" w:rsidP="007F49A1">
                  <w:pPr>
                    <w:spacing w:after="0" w:line="240" w:lineRule="auto"/>
                    <w:ind w:right="-142" w:hanging="142"/>
                    <w:jc w:val="center"/>
                    <w:rPr>
                      <w:b/>
                      <w:sz w:val="24"/>
                      <w:szCs w:val="24"/>
                    </w:rPr>
                  </w:pPr>
                </w:p>
              </w:txbxContent>
            </v:textbox>
          </v:rect>
        </w:pict>
      </w:r>
      <w:r w:rsidRPr="00130ADF">
        <w:rPr>
          <w:rFonts w:asciiTheme="minorHAnsi" w:hAnsiTheme="minorHAnsi" w:cstheme="minorHAnsi"/>
          <w:bCs/>
        </w:rPr>
        <w:pict>
          <v:rect id="Rectangle 29" o:spid="_x0000_s1062" style="position:absolute;margin-left:299.55pt;margin-top:.5pt;width:23.15pt;height:27.3pt;z-index:251677696;visibility:visible;mso-width-relative:margin;mso-height-relative:margin;v-text-anchor:middle" filled="f" fillcolor="window" strokecolor="windowText" strokeweight=".25pt">
            <v:textbox style="mso-next-textbox:#Rectangle 29">
              <w:txbxContent>
                <w:p w:rsidR="00D23B3D" w:rsidRDefault="00D23B3D" w:rsidP="007F49A1">
                  <w:pPr>
                    <w:spacing w:after="0" w:line="240" w:lineRule="auto"/>
                    <w:ind w:right="-142" w:hanging="142"/>
                    <w:jc w:val="center"/>
                    <w:rPr>
                      <w:b/>
                      <w:sz w:val="24"/>
                      <w:szCs w:val="24"/>
                    </w:rPr>
                  </w:pPr>
                </w:p>
              </w:txbxContent>
            </v:textbox>
          </v:rect>
        </w:pict>
      </w:r>
      <w:r w:rsidRPr="00130ADF">
        <w:rPr>
          <w:rFonts w:asciiTheme="minorHAnsi" w:hAnsiTheme="minorHAnsi" w:cstheme="minorHAnsi"/>
          <w:bCs/>
        </w:rPr>
        <w:pict>
          <v:rect id="Rectangle 28" o:spid="_x0000_s1061" style="position:absolute;margin-left:253.25pt;margin-top:.5pt;width:23.15pt;height:27.3pt;z-index:251676672;visibility:visible;mso-width-relative:margin;mso-height-relative:margin;v-text-anchor:middle" filled="f" fillcolor="window" strokecolor="windowText" strokeweight=".25pt">
            <v:textbox style="mso-next-textbox:#Rectangle 28">
              <w:txbxContent>
                <w:p w:rsidR="00D23B3D" w:rsidRDefault="00D23B3D" w:rsidP="007F49A1">
                  <w:pPr>
                    <w:spacing w:after="0" w:line="240" w:lineRule="auto"/>
                    <w:ind w:right="-142" w:hanging="142"/>
                    <w:jc w:val="center"/>
                    <w:rPr>
                      <w:b/>
                      <w:sz w:val="24"/>
                      <w:szCs w:val="24"/>
                    </w:rPr>
                  </w:pPr>
                </w:p>
                <w:p w:rsidR="00D23B3D" w:rsidRDefault="00D23B3D" w:rsidP="007F49A1">
                  <w:pPr>
                    <w:spacing w:after="0" w:line="240" w:lineRule="auto"/>
                    <w:ind w:right="-142" w:hanging="142"/>
                    <w:jc w:val="center"/>
                    <w:rPr>
                      <w:b/>
                      <w:sz w:val="24"/>
                      <w:szCs w:val="24"/>
                    </w:rPr>
                  </w:pPr>
                </w:p>
              </w:txbxContent>
            </v:textbox>
          </v:rect>
        </w:pict>
      </w:r>
      <w:r w:rsidRPr="00130ADF">
        <w:rPr>
          <w:rFonts w:asciiTheme="minorHAnsi" w:hAnsiTheme="minorHAnsi" w:cstheme="minorHAnsi"/>
          <w:bCs/>
        </w:rPr>
        <w:pict>
          <v:rect id="Rectangle 27" o:spid="_x0000_s1060" style="position:absolute;margin-left:230.1pt;margin-top:.5pt;width:23.15pt;height:27.3pt;z-index:251675648;visibility:visible;mso-width-relative:margin;mso-height-relative:margin;v-text-anchor:middle" filled="f" fillcolor="window" strokecolor="windowText" strokeweight=".25pt">
            <v:textbox style="mso-next-textbox:#Rectangle 27">
              <w:txbxContent>
                <w:p w:rsidR="00D23B3D" w:rsidRDefault="00D23B3D" w:rsidP="007F49A1">
                  <w:pPr>
                    <w:spacing w:after="0" w:line="240" w:lineRule="auto"/>
                    <w:ind w:right="-142" w:hanging="142"/>
                    <w:jc w:val="center"/>
                    <w:rPr>
                      <w:b/>
                      <w:sz w:val="24"/>
                      <w:szCs w:val="24"/>
                    </w:rPr>
                  </w:pPr>
                </w:p>
                <w:p w:rsidR="00D23B3D" w:rsidRDefault="00D23B3D" w:rsidP="007F49A1">
                  <w:pPr>
                    <w:spacing w:after="0" w:line="240" w:lineRule="auto"/>
                    <w:ind w:right="-142" w:hanging="142"/>
                    <w:jc w:val="center"/>
                    <w:rPr>
                      <w:b/>
                      <w:sz w:val="24"/>
                      <w:szCs w:val="24"/>
                    </w:rPr>
                  </w:pPr>
                </w:p>
              </w:txbxContent>
            </v:textbox>
          </v:rect>
        </w:pict>
      </w:r>
      <w:r w:rsidRPr="00130ADF">
        <w:rPr>
          <w:rFonts w:asciiTheme="minorHAnsi" w:hAnsiTheme="minorHAnsi" w:cstheme="minorHAnsi"/>
          <w:bCs/>
        </w:rPr>
        <w:pict>
          <v:rect id="Rectangle 25" o:spid="_x0000_s1059" style="position:absolute;margin-left:206.95pt;margin-top:.5pt;width:23.15pt;height:27.3pt;z-index:251674624;visibility:visible;mso-width-relative:margin;mso-height-relative:margin;v-text-anchor:middle" filled="f" fillcolor="window" strokecolor="windowText" strokeweight=".25pt">
            <v:textbox style="mso-next-textbox:#Rectangle 25">
              <w:txbxContent>
                <w:p w:rsidR="00D23B3D" w:rsidRDefault="00D23B3D" w:rsidP="007F49A1">
                  <w:pPr>
                    <w:spacing w:after="0" w:line="240" w:lineRule="auto"/>
                    <w:ind w:right="-142" w:hanging="142"/>
                    <w:jc w:val="center"/>
                    <w:rPr>
                      <w:b/>
                      <w:sz w:val="24"/>
                      <w:szCs w:val="24"/>
                    </w:rPr>
                  </w:pPr>
                </w:p>
                <w:p w:rsidR="00D23B3D" w:rsidRDefault="00D23B3D" w:rsidP="007F49A1">
                  <w:pPr>
                    <w:spacing w:after="0" w:line="240" w:lineRule="auto"/>
                    <w:ind w:right="-142" w:hanging="142"/>
                    <w:jc w:val="center"/>
                    <w:rPr>
                      <w:b/>
                      <w:sz w:val="24"/>
                      <w:szCs w:val="24"/>
                    </w:rPr>
                  </w:pPr>
                </w:p>
              </w:txbxContent>
            </v:textbox>
          </v:rect>
        </w:pict>
      </w:r>
      <w:r w:rsidRPr="00130ADF">
        <w:rPr>
          <w:rFonts w:asciiTheme="minorHAnsi" w:hAnsiTheme="minorHAnsi" w:cstheme="minorHAnsi"/>
          <w:bCs/>
        </w:rPr>
        <w:pict>
          <v:rect id="_x0000_s1058" style="position:absolute;margin-left:183.8pt;margin-top:.6pt;width:23.15pt;height:27.2pt;z-index:251673600;visibility:visible;mso-width-relative:margin;mso-height-relative:margin;v-text-anchor:middle" filled="f" fillcolor="window" strokecolor="windowText" strokeweight=".25pt">
            <v:textbox style="mso-next-textbox:#_x0000_s1058">
              <w:txbxContent>
                <w:p w:rsidR="00D23B3D" w:rsidRDefault="00D23B3D" w:rsidP="007F49A1">
                  <w:pPr>
                    <w:spacing w:after="0" w:line="240" w:lineRule="auto"/>
                    <w:ind w:right="-142" w:hanging="142"/>
                    <w:jc w:val="center"/>
                    <w:rPr>
                      <w:b/>
                      <w:sz w:val="24"/>
                      <w:szCs w:val="24"/>
                    </w:rPr>
                  </w:pPr>
                </w:p>
                <w:p w:rsidR="00D23B3D" w:rsidRDefault="00D23B3D" w:rsidP="007F49A1">
                  <w:pPr>
                    <w:spacing w:after="0" w:line="240" w:lineRule="auto"/>
                    <w:ind w:right="-142" w:hanging="142"/>
                    <w:jc w:val="center"/>
                    <w:rPr>
                      <w:b/>
                      <w:sz w:val="24"/>
                      <w:szCs w:val="24"/>
                    </w:rPr>
                  </w:pPr>
                </w:p>
              </w:txbxContent>
            </v:textbox>
          </v:rect>
        </w:pict>
      </w:r>
      <w:r w:rsidRPr="00130ADF">
        <w:rPr>
          <w:rFonts w:asciiTheme="minorHAnsi" w:hAnsiTheme="minorHAnsi" w:cstheme="minorHAnsi"/>
          <w:bCs/>
        </w:rPr>
        <w:pict>
          <v:rect id="Rectangle 18" o:spid="_x0000_s1057" style="position:absolute;margin-left:146.5pt;margin-top:1.3pt;width:23.15pt;height:26.5pt;z-index:251672576;visibility:visible;mso-width-relative:margin;mso-height-relative:margin;v-text-anchor:middle" filled="f" fillcolor="window" strokecolor="windowText" strokeweight=".25pt">
            <v:textbox style="mso-next-textbox:#Rectangle 18">
              <w:txbxContent>
                <w:p w:rsidR="00D23B3D" w:rsidRDefault="00D23B3D" w:rsidP="007F49A1">
                  <w:pPr>
                    <w:spacing w:after="0" w:line="240" w:lineRule="auto"/>
                    <w:ind w:right="-142" w:hanging="142"/>
                    <w:jc w:val="center"/>
                    <w:rPr>
                      <w:b/>
                      <w:sz w:val="24"/>
                      <w:szCs w:val="24"/>
                    </w:rPr>
                  </w:pPr>
                </w:p>
                <w:p w:rsidR="00D23B3D" w:rsidRDefault="00D23B3D" w:rsidP="007F49A1">
                  <w:pPr>
                    <w:spacing w:after="0" w:line="240" w:lineRule="auto"/>
                    <w:ind w:right="-142" w:hanging="142"/>
                    <w:jc w:val="center"/>
                    <w:rPr>
                      <w:b/>
                      <w:sz w:val="24"/>
                      <w:szCs w:val="24"/>
                    </w:rPr>
                  </w:pPr>
                </w:p>
              </w:txbxContent>
            </v:textbox>
          </v:rect>
        </w:pict>
      </w:r>
      <w:r w:rsidRPr="00130ADF">
        <w:rPr>
          <w:rFonts w:asciiTheme="minorHAnsi" w:hAnsiTheme="minorHAnsi" w:cstheme="minorHAnsi"/>
          <w:bCs/>
        </w:rPr>
        <w:pict>
          <v:rect id="Rectangle 17" o:spid="_x0000_s1056" style="position:absolute;margin-left:123.35pt;margin-top:1.3pt;width:23.15pt;height:26.5pt;z-index:251671552;visibility:visible;mso-width-relative:margin;mso-height-relative:margin;v-text-anchor:middle" filled="f" fillcolor="window" strokecolor="windowText" strokeweight=".25pt">
            <v:textbox style="mso-next-textbox:#Rectangle 17">
              <w:txbxContent>
                <w:p w:rsidR="00D23B3D" w:rsidRDefault="00D23B3D" w:rsidP="007F49A1">
                  <w:pPr>
                    <w:spacing w:after="0" w:line="240" w:lineRule="auto"/>
                    <w:ind w:right="-142" w:hanging="142"/>
                    <w:jc w:val="center"/>
                    <w:rPr>
                      <w:b/>
                      <w:sz w:val="24"/>
                      <w:szCs w:val="24"/>
                    </w:rPr>
                  </w:pPr>
                </w:p>
                <w:p w:rsidR="00D23B3D" w:rsidRDefault="00D23B3D" w:rsidP="007F49A1">
                  <w:pPr>
                    <w:spacing w:after="0" w:line="240" w:lineRule="auto"/>
                    <w:ind w:right="-142" w:hanging="142"/>
                    <w:jc w:val="center"/>
                    <w:rPr>
                      <w:b/>
                      <w:sz w:val="24"/>
                      <w:szCs w:val="24"/>
                    </w:rPr>
                  </w:pPr>
                </w:p>
              </w:txbxContent>
            </v:textbox>
          </v:rect>
        </w:pict>
      </w:r>
      <w:r w:rsidRPr="00130ADF">
        <w:rPr>
          <w:rFonts w:asciiTheme="minorHAnsi" w:hAnsiTheme="minorHAnsi" w:cstheme="minorHAnsi"/>
          <w:bCs/>
        </w:rPr>
        <w:pict>
          <v:rect id="Rectangle 16" o:spid="_x0000_s1055" style="position:absolute;margin-left:100.2pt;margin-top:1.3pt;width:23.15pt;height:26.5pt;z-index:251670528;visibility:visible;mso-width-relative:margin;mso-height-relative:margin;v-text-anchor:middle" filled="f" fillcolor="window" strokecolor="windowText" strokeweight=".25pt">
            <v:textbox style="mso-next-textbox:#Rectangle 16">
              <w:txbxContent>
                <w:p w:rsidR="00D23B3D" w:rsidRDefault="00D23B3D" w:rsidP="007F49A1">
                  <w:pPr>
                    <w:spacing w:after="0" w:line="240" w:lineRule="auto"/>
                    <w:ind w:right="-142" w:hanging="142"/>
                    <w:jc w:val="center"/>
                    <w:rPr>
                      <w:b/>
                      <w:sz w:val="24"/>
                      <w:szCs w:val="24"/>
                    </w:rPr>
                  </w:pPr>
                </w:p>
                <w:p w:rsidR="00D23B3D" w:rsidRDefault="00D23B3D" w:rsidP="007F49A1">
                  <w:pPr>
                    <w:spacing w:after="0" w:line="240" w:lineRule="auto"/>
                    <w:ind w:right="-142" w:hanging="142"/>
                    <w:jc w:val="center"/>
                    <w:rPr>
                      <w:b/>
                      <w:sz w:val="24"/>
                      <w:szCs w:val="24"/>
                    </w:rPr>
                  </w:pPr>
                </w:p>
              </w:txbxContent>
            </v:textbox>
          </v:rect>
        </w:pict>
      </w:r>
      <w:r w:rsidRPr="00130ADF">
        <w:rPr>
          <w:rFonts w:asciiTheme="minorHAnsi" w:hAnsiTheme="minorHAnsi" w:cstheme="minorHAnsi"/>
          <w:bCs/>
        </w:rPr>
        <w:pict>
          <v:rect id="Rectangle 13" o:spid="_x0000_s1054" style="position:absolute;margin-left:53.9pt;margin-top:1.3pt;width:23.15pt;height:26.5pt;z-index:251669504;visibility:visible;mso-width-relative:margin;mso-height-relative:margin;v-text-anchor:middle" filled="f" fillcolor="window" strokecolor="windowText" strokeweight=".25pt">
            <v:textbox style="mso-next-textbox:#Rectangle 13">
              <w:txbxContent>
                <w:p w:rsidR="00D23B3D" w:rsidRDefault="00D23B3D" w:rsidP="007F49A1">
                  <w:pPr>
                    <w:spacing w:after="0" w:line="240" w:lineRule="auto"/>
                    <w:ind w:right="-142" w:hanging="142"/>
                    <w:jc w:val="center"/>
                    <w:rPr>
                      <w:b/>
                      <w:sz w:val="24"/>
                      <w:szCs w:val="24"/>
                    </w:rPr>
                  </w:pPr>
                </w:p>
                <w:p w:rsidR="00D23B3D" w:rsidRDefault="00D23B3D" w:rsidP="007F49A1">
                  <w:pPr>
                    <w:spacing w:after="0" w:line="240" w:lineRule="auto"/>
                    <w:ind w:right="-142" w:hanging="142"/>
                    <w:jc w:val="center"/>
                    <w:rPr>
                      <w:b/>
                      <w:sz w:val="24"/>
                      <w:szCs w:val="24"/>
                    </w:rPr>
                  </w:pPr>
                </w:p>
              </w:txbxContent>
            </v:textbox>
          </v:rect>
        </w:pict>
      </w:r>
      <w:r w:rsidRPr="00130ADF">
        <w:rPr>
          <w:rFonts w:asciiTheme="minorHAnsi" w:hAnsiTheme="minorHAnsi" w:cstheme="minorHAnsi"/>
          <w:bCs/>
        </w:rPr>
        <w:pict>
          <v:rect id="Rectangle 12" o:spid="_x0000_s1053" style="position:absolute;margin-left:30.75pt;margin-top:1.3pt;width:23.15pt;height:26.5pt;z-index:251668480;visibility:visible;mso-width-relative:margin;mso-height-relative:margin;v-text-anchor:middle" filled="f" fillcolor="window" strokecolor="windowText" strokeweight=".25pt">
            <v:textbox style="mso-next-textbox:#Rectangle 12">
              <w:txbxContent>
                <w:p w:rsidR="00D23B3D" w:rsidRDefault="00D23B3D" w:rsidP="007F49A1">
                  <w:pPr>
                    <w:spacing w:after="0" w:line="240" w:lineRule="auto"/>
                    <w:ind w:right="-142" w:hanging="142"/>
                    <w:jc w:val="center"/>
                    <w:rPr>
                      <w:b/>
                      <w:sz w:val="24"/>
                      <w:szCs w:val="24"/>
                    </w:rPr>
                  </w:pPr>
                </w:p>
                <w:p w:rsidR="00D23B3D" w:rsidRDefault="00D23B3D" w:rsidP="007F49A1">
                  <w:pPr>
                    <w:spacing w:after="0" w:line="240" w:lineRule="auto"/>
                    <w:ind w:right="-142" w:hanging="142"/>
                    <w:jc w:val="center"/>
                    <w:rPr>
                      <w:b/>
                      <w:sz w:val="24"/>
                      <w:szCs w:val="24"/>
                    </w:rPr>
                  </w:pPr>
                </w:p>
              </w:txbxContent>
            </v:textbox>
          </v:rect>
        </w:pict>
      </w:r>
      <w:r w:rsidRPr="00130ADF">
        <w:rPr>
          <w:rFonts w:asciiTheme="minorHAnsi" w:hAnsiTheme="minorHAnsi" w:cstheme="minorHAnsi"/>
          <w:bCs/>
        </w:rPr>
        <w:pict>
          <v:rect id="Rectangle 11" o:spid="_x0000_s1052" style="position:absolute;margin-left:-2.95pt;margin-top:.5pt;width:23.15pt;height:26.25pt;z-index:251667456;visibility:visible;mso-width-relative:margin;mso-height-relative:margin;v-text-anchor:middle" filled="f" strokeweight=".25pt">
            <v:textbox style="mso-next-textbox:#Rectangle 11">
              <w:txbxContent>
                <w:p w:rsidR="00D23B3D" w:rsidRDefault="00D23B3D" w:rsidP="007F49A1">
                  <w:pPr>
                    <w:spacing w:after="0" w:line="240" w:lineRule="auto"/>
                    <w:ind w:right="-142" w:hanging="142"/>
                    <w:jc w:val="center"/>
                    <w:rPr>
                      <w:b/>
                      <w:sz w:val="24"/>
                      <w:szCs w:val="24"/>
                    </w:rPr>
                  </w:pPr>
                  <w:r>
                    <w:rPr>
                      <w:b/>
                      <w:sz w:val="24"/>
                      <w:szCs w:val="24"/>
                    </w:rPr>
                    <w:t>F</w:t>
                  </w:r>
                </w:p>
              </w:txbxContent>
            </v:textbox>
          </v:rect>
        </w:pict>
      </w:r>
    </w:p>
    <w:p w:rsidR="007F49A1" w:rsidRPr="0096546F" w:rsidRDefault="007F49A1" w:rsidP="007F49A1">
      <w:pPr>
        <w:rPr>
          <w:rFonts w:asciiTheme="minorHAnsi" w:hAnsiTheme="minorHAnsi" w:cstheme="minorHAnsi"/>
        </w:rPr>
      </w:pPr>
      <w:r w:rsidRPr="0096546F">
        <w:rPr>
          <w:rFonts w:asciiTheme="minorHAnsi" w:hAnsiTheme="minorHAnsi" w:cstheme="minorHAnsi"/>
        </w:rPr>
        <w:tab/>
      </w:r>
    </w:p>
    <w:p w:rsidR="007F49A1" w:rsidRPr="0096546F" w:rsidRDefault="007F49A1" w:rsidP="007F49A1">
      <w:pPr>
        <w:spacing w:after="0"/>
        <w:rPr>
          <w:rFonts w:asciiTheme="minorHAnsi" w:hAnsiTheme="minorHAnsi" w:cstheme="minorHAnsi"/>
          <w:b/>
          <w:sz w:val="20"/>
          <w:szCs w:val="20"/>
        </w:rPr>
      </w:pPr>
      <w:r w:rsidRPr="0096546F">
        <w:rPr>
          <w:rFonts w:asciiTheme="minorHAnsi" w:hAnsiTheme="minorHAnsi" w:cstheme="minorHAnsi"/>
          <w:b/>
          <w:sz w:val="20"/>
          <w:szCs w:val="20"/>
        </w:rPr>
        <w:t xml:space="preserve">Tip CF           Număr  curent din Registrul                   Data înregistrării                             </w:t>
      </w:r>
      <w:r w:rsidR="004B28CC">
        <w:rPr>
          <w:rFonts w:asciiTheme="minorHAnsi" w:hAnsiTheme="minorHAnsi" w:cstheme="minorHAnsi"/>
          <w:b/>
          <w:sz w:val="20"/>
          <w:szCs w:val="20"/>
        </w:rPr>
        <w:t xml:space="preserve">                          </w:t>
      </w:r>
      <w:r w:rsidRPr="0096546F">
        <w:rPr>
          <w:rFonts w:asciiTheme="minorHAnsi" w:hAnsiTheme="minorHAnsi" w:cstheme="minorHAnsi"/>
          <w:b/>
          <w:sz w:val="20"/>
          <w:szCs w:val="20"/>
        </w:rPr>
        <w:t xml:space="preserve"> Codul măsurii                                            </w:t>
      </w:r>
    </w:p>
    <w:p w:rsidR="007F49A1" w:rsidRPr="0096546F" w:rsidRDefault="007F49A1" w:rsidP="007F49A1">
      <w:pPr>
        <w:rPr>
          <w:rFonts w:asciiTheme="minorHAnsi" w:hAnsiTheme="minorHAnsi" w:cstheme="minorHAnsi"/>
          <w:b/>
          <w:sz w:val="20"/>
          <w:szCs w:val="20"/>
        </w:rPr>
      </w:pPr>
      <w:r w:rsidRPr="0096546F">
        <w:rPr>
          <w:rFonts w:asciiTheme="minorHAnsi" w:hAnsiTheme="minorHAnsi" w:cstheme="minorHAnsi"/>
          <w:b/>
          <w:sz w:val="20"/>
          <w:szCs w:val="20"/>
        </w:rPr>
        <w:t xml:space="preserve">             de înregistrare a cererilor de finanțare              </w:t>
      </w:r>
      <w:r w:rsidRPr="0096546F">
        <w:rPr>
          <w:rFonts w:asciiTheme="minorHAnsi" w:hAnsiTheme="minorHAnsi" w:cstheme="minorHAnsi"/>
          <w:b/>
          <w:sz w:val="20"/>
          <w:szCs w:val="20"/>
        </w:rPr>
        <w:tab/>
      </w:r>
      <w:r w:rsidRPr="0096546F">
        <w:rPr>
          <w:rFonts w:asciiTheme="minorHAnsi" w:hAnsiTheme="minorHAnsi" w:cstheme="minorHAnsi"/>
        </w:rPr>
        <w:tab/>
      </w:r>
    </w:p>
    <w:tbl>
      <w:tblPr>
        <w:tblW w:w="10588"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709"/>
        <w:gridCol w:w="5975"/>
        <w:gridCol w:w="745"/>
        <w:gridCol w:w="797"/>
        <w:gridCol w:w="2362"/>
      </w:tblGrid>
      <w:tr w:rsidR="007F49A1" w:rsidRPr="0096546F" w:rsidTr="0061401D">
        <w:trPr>
          <w:trHeight w:val="701"/>
        </w:trPr>
        <w:tc>
          <w:tcPr>
            <w:tcW w:w="709" w:type="dxa"/>
            <w:tcBorders>
              <w:bottom w:val="single" w:sz="12" w:space="0" w:color="FFD966"/>
            </w:tcBorders>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Nr. crt.</w:t>
            </w:r>
          </w:p>
        </w:tc>
        <w:tc>
          <w:tcPr>
            <w:tcW w:w="5975" w:type="dxa"/>
            <w:tcBorders>
              <w:bottom w:val="single" w:sz="12" w:space="0" w:color="FFD966"/>
            </w:tcBorders>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Denumire document</w:t>
            </w:r>
          </w:p>
        </w:tc>
        <w:tc>
          <w:tcPr>
            <w:tcW w:w="745" w:type="dxa"/>
            <w:tcBorders>
              <w:bottom w:val="single" w:sz="12" w:space="0" w:color="FFD966"/>
            </w:tcBorders>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DA</w:t>
            </w:r>
          </w:p>
        </w:tc>
        <w:tc>
          <w:tcPr>
            <w:tcW w:w="797" w:type="dxa"/>
            <w:tcBorders>
              <w:bottom w:val="single" w:sz="12" w:space="0" w:color="FFD966"/>
            </w:tcBorders>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NU</w:t>
            </w:r>
          </w:p>
        </w:tc>
        <w:tc>
          <w:tcPr>
            <w:tcW w:w="2362" w:type="dxa"/>
            <w:tcBorders>
              <w:bottom w:val="single" w:sz="12" w:space="0" w:color="FFD966"/>
            </w:tcBorders>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kern w:val="32"/>
              </w:rPr>
              <w:t>Dacă DA, de câte ori ?</w:t>
            </w:r>
          </w:p>
        </w:tc>
      </w:tr>
      <w:tr w:rsidR="007F49A1" w:rsidRPr="0096546F" w:rsidTr="0061401D">
        <w:trPr>
          <w:trHeight w:val="339"/>
        </w:trPr>
        <w:tc>
          <w:tcPr>
            <w:tcW w:w="709" w:type="dxa"/>
            <w:vMerge w:val="restart"/>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1.</w:t>
            </w:r>
          </w:p>
        </w:tc>
        <w:tc>
          <w:tcPr>
            <w:tcW w:w="5975" w:type="dxa"/>
            <w:vMerge w:val="restart"/>
            <w:shd w:val="clear" w:color="auto" w:fill="auto"/>
          </w:tcPr>
          <w:p w:rsidR="007F49A1" w:rsidRDefault="007F49A1" w:rsidP="0061401D">
            <w:pPr>
              <w:spacing w:after="0" w:line="240" w:lineRule="auto"/>
              <w:rPr>
                <w:rFonts w:asciiTheme="minorHAnsi" w:eastAsia="Times New Roman" w:hAnsiTheme="minorHAnsi" w:cstheme="minorHAnsi"/>
                <w:bCs/>
                <w:kern w:val="32"/>
              </w:rPr>
            </w:pPr>
            <w:r w:rsidRPr="0096546F">
              <w:rPr>
                <w:rFonts w:asciiTheme="minorHAnsi" w:eastAsia="Times New Roman" w:hAnsiTheme="minorHAnsi" w:cstheme="minorHAnsi"/>
                <w:bCs/>
                <w:kern w:val="32"/>
              </w:rPr>
              <w:t>Solicitantul a mai depus pentru verificare această cerere de finanţare în baza aceluiași Apel de selecție?</w:t>
            </w:r>
          </w:p>
          <w:p w:rsidR="001F1F25" w:rsidRDefault="001F1F25" w:rsidP="0061401D">
            <w:pPr>
              <w:spacing w:after="0" w:line="240" w:lineRule="auto"/>
              <w:rPr>
                <w:rFonts w:asciiTheme="minorHAnsi" w:eastAsia="Times New Roman" w:hAnsiTheme="minorHAnsi" w:cstheme="minorHAnsi"/>
                <w:bCs/>
                <w:kern w:val="32"/>
              </w:rPr>
            </w:pPr>
          </w:p>
          <w:p w:rsidR="001F1F25" w:rsidRDefault="001F1F25" w:rsidP="0061401D">
            <w:pPr>
              <w:spacing w:after="0" w:line="240" w:lineRule="auto"/>
              <w:rPr>
                <w:rFonts w:asciiTheme="minorHAnsi" w:eastAsia="Times New Roman" w:hAnsiTheme="minorHAnsi" w:cstheme="minorHAnsi"/>
                <w:bCs/>
                <w:kern w:val="32"/>
              </w:rPr>
            </w:pPr>
          </w:p>
          <w:p w:rsidR="001F1F25" w:rsidRDefault="001F1F25" w:rsidP="0061401D">
            <w:pPr>
              <w:spacing w:after="0" w:line="240" w:lineRule="auto"/>
              <w:rPr>
                <w:rFonts w:asciiTheme="minorHAnsi" w:eastAsia="Times New Roman" w:hAnsiTheme="minorHAnsi" w:cstheme="minorHAnsi"/>
                <w:bCs/>
                <w:kern w:val="32"/>
              </w:rPr>
            </w:pPr>
          </w:p>
          <w:p w:rsidR="001F1F25" w:rsidRDefault="001F1F25" w:rsidP="0061401D">
            <w:pPr>
              <w:spacing w:after="0" w:line="240" w:lineRule="auto"/>
              <w:rPr>
                <w:rFonts w:asciiTheme="minorHAnsi" w:eastAsia="Times New Roman" w:hAnsiTheme="minorHAnsi" w:cstheme="minorHAnsi"/>
                <w:bCs/>
                <w:kern w:val="32"/>
              </w:rPr>
            </w:pPr>
          </w:p>
          <w:p w:rsidR="001F1F25" w:rsidRDefault="001F1F25" w:rsidP="0061401D">
            <w:pPr>
              <w:spacing w:after="0" w:line="240" w:lineRule="auto"/>
              <w:rPr>
                <w:rFonts w:asciiTheme="minorHAnsi" w:eastAsia="Times New Roman" w:hAnsiTheme="minorHAnsi" w:cstheme="minorHAnsi"/>
                <w:bCs/>
                <w:kern w:val="32"/>
              </w:rPr>
            </w:pPr>
          </w:p>
          <w:p w:rsidR="001F1F25" w:rsidRDefault="001F1F25" w:rsidP="0061401D">
            <w:pPr>
              <w:spacing w:after="0" w:line="240" w:lineRule="auto"/>
              <w:rPr>
                <w:rFonts w:asciiTheme="minorHAnsi" w:eastAsia="Times New Roman" w:hAnsiTheme="minorHAnsi" w:cstheme="minorHAnsi"/>
                <w:bCs/>
                <w:kern w:val="32"/>
              </w:rPr>
            </w:pPr>
          </w:p>
          <w:p w:rsidR="001F1F25" w:rsidRPr="0096546F" w:rsidRDefault="001F1F25" w:rsidP="001F1F25">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t>Prezenta cerere de finanţare este acceptată pentru verificare ?</w:t>
            </w:r>
          </w:p>
          <w:p w:rsidR="001F1F25" w:rsidRPr="0096546F" w:rsidRDefault="001F1F25" w:rsidP="001F1F25">
            <w:pPr>
              <w:spacing w:after="0" w:line="240" w:lineRule="auto"/>
              <w:contextualSpacing/>
              <w:jc w:val="both"/>
              <w:rPr>
                <w:rFonts w:asciiTheme="minorHAnsi" w:eastAsia="Times New Roman" w:hAnsiTheme="minorHAnsi" w:cstheme="minorHAnsi"/>
                <w:bCs/>
                <w:kern w:val="32"/>
              </w:rPr>
            </w:pPr>
          </w:p>
          <w:p w:rsidR="001F1F25" w:rsidRDefault="001F1F25" w:rsidP="0061401D">
            <w:pPr>
              <w:spacing w:after="0" w:line="240" w:lineRule="auto"/>
              <w:rPr>
                <w:rFonts w:asciiTheme="minorHAnsi" w:eastAsia="Times New Roman" w:hAnsiTheme="minorHAnsi" w:cstheme="minorHAnsi"/>
                <w:bCs/>
                <w:kern w:val="32"/>
              </w:rPr>
            </w:pPr>
          </w:p>
          <w:p w:rsidR="001F1F25" w:rsidRPr="0096546F" w:rsidRDefault="001F1F25" w:rsidP="0061401D">
            <w:pPr>
              <w:spacing w:after="0" w:line="240" w:lineRule="auto"/>
              <w:rPr>
                <w:rFonts w:asciiTheme="minorHAnsi" w:eastAsia="Times New Roman" w:hAnsiTheme="minorHAnsi" w:cstheme="minorHAnsi"/>
                <w:b/>
                <w:noProof/>
                <w:lang w:eastAsia="ro-RO"/>
              </w:rPr>
            </w:pPr>
          </w:p>
        </w:tc>
        <w:tc>
          <w:tcPr>
            <w:tcW w:w="745" w:type="dxa"/>
            <w:vMerge w:val="restart"/>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p>
          <w:p w:rsidR="007F49A1"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1F1F25" w:rsidRDefault="001F1F25" w:rsidP="0061401D">
            <w:pPr>
              <w:spacing w:after="0"/>
              <w:jc w:val="center"/>
              <w:rPr>
                <w:rFonts w:asciiTheme="minorHAnsi" w:eastAsia="Times New Roman" w:hAnsiTheme="minorHAnsi" w:cstheme="minorHAnsi"/>
                <w:b/>
                <w:noProof/>
                <w:lang w:eastAsia="ro-RO"/>
              </w:rPr>
            </w:pPr>
          </w:p>
          <w:p w:rsidR="001F1F25" w:rsidRDefault="001F1F25" w:rsidP="0061401D">
            <w:pPr>
              <w:spacing w:after="0"/>
              <w:jc w:val="center"/>
              <w:rPr>
                <w:rFonts w:asciiTheme="minorHAnsi" w:eastAsia="Times New Roman" w:hAnsiTheme="minorHAnsi" w:cstheme="minorHAnsi"/>
                <w:b/>
                <w:noProof/>
                <w:lang w:eastAsia="ro-RO"/>
              </w:rPr>
            </w:pPr>
          </w:p>
          <w:p w:rsidR="001F1F25" w:rsidRDefault="001F1F25" w:rsidP="0061401D">
            <w:pPr>
              <w:spacing w:after="0"/>
              <w:jc w:val="center"/>
              <w:rPr>
                <w:rFonts w:asciiTheme="minorHAnsi" w:eastAsia="Times New Roman" w:hAnsiTheme="minorHAnsi" w:cstheme="minorHAnsi"/>
                <w:b/>
                <w:noProof/>
                <w:lang w:eastAsia="ro-RO"/>
              </w:rPr>
            </w:pPr>
          </w:p>
          <w:p w:rsidR="001F1F25" w:rsidRDefault="001F1F25" w:rsidP="0061401D">
            <w:pPr>
              <w:spacing w:after="0"/>
              <w:jc w:val="center"/>
              <w:rPr>
                <w:rFonts w:asciiTheme="minorHAnsi" w:eastAsia="Times New Roman" w:hAnsiTheme="minorHAnsi" w:cstheme="minorHAnsi"/>
                <w:b/>
                <w:noProof/>
                <w:lang w:eastAsia="ro-RO"/>
              </w:rPr>
            </w:pPr>
          </w:p>
          <w:p w:rsidR="001F1F25" w:rsidRDefault="001F1F25" w:rsidP="0061401D">
            <w:pPr>
              <w:spacing w:after="0"/>
              <w:jc w:val="center"/>
              <w:rPr>
                <w:rFonts w:asciiTheme="minorHAnsi" w:eastAsia="Times New Roman" w:hAnsiTheme="minorHAnsi" w:cstheme="minorHAnsi"/>
                <w:b/>
                <w:noProof/>
                <w:lang w:eastAsia="ro-RO"/>
              </w:rPr>
            </w:pPr>
          </w:p>
          <w:p w:rsidR="001F1F25" w:rsidRDefault="001F1F25" w:rsidP="001F1F25">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1F1F25" w:rsidRPr="0096546F" w:rsidRDefault="001F1F25" w:rsidP="0061401D">
            <w:pPr>
              <w:spacing w:after="0"/>
              <w:jc w:val="center"/>
              <w:rPr>
                <w:rFonts w:asciiTheme="minorHAnsi" w:eastAsia="Times New Roman" w:hAnsiTheme="minorHAnsi" w:cstheme="minorHAnsi"/>
                <w:b/>
                <w:bCs/>
                <w:noProof/>
                <w:lang w:eastAsia="ro-RO"/>
              </w:rPr>
            </w:pPr>
          </w:p>
        </w:tc>
        <w:tc>
          <w:tcPr>
            <w:tcW w:w="797" w:type="dxa"/>
            <w:vMerge w:val="restart"/>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p>
          <w:p w:rsidR="007F49A1"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1F1F25" w:rsidRDefault="001F1F25" w:rsidP="0061401D">
            <w:pPr>
              <w:spacing w:after="0"/>
              <w:jc w:val="center"/>
              <w:rPr>
                <w:rFonts w:asciiTheme="minorHAnsi" w:eastAsia="Times New Roman" w:hAnsiTheme="minorHAnsi" w:cstheme="minorHAnsi"/>
                <w:b/>
                <w:noProof/>
                <w:lang w:eastAsia="ro-RO"/>
              </w:rPr>
            </w:pPr>
          </w:p>
          <w:p w:rsidR="001F1F25" w:rsidRDefault="001F1F25" w:rsidP="0061401D">
            <w:pPr>
              <w:spacing w:after="0"/>
              <w:jc w:val="center"/>
              <w:rPr>
                <w:rFonts w:asciiTheme="minorHAnsi" w:eastAsia="Times New Roman" w:hAnsiTheme="minorHAnsi" w:cstheme="minorHAnsi"/>
                <w:b/>
                <w:noProof/>
                <w:lang w:eastAsia="ro-RO"/>
              </w:rPr>
            </w:pPr>
          </w:p>
          <w:p w:rsidR="001F1F25" w:rsidRDefault="001F1F25" w:rsidP="0061401D">
            <w:pPr>
              <w:spacing w:after="0"/>
              <w:jc w:val="center"/>
              <w:rPr>
                <w:rFonts w:asciiTheme="minorHAnsi" w:eastAsia="Times New Roman" w:hAnsiTheme="minorHAnsi" w:cstheme="minorHAnsi"/>
                <w:b/>
                <w:noProof/>
                <w:lang w:eastAsia="ro-RO"/>
              </w:rPr>
            </w:pPr>
          </w:p>
          <w:p w:rsidR="001F1F25" w:rsidRDefault="001F1F25" w:rsidP="0061401D">
            <w:pPr>
              <w:spacing w:after="0"/>
              <w:jc w:val="center"/>
              <w:rPr>
                <w:rFonts w:asciiTheme="minorHAnsi" w:eastAsia="Times New Roman" w:hAnsiTheme="minorHAnsi" w:cstheme="minorHAnsi"/>
                <w:b/>
                <w:noProof/>
                <w:lang w:eastAsia="ro-RO"/>
              </w:rPr>
            </w:pPr>
          </w:p>
          <w:p w:rsidR="001F1F25" w:rsidRDefault="001F1F25" w:rsidP="0061401D">
            <w:pPr>
              <w:spacing w:after="0"/>
              <w:jc w:val="center"/>
              <w:rPr>
                <w:rFonts w:asciiTheme="minorHAnsi" w:eastAsia="Times New Roman" w:hAnsiTheme="minorHAnsi" w:cstheme="minorHAnsi"/>
                <w:b/>
                <w:noProof/>
                <w:lang w:eastAsia="ro-RO"/>
              </w:rPr>
            </w:pPr>
          </w:p>
          <w:p w:rsidR="001F1F25" w:rsidRDefault="001F1F25" w:rsidP="001F1F25">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1F1F25" w:rsidRPr="0096546F" w:rsidRDefault="001F1F25" w:rsidP="0061401D">
            <w:pPr>
              <w:spacing w:after="0"/>
              <w:jc w:val="center"/>
              <w:rPr>
                <w:rFonts w:asciiTheme="minorHAnsi" w:eastAsia="Times New Roman" w:hAnsiTheme="minorHAnsi" w:cstheme="minorHAnsi"/>
                <w:b/>
                <w:bCs/>
                <w:noProof/>
                <w:lang w:eastAsia="ro-RO"/>
              </w:rPr>
            </w:pPr>
          </w:p>
        </w:tc>
        <w:tc>
          <w:tcPr>
            <w:tcW w:w="2362"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t>O dată</w:t>
            </w:r>
          </w:p>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400"/>
        </w:trPr>
        <w:tc>
          <w:tcPr>
            <w:tcW w:w="709" w:type="dxa"/>
            <w:vMerge/>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p>
        </w:tc>
        <w:tc>
          <w:tcPr>
            <w:tcW w:w="5975" w:type="dxa"/>
            <w:vMerge/>
            <w:shd w:val="clear" w:color="auto" w:fill="auto"/>
          </w:tcPr>
          <w:p w:rsidR="007F49A1" w:rsidRPr="0096546F" w:rsidRDefault="007F49A1" w:rsidP="0061401D">
            <w:pPr>
              <w:spacing w:after="0" w:line="240" w:lineRule="auto"/>
              <w:contextualSpacing/>
              <w:jc w:val="both"/>
              <w:rPr>
                <w:rFonts w:asciiTheme="minorHAnsi" w:eastAsia="Times New Roman" w:hAnsiTheme="minorHAnsi" w:cstheme="minorHAnsi"/>
                <w:b/>
                <w:bCs/>
                <w:kern w:val="32"/>
              </w:rPr>
            </w:pPr>
          </w:p>
        </w:tc>
        <w:tc>
          <w:tcPr>
            <w:tcW w:w="745" w:type="dxa"/>
            <w:vMerge/>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p>
        </w:tc>
        <w:tc>
          <w:tcPr>
            <w:tcW w:w="797" w:type="dxa"/>
            <w:vMerge/>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p>
        </w:tc>
        <w:tc>
          <w:tcPr>
            <w:tcW w:w="2362"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t>De două ori</w:t>
            </w:r>
          </w:p>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368"/>
        </w:trPr>
        <w:tc>
          <w:tcPr>
            <w:tcW w:w="709" w:type="dxa"/>
            <w:vMerge/>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p>
        </w:tc>
        <w:tc>
          <w:tcPr>
            <w:tcW w:w="5975" w:type="dxa"/>
            <w:vMerge/>
            <w:shd w:val="clear" w:color="auto" w:fill="auto"/>
          </w:tcPr>
          <w:p w:rsidR="007F49A1" w:rsidRPr="0096546F" w:rsidRDefault="007F49A1" w:rsidP="0061401D">
            <w:pPr>
              <w:spacing w:after="0" w:line="240" w:lineRule="auto"/>
              <w:contextualSpacing/>
              <w:jc w:val="both"/>
              <w:rPr>
                <w:rFonts w:asciiTheme="minorHAnsi" w:eastAsia="Times New Roman" w:hAnsiTheme="minorHAnsi" w:cstheme="minorHAnsi"/>
                <w:b/>
                <w:bCs/>
                <w:kern w:val="32"/>
              </w:rPr>
            </w:pPr>
          </w:p>
        </w:tc>
        <w:tc>
          <w:tcPr>
            <w:tcW w:w="745" w:type="dxa"/>
            <w:vMerge/>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p>
        </w:tc>
        <w:tc>
          <w:tcPr>
            <w:tcW w:w="797" w:type="dxa"/>
            <w:vMerge/>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p>
        </w:tc>
        <w:tc>
          <w:tcPr>
            <w:tcW w:w="2362"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t>Nu este cazul</w:t>
            </w:r>
          </w:p>
          <w:p w:rsidR="007F49A1"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1F1F25" w:rsidRDefault="001F1F25" w:rsidP="0061401D">
            <w:pPr>
              <w:spacing w:after="0"/>
              <w:jc w:val="center"/>
              <w:rPr>
                <w:rFonts w:asciiTheme="minorHAnsi" w:eastAsia="Times New Roman" w:hAnsiTheme="minorHAnsi" w:cstheme="minorHAnsi"/>
                <w:b/>
                <w:noProof/>
                <w:lang w:eastAsia="ro-RO"/>
              </w:rPr>
            </w:pPr>
          </w:p>
          <w:p w:rsidR="001F1F25" w:rsidRPr="0096546F" w:rsidRDefault="001F1F25" w:rsidP="001F1F25">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t>Deoarece aceasta a mai fost depusă de două ori,  în baza aceluiași Apel de selecție, conform fişelor de verificare:</w:t>
            </w:r>
          </w:p>
          <w:p w:rsidR="001F1F25" w:rsidRPr="0096546F" w:rsidRDefault="001F1F25" w:rsidP="001F1F25">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t>Nr......</w:t>
            </w:r>
            <w:r w:rsidRPr="0096546F">
              <w:rPr>
                <w:rFonts w:asciiTheme="minorHAnsi" w:eastAsia="Times New Roman" w:hAnsiTheme="minorHAnsi" w:cstheme="minorHAnsi"/>
                <w:bCs/>
                <w:kern w:val="32"/>
              </w:rPr>
              <w:tab/>
              <w:t xml:space="preserve">din data </w:t>
            </w:r>
          </w:p>
          <w:p w:rsidR="001F1F25" w:rsidRPr="0096546F" w:rsidRDefault="001F1F25" w:rsidP="001F1F25">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t xml:space="preserve">....     / ....    /....  </w:t>
            </w:r>
          </w:p>
          <w:p w:rsidR="001F1F25" w:rsidRPr="0096546F" w:rsidRDefault="001F1F25" w:rsidP="001F1F25">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t>Nr......</w:t>
            </w:r>
            <w:r w:rsidRPr="0096546F">
              <w:rPr>
                <w:rFonts w:asciiTheme="minorHAnsi" w:eastAsia="Times New Roman" w:hAnsiTheme="minorHAnsi" w:cstheme="minorHAnsi"/>
                <w:bCs/>
                <w:kern w:val="32"/>
              </w:rPr>
              <w:tab/>
              <w:t xml:space="preserve">din data </w:t>
            </w:r>
          </w:p>
          <w:p w:rsidR="001F1F25" w:rsidRPr="0096546F" w:rsidRDefault="001F1F25" w:rsidP="0061401D">
            <w:pPr>
              <w:spacing w:after="0"/>
              <w:jc w:val="center"/>
              <w:rPr>
                <w:rFonts w:asciiTheme="minorHAnsi" w:eastAsia="Times New Roman" w:hAnsiTheme="minorHAnsi" w:cstheme="minorHAnsi"/>
                <w:b/>
                <w:noProof/>
                <w:lang w:eastAsia="ro-RO"/>
              </w:rPr>
            </w:pPr>
          </w:p>
        </w:tc>
      </w:tr>
      <w:tr w:rsidR="007F49A1" w:rsidRPr="0096546F" w:rsidTr="0061401D">
        <w:trPr>
          <w:trHeight w:val="2094"/>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lastRenderedPageBreak/>
              <w:t>2.</w:t>
            </w:r>
          </w:p>
        </w:tc>
        <w:tc>
          <w:tcPr>
            <w:tcW w:w="5975" w:type="dxa"/>
            <w:shd w:val="clear" w:color="auto" w:fill="auto"/>
          </w:tcPr>
          <w:p w:rsidR="001F1F25" w:rsidRPr="006A5C1C" w:rsidRDefault="001F1F25" w:rsidP="001F1F25">
            <w:pPr>
              <w:spacing w:after="0" w:line="240" w:lineRule="auto"/>
              <w:contextualSpacing/>
              <w:jc w:val="both"/>
              <w:rPr>
                <w:rFonts w:ascii="Trebuchet MS" w:eastAsia="Times New Roman" w:hAnsi="Trebuchet MS"/>
                <w:bCs/>
                <w:kern w:val="32"/>
              </w:rPr>
            </w:pPr>
            <w:r>
              <w:rPr>
                <w:rFonts w:ascii="Trebuchet MS" w:eastAsia="Times New Roman" w:hAnsi="Trebuchet MS"/>
                <w:bCs/>
                <w:kern w:val="32"/>
              </w:rPr>
              <w:t>Solicitantul are mai mult de un proiect depus și selectat de către GAL în baza aceluiași Raport de selecție ?</w:t>
            </w:r>
          </w:p>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p>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p>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p>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p>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p>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rPr>
                <w:rFonts w:asciiTheme="minorHAnsi" w:eastAsia="Times New Roman" w:hAnsiTheme="minorHAnsi" w:cstheme="minorHAnsi"/>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lang w:eastAsia="ro-RO"/>
              </w:rPr>
            </w:pP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lang w:eastAsia="ro-RO"/>
              </w:rPr>
            </w:pPr>
          </w:p>
        </w:tc>
        <w:tc>
          <w:tcPr>
            <w:tcW w:w="2362" w:type="dxa"/>
            <w:shd w:val="clear" w:color="auto" w:fill="auto"/>
          </w:tcPr>
          <w:p w:rsidR="001F1F25" w:rsidRDefault="001F1F25" w:rsidP="001F1F25">
            <w:pPr>
              <w:spacing w:after="0" w:line="240" w:lineRule="auto"/>
              <w:contextualSpacing/>
              <w:jc w:val="both"/>
              <w:rPr>
                <w:rFonts w:ascii="Trebuchet MS" w:eastAsia="Times New Roman" w:hAnsi="Trebuchet MS"/>
                <w:bCs/>
                <w:kern w:val="32"/>
              </w:rPr>
            </w:pPr>
            <w:r>
              <w:rPr>
                <w:rFonts w:ascii="Trebuchet MS" w:eastAsia="Times New Roman" w:hAnsi="Trebuchet MS"/>
                <w:bCs/>
                <w:kern w:val="32"/>
              </w:rPr>
              <w:t xml:space="preserve">Nr.raport........ .../data...al GAL, </w:t>
            </w:r>
          </w:p>
          <w:p w:rsidR="007F49A1" w:rsidRPr="0096546F" w:rsidRDefault="001F1F25" w:rsidP="001F1F25">
            <w:pPr>
              <w:spacing w:after="0" w:line="240" w:lineRule="auto"/>
              <w:contextualSpacing/>
              <w:jc w:val="both"/>
              <w:rPr>
                <w:rFonts w:asciiTheme="minorHAnsi" w:eastAsia="Times New Roman" w:hAnsiTheme="minorHAnsi" w:cstheme="minorHAnsi"/>
                <w:bCs/>
                <w:kern w:val="32"/>
              </w:rPr>
            </w:pPr>
            <w:r>
              <w:rPr>
                <w:rFonts w:ascii="Trebuchet MS" w:eastAsia="Times New Roman" w:hAnsi="Trebuchet MS"/>
                <w:bCs/>
                <w:kern w:val="32"/>
              </w:rPr>
              <w:t>Denumire GAL....</w:t>
            </w:r>
          </w:p>
        </w:tc>
      </w:tr>
      <w:tr w:rsidR="007F49A1" w:rsidRPr="0096546F" w:rsidTr="0061401D">
        <w:trPr>
          <w:trHeight w:val="705"/>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3.</w:t>
            </w:r>
          </w:p>
        </w:tc>
        <w:tc>
          <w:tcPr>
            <w:tcW w:w="5975" w:type="dxa"/>
            <w:shd w:val="clear" w:color="auto" w:fill="auto"/>
          </w:tcPr>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t>Dosarul Cererii de finanţare este legat, iar documentele pe care le conţine sunt numerotate de către solicitant?</w:t>
            </w: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2362" w:type="dxa"/>
            <w:shd w:val="clear" w:color="auto" w:fill="auto"/>
          </w:tcPr>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p>
        </w:tc>
      </w:tr>
      <w:tr w:rsidR="007F49A1" w:rsidRPr="0096546F" w:rsidTr="0061401D">
        <w:trPr>
          <w:trHeight w:val="818"/>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4.</w:t>
            </w:r>
          </w:p>
        </w:tc>
        <w:tc>
          <w:tcPr>
            <w:tcW w:w="5975" w:type="dxa"/>
            <w:shd w:val="clear" w:color="auto" w:fill="auto"/>
          </w:tcPr>
          <w:p w:rsidR="007F49A1" w:rsidRPr="0096546F" w:rsidRDefault="007F49A1" w:rsidP="0061401D">
            <w:pPr>
              <w:pStyle w:val="ListParagraph"/>
              <w:spacing w:after="0" w:line="240" w:lineRule="auto"/>
              <w:ind w:left="0"/>
              <w:jc w:val="both"/>
              <w:rPr>
                <w:rFonts w:asciiTheme="minorHAnsi" w:eastAsia="Times New Roman" w:hAnsiTheme="minorHAnsi" w:cstheme="minorHAnsi"/>
              </w:rPr>
            </w:pPr>
            <w:r w:rsidRPr="0096546F">
              <w:rPr>
                <w:rFonts w:asciiTheme="minorHAnsi" w:eastAsia="Times New Roman" w:hAnsiTheme="minorHAnsi" w:cstheme="minorHAnsi"/>
              </w:rPr>
              <w:t>Referințele din Cererea de finanțare corespund cu numărul paginii la care se află documentele din Dosarul Cererii de finanțare?</w:t>
            </w: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p>
        </w:tc>
      </w:tr>
      <w:tr w:rsidR="007F49A1" w:rsidRPr="0096546F" w:rsidTr="0061401D">
        <w:trPr>
          <w:trHeight w:val="440"/>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5.</w:t>
            </w:r>
          </w:p>
        </w:tc>
        <w:tc>
          <w:tcPr>
            <w:tcW w:w="5975" w:type="dxa"/>
            <w:shd w:val="clear" w:color="auto" w:fill="auto"/>
          </w:tcPr>
          <w:p w:rsidR="007F49A1" w:rsidRPr="0096546F" w:rsidRDefault="007F49A1" w:rsidP="0061401D">
            <w:pPr>
              <w:pStyle w:val="ListParagraph"/>
              <w:spacing w:after="0" w:line="240" w:lineRule="auto"/>
              <w:ind w:left="0"/>
              <w:jc w:val="both"/>
              <w:rPr>
                <w:rFonts w:asciiTheme="minorHAnsi" w:hAnsiTheme="minorHAnsi" w:cstheme="minorHAnsi"/>
                <w:i/>
              </w:rPr>
            </w:pPr>
            <w:r w:rsidRPr="0096546F">
              <w:rPr>
                <w:rFonts w:asciiTheme="minorHAnsi" w:eastAsia="Times New Roman" w:hAnsiTheme="minorHAnsi" w:cstheme="minorHAnsi"/>
              </w:rPr>
              <w:t>Cererea de finanţare este completată și semnată de solicitant?</w:t>
            </w: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7F49A1" w:rsidRPr="0096546F" w:rsidRDefault="007F49A1" w:rsidP="0061401D">
            <w:pPr>
              <w:spacing w:after="0" w:line="240" w:lineRule="auto"/>
              <w:rPr>
                <w:rFonts w:asciiTheme="minorHAnsi" w:eastAsia="Times New Roman" w:hAnsiTheme="minorHAnsi" w:cstheme="minorHAnsi"/>
                <w:b/>
                <w:noProof/>
                <w:lang w:eastAsia="ro-RO"/>
              </w:rPr>
            </w:pPr>
          </w:p>
        </w:tc>
      </w:tr>
      <w:tr w:rsidR="007F49A1" w:rsidRPr="0096546F" w:rsidTr="0061401D">
        <w:trPr>
          <w:trHeight w:val="652"/>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6.</w:t>
            </w:r>
          </w:p>
        </w:tc>
        <w:tc>
          <w:tcPr>
            <w:tcW w:w="5975" w:type="dxa"/>
            <w:shd w:val="clear" w:color="auto" w:fill="auto"/>
          </w:tcPr>
          <w:p w:rsidR="007F49A1" w:rsidRPr="0096546F" w:rsidRDefault="007F49A1" w:rsidP="0061401D">
            <w:pPr>
              <w:pStyle w:val="ListParagraph"/>
              <w:spacing w:after="0" w:line="240" w:lineRule="auto"/>
              <w:ind w:left="0"/>
              <w:jc w:val="both"/>
              <w:rPr>
                <w:rFonts w:asciiTheme="minorHAnsi" w:eastAsia="Times New Roman" w:hAnsiTheme="minorHAnsi" w:cstheme="minorHAnsi"/>
              </w:rPr>
            </w:pPr>
            <w:r w:rsidRPr="0096546F">
              <w:rPr>
                <w:rFonts w:asciiTheme="minorHAnsi" w:eastAsia="Times New Roman" w:hAnsiTheme="minorHAnsi" w:cstheme="minorHAnsi"/>
                <w:bCs/>
              </w:rPr>
              <w:t>Solicitantul a completat lista documentelor anexă obligatorii şi cele impuse de tipul măsurii?</w:t>
            </w: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2362" w:type="dxa"/>
            <w:shd w:val="clear" w:color="auto" w:fill="auto"/>
          </w:tcPr>
          <w:p w:rsidR="007F49A1" w:rsidRPr="0096546F" w:rsidRDefault="007F49A1" w:rsidP="0061401D">
            <w:pPr>
              <w:spacing w:after="0" w:line="240" w:lineRule="auto"/>
              <w:rPr>
                <w:rFonts w:asciiTheme="minorHAnsi" w:eastAsia="Times New Roman" w:hAnsiTheme="minorHAnsi" w:cstheme="minorHAnsi"/>
                <w:b/>
                <w:noProof/>
                <w:lang w:eastAsia="ro-RO"/>
              </w:rPr>
            </w:pPr>
          </w:p>
        </w:tc>
      </w:tr>
      <w:tr w:rsidR="007F49A1" w:rsidRPr="0096546F" w:rsidTr="0061401D">
        <w:trPr>
          <w:trHeight w:val="696"/>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7.</w:t>
            </w:r>
          </w:p>
        </w:tc>
        <w:tc>
          <w:tcPr>
            <w:tcW w:w="5975" w:type="dxa"/>
            <w:shd w:val="clear" w:color="auto" w:fill="auto"/>
          </w:tcPr>
          <w:p w:rsidR="007F49A1" w:rsidRPr="0096546F" w:rsidRDefault="007F49A1" w:rsidP="0061401D">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rPr>
              <w:t>Solicitantul a atașat la Cererea de finanțare toate documentele anexă obligatorii din listă?</w:t>
            </w: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2362" w:type="dxa"/>
            <w:shd w:val="clear" w:color="auto" w:fill="auto"/>
          </w:tcPr>
          <w:p w:rsidR="007F49A1" w:rsidRPr="0096546F" w:rsidRDefault="007F49A1" w:rsidP="0061401D">
            <w:pPr>
              <w:spacing w:after="0" w:line="240" w:lineRule="auto"/>
              <w:rPr>
                <w:rFonts w:asciiTheme="minorHAnsi" w:eastAsia="Times New Roman" w:hAnsiTheme="minorHAnsi" w:cstheme="minorHAnsi"/>
                <w:b/>
                <w:noProof/>
                <w:lang w:eastAsia="ro-RO"/>
              </w:rPr>
            </w:pPr>
          </w:p>
        </w:tc>
      </w:tr>
      <w:tr w:rsidR="007F49A1" w:rsidRPr="0096546F" w:rsidTr="0061401D">
        <w:trPr>
          <w:trHeight w:val="706"/>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8.</w:t>
            </w:r>
          </w:p>
        </w:tc>
        <w:tc>
          <w:tcPr>
            <w:tcW w:w="5975" w:type="dxa"/>
            <w:shd w:val="clear" w:color="auto" w:fill="auto"/>
          </w:tcPr>
          <w:p w:rsidR="007F49A1" w:rsidRPr="0096546F" w:rsidRDefault="007F49A1" w:rsidP="0061401D">
            <w:pPr>
              <w:tabs>
                <w:tab w:val="left" w:pos="720"/>
                <w:tab w:val="center" w:pos="4536"/>
                <w:tab w:val="right" w:pos="9072"/>
              </w:tabs>
              <w:spacing w:after="0"/>
              <w:jc w:val="both"/>
              <w:rPr>
                <w:rFonts w:asciiTheme="minorHAnsi" w:eastAsia="Times New Roman" w:hAnsiTheme="minorHAnsi" w:cstheme="minorHAnsi"/>
                <w:noProof/>
                <w:lang w:eastAsia="ro-RO"/>
              </w:rPr>
            </w:pPr>
            <w:r w:rsidRPr="0096546F">
              <w:rPr>
                <w:rFonts w:asciiTheme="minorHAnsi" w:eastAsia="Times New Roman" w:hAnsiTheme="minorHAnsi" w:cstheme="minorHAnsi"/>
                <w:noProof/>
                <w:lang w:eastAsia="ro-RO"/>
              </w:rPr>
              <w:t>Copia electronică a Cererii de finanțare corespunde cu dosarul original pe suport de hârtie?</w:t>
            </w: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r>
      <w:tr w:rsidR="007F49A1" w:rsidRPr="0096546F" w:rsidTr="0061401D">
        <w:trPr>
          <w:trHeight w:val="701"/>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9.</w:t>
            </w:r>
          </w:p>
        </w:tc>
        <w:tc>
          <w:tcPr>
            <w:tcW w:w="5975" w:type="dxa"/>
            <w:shd w:val="clear" w:color="auto" w:fill="auto"/>
          </w:tcPr>
          <w:p w:rsidR="007F49A1" w:rsidRPr="0096546F" w:rsidRDefault="007F49A1" w:rsidP="0061401D">
            <w:pPr>
              <w:tabs>
                <w:tab w:val="left" w:pos="720"/>
                <w:tab w:val="center" w:pos="4536"/>
                <w:tab w:val="right" w:pos="9072"/>
              </w:tabs>
              <w:spacing w:after="0"/>
              <w:jc w:val="both"/>
              <w:rPr>
                <w:rFonts w:asciiTheme="minorHAnsi" w:eastAsia="Times New Roman" w:hAnsiTheme="minorHAnsi" w:cstheme="minorHAnsi"/>
                <w:noProof/>
                <w:lang w:eastAsia="ro-RO"/>
              </w:rPr>
            </w:pPr>
            <w:r w:rsidRPr="0096546F">
              <w:rPr>
                <w:rFonts w:asciiTheme="minorHAnsi" w:eastAsia="Times New Roman" w:hAnsiTheme="minorHAnsi" w:cstheme="minorHAnsi"/>
                <w:bCs/>
                <w:kern w:val="32"/>
              </w:rPr>
              <w:t>Copia scanată a documentelor ataşate Cererii de finanţare este prezentată alături de forma electronică a Cererii de finanţare?</w:t>
            </w: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2362" w:type="dxa"/>
            <w:shd w:val="clear" w:color="auto" w:fill="auto"/>
          </w:tcPr>
          <w:p w:rsidR="007F49A1" w:rsidRPr="0096546F" w:rsidRDefault="007F49A1" w:rsidP="0061401D">
            <w:pPr>
              <w:spacing w:after="0" w:line="240" w:lineRule="auto"/>
              <w:rPr>
                <w:rFonts w:asciiTheme="minorHAnsi" w:eastAsia="Times New Roman" w:hAnsiTheme="minorHAnsi" w:cstheme="minorHAnsi"/>
                <w:b/>
                <w:noProof/>
                <w:lang w:eastAsia="ro-RO"/>
              </w:rPr>
            </w:pPr>
          </w:p>
        </w:tc>
      </w:tr>
      <w:tr w:rsidR="007F49A1" w:rsidRPr="0096546F" w:rsidTr="0061401D">
        <w:trPr>
          <w:trHeight w:val="584"/>
        </w:trPr>
        <w:tc>
          <w:tcPr>
            <w:tcW w:w="709"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10.</w:t>
            </w:r>
          </w:p>
        </w:tc>
        <w:tc>
          <w:tcPr>
            <w:tcW w:w="5975" w:type="dxa"/>
            <w:shd w:val="clear" w:color="auto" w:fill="auto"/>
          </w:tcPr>
          <w:p w:rsidR="007F49A1" w:rsidRPr="0096546F" w:rsidRDefault="007F49A1" w:rsidP="0061401D">
            <w:pPr>
              <w:tabs>
                <w:tab w:val="left" w:pos="720"/>
                <w:tab w:val="center" w:pos="4536"/>
                <w:tab w:val="right" w:pos="9072"/>
              </w:tabs>
              <w:spacing w:after="0"/>
              <w:jc w:val="both"/>
              <w:rPr>
                <w:rFonts w:asciiTheme="minorHAnsi" w:eastAsia="Times New Roman" w:hAnsiTheme="minorHAnsi" w:cstheme="minorHAnsi"/>
                <w:noProof/>
                <w:lang w:eastAsia="ro-RO"/>
              </w:rPr>
            </w:pPr>
            <w:r w:rsidRPr="0096546F">
              <w:rPr>
                <w:rFonts w:asciiTheme="minorHAnsi" w:eastAsia="Times New Roman" w:hAnsiTheme="minorHAnsi" w:cstheme="minorHAnsi"/>
                <w:bCs/>
              </w:rPr>
              <w:t>Solicitantul a completat coloanele din bugetul indicativ</w:t>
            </w:r>
            <w:r w:rsidRPr="0096546F">
              <w:rPr>
                <w:rFonts w:asciiTheme="minorHAnsi" w:eastAsia="Times New Roman" w:hAnsiTheme="minorHAnsi" w:cstheme="minorHAnsi"/>
                <w:noProof/>
                <w:lang w:eastAsia="ro-RO"/>
              </w:rPr>
              <w:t>?</w:t>
            </w:r>
          </w:p>
        </w:tc>
        <w:tc>
          <w:tcPr>
            <w:tcW w:w="745"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i/>
              </w:rPr>
            </w:pPr>
            <w:r w:rsidRPr="0096546F">
              <w:rPr>
                <w:rFonts w:asciiTheme="minorHAnsi" w:eastAsia="Times New Roman" w:hAnsiTheme="minorHAnsi" w:cstheme="minorHAnsi"/>
                <w:b/>
                <w:i/>
              </w:rPr>
              <w:t>Nu este cazul</w:t>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bl>
    <w:p w:rsidR="00DD7661" w:rsidRDefault="00DD7661" w:rsidP="007F49A1">
      <w:pPr>
        <w:overflowPunct w:val="0"/>
        <w:autoSpaceDE w:val="0"/>
        <w:autoSpaceDN w:val="0"/>
        <w:adjustRightInd w:val="0"/>
        <w:spacing w:after="0" w:line="240" w:lineRule="auto"/>
        <w:textAlignment w:val="baseline"/>
        <w:rPr>
          <w:rFonts w:asciiTheme="minorHAnsi" w:hAnsiTheme="minorHAnsi" w:cstheme="minorHAnsi"/>
          <w:b/>
          <w:lang w:eastAsia="ro-RO"/>
        </w:rPr>
      </w:pPr>
    </w:p>
    <w:p w:rsidR="007F49A1" w:rsidRPr="0096546F" w:rsidRDefault="00DD7661" w:rsidP="007F49A1">
      <w:pPr>
        <w:overflowPunct w:val="0"/>
        <w:autoSpaceDE w:val="0"/>
        <w:autoSpaceDN w:val="0"/>
        <w:adjustRightInd w:val="0"/>
        <w:spacing w:after="0" w:line="240" w:lineRule="auto"/>
        <w:textAlignment w:val="baseline"/>
        <w:rPr>
          <w:rFonts w:asciiTheme="minorHAnsi" w:hAnsiTheme="minorHAnsi" w:cstheme="minorHAnsi"/>
          <w:b/>
          <w:lang w:eastAsia="ro-RO"/>
        </w:rPr>
      </w:pPr>
      <w:r>
        <w:rPr>
          <w:rFonts w:asciiTheme="minorHAnsi" w:hAnsiTheme="minorHAnsi" w:cstheme="minorHAnsi"/>
          <w:b/>
          <w:lang w:eastAsia="ro-RO"/>
        </w:rPr>
        <w:t xml:space="preserve">  B</w:t>
      </w:r>
      <w:r w:rsidR="007F49A1" w:rsidRPr="0096546F">
        <w:rPr>
          <w:rFonts w:asciiTheme="minorHAnsi" w:hAnsiTheme="minorHAnsi" w:cstheme="minorHAnsi"/>
          <w:b/>
          <w:lang w:eastAsia="ro-RO"/>
        </w:rPr>
        <w:t>. Verificarea documentelor anexate</w:t>
      </w:r>
    </w:p>
    <w:p w:rsidR="007F49A1" w:rsidRPr="0096546F" w:rsidRDefault="007F49A1" w:rsidP="007F49A1">
      <w:pPr>
        <w:overflowPunct w:val="0"/>
        <w:autoSpaceDE w:val="0"/>
        <w:autoSpaceDN w:val="0"/>
        <w:adjustRightInd w:val="0"/>
        <w:spacing w:after="0" w:line="240" w:lineRule="auto"/>
        <w:jc w:val="both"/>
        <w:textAlignment w:val="baseline"/>
        <w:rPr>
          <w:rFonts w:asciiTheme="minorHAnsi" w:hAnsiTheme="minorHAnsi" w:cstheme="minorHAnsi"/>
          <w:b/>
          <w:lang w:eastAsia="ro-RO"/>
        </w:rPr>
      </w:pPr>
      <w:r w:rsidRPr="0096546F">
        <w:rPr>
          <w:rFonts w:asciiTheme="minorHAnsi" w:hAnsiTheme="minorHAnsi" w:cstheme="minorHAnsi"/>
          <w:b/>
          <w:lang w:eastAsia="ro-RO"/>
        </w:rPr>
        <w:t>Prezenţa documentelor trebuie să fie atașată prin bifarea în tabelul la partea E a Cererii de Finanţare. Dacă solicitantul nu ataşează anumite documente (neobligatorii) pentru că acestea nu corespund naturii proiectului, expertul va bifa căsuţele corespunzătoare „Nu este cazul” din partea dreaptă a tabelului.</w:t>
      </w:r>
    </w:p>
    <w:p w:rsidR="007F49A1" w:rsidRPr="0096546F" w:rsidRDefault="007F49A1" w:rsidP="007F49A1">
      <w:pPr>
        <w:overflowPunct w:val="0"/>
        <w:autoSpaceDE w:val="0"/>
        <w:autoSpaceDN w:val="0"/>
        <w:adjustRightInd w:val="0"/>
        <w:spacing w:after="0" w:line="240" w:lineRule="auto"/>
        <w:jc w:val="both"/>
        <w:textAlignment w:val="baseline"/>
        <w:rPr>
          <w:rFonts w:asciiTheme="minorHAnsi" w:hAnsiTheme="minorHAnsi" w:cstheme="minorHAnsi"/>
          <w:b/>
          <w:lang w:eastAsia="ro-RO"/>
        </w:rPr>
      </w:pPr>
      <w:r w:rsidRPr="0096546F">
        <w:rPr>
          <w:rFonts w:asciiTheme="minorHAnsi" w:hAnsiTheme="minorHAnsi" w:cstheme="minorHAnsi"/>
          <w:b/>
          <w:lang w:eastAsia="ro-RO"/>
        </w:rPr>
        <w:t>Verificarea copiilor documentelor anexate la cererea de finanţare cu originalele aflate la solicitant se efectuează prin bifarea căsuţei corespunzătoare din coloana „Concordanţă copie cu originalul”.</w:t>
      </w:r>
    </w:p>
    <w:p w:rsidR="007F49A1" w:rsidRPr="0096546F" w:rsidRDefault="007F49A1" w:rsidP="007F49A1">
      <w:pPr>
        <w:overflowPunct w:val="0"/>
        <w:autoSpaceDE w:val="0"/>
        <w:autoSpaceDN w:val="0"/>
        <w:adjustRightInd w:val="0"/>
        <w:spacing w:after="0" w:line="240" w:lineRule="auto"/>
        <w:jc w:val="both"/>
        <w:textAlignment w:val="baseline"/>
        <w:rPr>
          <w:rFonts w:asciiTheme="minorHAnsi" w:hAnsiTheme="minorHAnsi" w:cstheme="minorHAnsi"/>
          <w:b/>
          <w:lang w:eastAsia="ro-RO"/>
        </w:rPr>
      </w:pPr>
    </w:p>
    <w:tbl>
      <w:tblPr>
        <w:tblW w:w="10475"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7060"/>
        <w:gridCol w:w="813"/>
        <w:gridCol w:w="781"/>
        <w:gridCol w:w="844"/>
        <w:gridCol w:w="977"/>
      </w:tblGrid>
      <w:tr w:rsidR="007F49A1" w:rsidRPr="0096546F" w:rsidTr="0061401D">
        <w:trPr>
          <w:trHeight w:val="1673"/>
        </w:trPr>
        <w:tc>
          <w:tcPr>
            <w:tcW w:w="7060" w:type="dxa"/>
            <w:tcBorders>
              <w:bottom w:val="single" w:sz="12" w:space="0" w:color="FFD966"/>
            </w:tcBorders>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p>
          <w:p w:rsidR="007F49A1" w:rsidRPr="0096546F" w:rsidRDefault="007F49A1" w:rsidP="0061401D">
            <w:pPr>
              <w:spacing w:after="0"/>
              <w:jc w:val="center"/>
              <w:rPr>
                <w:rFonts w:asciiTheme="minorHAnsi" w:eastAsia="Times New Roman" w:hAnsiTheme="minorHAnsi" w:cstheme="minorHAnsi"/>
                <w:b/>
                <w:bCs/>
                <w:noProof/>
                <w:lang w:eastAsia="ro-RO"/>
              </w:rPr>
            </w:pPr>
          </w:p>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Denumire document</w:t>
            </w:r>
          </w:p>
        </w:tc>
        <w:tc>
          <w:tcPr>
            <w:tcW w:w="2438" w:type="dxa"/>
            <w:gridSpan w:val="3"/>
            <w:tcBorders>
              <w:bottom w:val="single" w:sz="12" w:space="0" w:color="FFD966"/>
            </w:tcBorders>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hAnsiTheme="minorHAnsi" w:cstheme="minorHAnsi"/>
                <w:b/>
                <w:bCs/>
              </w:rPr>
              <w:t>Existența documentului</w:t>
            </w:r>
          </w:p>
        </w:tc>
        <w:tc>
          <w:tcPr>
            <w:tcW w:w="977" w:type="dxa"/>
            <w:tcBorders>
              <w:bottom w:val="single" w:sz="12" w:space="0" w:color="FFD966"/>
            </w:tcBorders>
            <w:shd w:val="clear" w:color="auto" w:fill="auto"/>
            <w:textDirection w:val="btLr"/>
          </w:tcPr>
          <w:p w:rsidR="007F49A1" w:rsidRPr="0096546F" w:rsidRDefault="007F49A1" w:rsidP="0061401D">
            <w:pPr>
              <w:spacing w:after="0"/>
              <w:ind w:left="113" w:right="113"/>
              <w:jc w:val="center"/>
              <w:rPr>
                <w:rFonts w:asciiTheme="minorHAnsi" w:hAnsiTheme="minorHAnsi" w:cstheme="minorHAnsi"/>
                <w:b/>
                <w:bCs/>
              </w:rPr>
            </w:pPr>
            <w:r w:rsidRPr="0096546F">
              <w:rPr>
                <w:rFonts w:asciiTheme="minorHAnsi" w:hAnsiTheme="minorHAnsi" w:cstheme="minorHAnsi"/>
                <w:b/>
                <w:bCs/>
              </w:rPr>
              <w:t>Concordanţă copie / original</w:t>
            </w:r>
          </w:p>
        </w:tc>
      </w:tr>
      <w:tr w:rsidR="007F49A1" w:rsidRPr="0096546F" w:rsidTr="0061401D">
        <w:trPr>
          <w:trHeight w:val="1319"/>
        </w:trPr>
        <w:tc>
          <w:tcPr>
            <w:tcW w:w="7060" w:type="dxa"/>
            <w:shd w:val="clear" w:color="auto" w:fill="auto"/>
          </w:tcPr>
          <w:p w:rsidR="007F49A1" w:rsidRPr="0096546F" w:rsidRDefault="007F49A1" w:rsidP="0061401D">
            <w:pPr>
              <w:spacing w:after="0" w:line="240" w:lineRule="auto"/>
              <w:jc w:val="both"/>
              <w:rPr>
                <w:rFonts w:asciiTheme="minorHAnsi" w:hAnsiTheme="minorHAnsi" w:cstheme="minorHAnsi"/>
                <w:b/>
                <w:bCs/>
              </w:rPr>
            </w:pPr>
          </w:p>
        </w:tc>
        <w:tc>
          <w:tcPr>
            <w:tcW w:w="813" w:type="dxa"/>
            <w:shd w:val="clear" w:color="auto" w:fill="auto"/>
          </w:tcPr>
          <w:p w:rsidR="007F49A1" w:rsidRPr="0096546F" w:rsidRDefault="007F49A1" w:rsidP="0061401D">
            <w:pPr>
              <w:spacing w:after="0"/>
              <w:jc w:val="center"/>
              <w:rPr>
                <w:rFonts w:asciiTheme="minorHAnsi" w:hAnsiTheme="minorHAnsi" w:cstheme="minorHAnsi"/>
                <w:b/>
                <w:bCs/>
              </w:rPr>
            </w:pPr>
          </w:p>
          <w:p w:rsidR="007F49A1" w:rsidRPr="0096546F" w:rsidRDefault="007F49A1" w:rsidP="0061401D">
            <w:pPr>
              <w:spacing w:after="0"/>
              <w:jc w:val="center"/>
              <w:rPr>
                <w:rFonts w:asciiTheme="minorHAnsi" w:hAnsiTheme="minorHAnsi" w:cstheme="minorHAnsi"/>
                <w:b/>
                <w:bCs/>
              </w:rPr>
            </w:pPr>
            <w:r w:rsidRPr="0096546F">
              <w:rPr>
                <w:rFonts w:asciiTheme="minorHAnsi" w:hAnsiTheme="minorHAnsi" w:cstheme="minorHAnsi"/>
                <w:b/>
                <w:bCs/>
              </w:rPr>
              <w:t>DA</w:t>
            </w:r>
          </w:p>
        </w:tc>
        <w:tc>
          <w:tcPr>
            <w:tcW w:w="781" w:type="dxa"/>
            <w:shd w:val="clear" w:color="auto" w:fill="auto"/>
          </w:tcPr>
          <w:p w:rsidR="007F49A1" w:rsidRPr="0096546F" w:rsidRDefault="007F49A1" w:rsidP="0061401D">
            <w:pPr>
              <w:spacing w:after="0"/>
              <w:jc w:val="center"/>
              <w:rPr>
                <w:rFonts w:asciiTheme="minorHAnsi" w:hAnsiTheme="minorHAnsi" w:cstheme="minorHAnsi"/>
                <w:b/>
                <w:bCs/>
              </w:rPr>
            </w:pPr>
          </w:p>
          <w:p w:rsidR="007F49A1" w:rsidRPr="0096546F" w:rsidRDefault="007F49A1" w:rsidP="0061401D">
            <w:pPr>
              <w:spacing w:after="0"/>
              <w:jc w:val="center"/>
              <w:rPr>
                <w:rFonts w:asciiTheme="minorHAnsi" w:hAnsiTheme="minorHAnsi" w:cstheme="minorHAnsi"/>
                <w:b/>
                <w:bCs/>
              </w:rPr>
            </w:pPr>
            <w:r w:rsidRPr="0096546F">
              <w:rPr>
                <w:rFonts w:asciiTheme="minorHAnsi" w:hAnsiTheme="minorHAnsi" w:cstheme="minorHAnsi"/>
                <w:b/>
                <w:bCs/>
              </w:rPr>
              <w:t>NU</w:t>
            </w:r>
          </w:p>
        </w:tc>
        <w:tc>
          <w:tcPr>
            <w:tcW w:w="844" w:type="dxa"/>
            <w:shd w:val="clear" w:color="auto" w:fill="auto"/>
            <w:textDirection w:val="btLr"/>
          </w:tcPr>
          <w:p w:rsidR="007F49A1" w:rsidRPr="0096546F" w:rsidRDefault="007F49A1" w:rsidP="0061401D">
            <w:pPr>
              <w:spacing w:after="0"/>
              <w:ind w:left="113" w:right="113"/>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t>Nu este cazul</w:t>
            </w:r>
          </w:p>
          <w:p w:rsidR="007F49A1" w:rsidRPr="0096546F" w:rsidRDefault="007F49A1" w:rsidP="0061401D">
            <w:pPr>
              <w:spacing w:after="0"/>
              <w:ind w:left="113" w:right="113"/>
              <w:jc w:val="center"/>
              <w:rPr>
                <w:rFonts w:asciiTheme="minorHAnsi" w:eastAsia="Times New Roman" w:hAnsiTheme="minorHAnsi" w:cstheme="minorHAnsi"/>
                <w:b/>
                <w:bCs/>
                <w:noProof/>
                <w:lang w:eastAsia="ro-RO"/>
              </w:rPr>
            </w:pPr>
          </w:p>
        </w:tc>
        <w:tc>
          <w:tcPr>
            <w:tcW w:w="977"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p>
        </w:tc>
      </w:tr>
      <w:tr w:rsidR="007F49A1" w:rsidRPr="0096546F" w:rsidTr="0061401D">
        <w:trPr>
          <w:trHeight w:val="1319"/>
        </w:trPr>
        <w:tc>
          <w:tcPr>
            <w:tcW w:w="7060" w:type="dxa"/>
            <w:shd w:val="clear" w:color="auto" w:fill="auto"/>
          </w:tcPr>
          <w:p w:rsidR="007F49A1" w:rsidRPr="0096546F" w:rsidRDefault="007F49A1" w:rsidP="0061401D">
            <w:pPr>
              <w:tabs>
                <w:tab w:val="left" w:pos="270"/>
              </w:tabs>
              <w:spacing w:after="0"/>
              <w:jc w:val="both"/>
              <w:rPr>
                <w:rFonts w:asciiTheme="minorHAnsi" w:eastAsia="Times New Roman" w:hAnsiTheme="minorHAnsi" w:cstheme="minorHAnsi"/>
                <w:b/>
                <w:bCs/>
              </w:rPr>
            </w:pPr>
            <w:r w:rsidRPr="0096546F">
              <w:rPr>
                <w:rFonts w:asciiTheme="minorHAnsi" w:hAnsiTheme="minorHAnsi" w:cstheme="minorHAnsi"/>
                <w:b/>
                <w:bCs/>
              </w:rPr>
              <w:lastRenderedPageBreak/>
              <w:t>1.1 Studiu de Fezabilitate/Documentaţie de Avizare pentru Lucrări de Intervenţii, întocmite, avizate și verificate în condițiile legii și însoțite de toate studiile, expertizele, avizele și acordurile specifice fiecărui tip de investiție, conform reglementărilor legale în vigoare.</w:t>
            </w:r>
          </w:p>
        </w:tc>
        <w:tc>
          <w:tcPr>
            <w:tcW w:w="813"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460"/>
        </w:trPr>
        <w:tc>
          <w:tcPr>
            <w:tcW w:w="7060" w:type="dxa"/>
            <w:shd w:val="clear" w:color="auto" w:fill="auto"/>
          </w:tcPr>
          <w:p w:rsidR="007F49A1" w:rsidRPr="0096546F" w:rsidRDefault="007F49A1" w:rsidP="0061401D">
            <w:pPr>
              <w:spacing w:after="0" w:line="240" w:lineRule="auto"/>
              <w:jc w:val="both"/>
              <w:rPr>
                <w:rFonts w:asciiTheme="minorHAnsi" w:hAnsiTheme="minorHAnsi" w:cstheme="minorHAnsi"/>
                <w:b/>
                <w:bCs/>
              </w:rPr>
            </w:pPr>
            <w:r w:rsidRPr="0096546F">
              <w:rPr>
                <w:rFonts w:asciiTheme="minorHAnsi" w:eastAsia="Times New Roman" w:hAnsiTheme="minorHAnsi" w:cstheme="minorHAnsi"/>
                <w:b/>
                <w:bCs/>
                <w:noProof/>
                <w:lang w:eastAsia="ro-RO"/>
              </w:rPr>
              <w:t xml:space="preserve">1.2 Memoriu justificativ (pentru dotări în cardul investiților în </w:t>
            </w:r>
            <w:r w:rsidRPr="0096546F">
              <w:rPr>
                <w:rFonts w:asciiTheme="minorHAnsi" w:hAnsiTheme="minorHAnsi" w:cstheme="minorHAnsi"/>
                <w:b/>
                <w:bCs/>
              </w:rPr>
              <w:t>Studii şi investiţii asociate cu întreţinerea, restaurarea şi îmbunătăţirea patrimoniului cultural şi natural a satelor, peisajelor rurale).</w:t>
            </w:r>
          </w:p>
        </w:tc>
        <w:tc>
          <w:tcPr>
            <w:tcW w:w="813"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460"/>
        </w:trPr>
        <w:tc>
          <w:tcPr>
            <w:tcW w:w="7060" w:type="dxa"/>
            <w:shd w:val="clear" w:color="auto" w:fill="auto"/>
          </w:tcPr>
          <w:p w:rsidR="007F49A1" w:rsidRPr="0096546F" w:rsidRDefault="007F49A1" w:rsidP="0061401D">
            <w:pPr>
              <w:spacing w:after="0" w:line="240" w:lineRule="auto"/>
              <w:contextualSpacing/>
              <w:jc w:val="both"/>
              <w:rPr>
                <w:rFonts w:asciiTheme="minorHAnsi" w:eastAsia="Times New Roman" w:hAnsiTheme="minorHAnsi" w:cstheme="minorHAnsi"/>
                <w:b/>
                <w:bCs/>
                <w:kern w:val="32"/>
              </w:rPr>
            </w:pPr>
            <w:r w:rsidRPr="0096546F">
              <w:rPr>
                <w:rFonts w:asciiTheme="minorHAnsi" w:eastAsia="Times New Roman" w:hAnsiTheme="minorHAnsi" w:cstheme="minorHAnsi"/>
                <w:b/>
                <w:bCs/>
                <w:kern w:val="32"/>
                <w:lang w:val="fr-FR"/>
              </w:rPr>
              <w:t>2. Certificat de Urbanism, completat și eliberat conform reglementărilor legale în vigoare și aflate în termenul de valabilitate la data depunerii cererii de finanțare.</w:t>
            </w:r>
          </w:p>
        </w:tc>
        <w:tc>
          <w:tcPr>
            <w:tcW w:w="813"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705"/>
        </w:trPr>
        <w:tc>
          <w:tcPr>
            <w:tcW w:w="7060" w:type="dxa"/>
            <w:shd w:val="clear" w:color="auto" w:fill="auto"/>
          </w:tcPr>
          <w:p w:rsidR="007F49A1" w:rsidRPr="0096546F" w:rsidRDefault="007F49A1" w:rsidP="0061401D">
            <w:pPr>
              <w:tabs>
                <w:tab w:val="left" w:pos="270"/>
              </w:tabs>
              <w:spacing w:after="0"/>
              <w:jc w:val="both"/>
              <w:rPr>
                <w:rFonts w:asciiTheme="minorHAnsi" w:hAnsiTheme="minorHAnsi" w:cstheme="minorHAnsi"/>
                <w:b/>
                <w:bCs/>
                <w:lang w:val="pt-BR"/>
              </w:rPr>
            </w:pPr>
            <w:r w:rsidRPr="0096546F">
              <w:rPr>
                <w:rFonts w:asciiTheme="minorHAnsi" w:hAnsiTheme="minorHAnsi" w:cstheme="minorHAnsi"/>
                <w:b/>
                <w:bCs/>
                <w:lang w:val="pt-BR"/>
              </w:rPr>
              <w:t xml:space="preserve">3.Pentru comune și ADI </w:t>
            </w:r>
          </w:p>
          <w:p w:rsidR="007F49A1" w:rsidRPr="0096546F" w:rsidRDefault="007F49A1" w:rsidP="0061401D">
            <w:pPr>
              <w:tabs>
                <w:tab w:val="left" w:pos="270"/>
              </w:tabs>
              <w:spacing w:after="0"/>
              <w:jc w:val="both"/>
              <w:rPr>
                <w:rFonts w:asciiTheme="minorHAnsi" w:hAnsiTheme="minorHAnsi" w:cstheme="minorHAnsi"/>
                <w:b/>
                <w:bCs/>
                <w:lang w:val="pt-BR"/>
              </w:rPr>
            </w:pPr>
            <w:r w:rsidRPr="0096546F">
              <w:rPr>
                <w:rFonts w:asciiTheme="minorHAnsi" w:hAnsiTheme="minorHAnsi" w:cstheme="minorHAnsi"/>
                <w:b/>
                <w:bCs/>
                <w:lang w:val="pt-BR"/>
              </w:rPr>
              <w:t xml:space="preserve">3.1 Inventarul bunurilor ce aparţin domeniului public al comunei/comunelor, întocmit conform legislaţiei în vigoare privind proprietatea publică şi regimul juridic al acesteia, atestat prin Hotărâre a Guvernului şi publicat în Monitorul Oficial al României.  </w:t>
            </w:r>
          </w:p>
          <w:p w:rsidR="007F49A1" w:rsidRPr="0096546F" w:rsidRDefault="007F49A1" w:rsidP="0061401D">
            <w:pPr>
              <w:pStyle w:val="ListParagraph"/>
              <w:tabs>
                <w:tab w:val="left" w:pos="270"/>
              </w:tabs>
              <w:spacing w:after="0" w:line="240" w:lineRule="auto"/>
              <w:ind w:left="0"/>
              <w:jc w:val="both"/>
              <w:rPr>
                <w:rFonts w:asciiTheme="minorHAnsi" w:hAnsiTheme="minorHAnsi" w:cstheme="minorHAnsi"/>
                <w:b/>
                <w:bCs/>
                <w:lang w:val="pt-BR"/>
              </w:rPr>
            </w:pPr>
            <w:r w:rsidRPr="0096546F">
              <w:rPr>
                <w:rFonts w:asciiTheme="minorHAnsi" w:eastAsia="Times New Roman" w:hAnsiTheme="minorHAnsi" w:cstheme="minorHAnsi"/>
                <w:b/>
                <w:bCs/>
              </w:rPr>
              <w:t>3.2 Hotărârea Consiliului Local privind aprobarea modificărilor şi / sau completărilor la inventarul bunurilor ce aparțin domeniul public al comunei cu respectarea prevederilor Art. 115 alin (7) din Legea nr. 215/ 2001, republicată, cu modificările şi completările ulterioare, a administraţiei publice locale, adică să fi fost supusă controlului de legalitate al Prefectului, în condiţiile legii</w:t>
            </w:r>
            <w:r w:rsidRPr="0096546F">
              <w:rPr>
                <w:rFonts w:asciiTheme="minorHAnsi" w:hAnsiTheme="minorHAnsi" w:cstheme="minorHAnsi"/>
                <w:b/>
                <w:bCs/>
                <w:lang w:val="pt-BR"/>
              </w:rPr>
              <w:t>.</w:t>
            </w:r>
          </w:p>
          <w:p w:rsidR="007F49A1" w:rsidRPr="0096546F" w:rsidRDefault="007F49A1" w:rsidP="0061401D">
            <w:pPr>
              <w:pStyle w:val="ListParagraph"/>
              <w:tabs>
                <w:tab w:val="left" w:pos="270"/>
              </w:tabs>
              <w:spacing w:after="0" w:line="240" w:lineRule="auto"/>
              <w:ind w:left="0"/>
              <w:jc w:val="both"/>
              <w:rPr>
                <w:rFonts w:asciiTheme="minorHAnsi" w:hAnsiTheme="minorHAnsi" w:cstheme="minorHAnsi"/>
                <w:b/>
                <w:bCs/>
                <w:lang w:val="pt-BR"/>
              </w:rPr>
            </w:pPr>
            <w:r w:rsidRPr="0096546F">
              <w:rPr>
                <w:rFonts w:asciiTheme="minorHAnsi" w:hAnsiTheme="minorHAnsi" w:cstheme="minorHAnsi"/>
                <w:b/>
                <w:bCs/>
                <w:lang w:val="pt-BR"/>
              </w:rPr>
              <w:t>3.3 Pentru ONG-uri și unități de cult</w:t>
            </w:r>
          </w:p>
          <w:p w:rsidR="007F49A1" w:rsidRPr="0096546F" w:rsidRDefault="007F49A1" w:rsidP="0061401D">
            <w:pPr>
              <w:pStyle w:val="ListParagraph"/>
              <w:tabs>
                <w:tab w:val="left" w:pos="270"/>
              </w:tabs>
              <w:spacing w:after="0" w:line="240" w:lineRule="auto"/>
              <w:ind w:left="0"/>
              <w:jc w:val="both"/>
              <w:rPr>
                <w:rFonts w:asciiTheme="minorHAnsi" w:hAnsiTheme="minorHAnsi" w:cstheme="minorHAnsi"/>
                <w:b/>
                <w:bCs/>
                <w:lang w:val="pt-BR"/>
              </w:rPr>
            </w:pPr>
            <w:r w:rsidRPr="0096546F">
              <w:rPr>
                <w:rFonts w:asciiTheme="minorHAnsi" w:hAnsiTheme="minorHAnsi" w:cstheme="minorHAnsi"/>
                <w:b/>
                <w:bCs/>
                <w:lang w:val="pt-BR"/>
              </w:rPr>
              <w:t>Documente doveditoare ale dreptului de proprietate /administrare al ONG-urilor, Unităților de cult pe o perioadă de 10 ani, asupra bunurilor imobile la care se vor efectua lucrări, conform cererii de finanţare;</w:t>
            </w:r>
          </w:p>
        </w:tc>
        <w:tc>
          <w:tcPr>
            <w:tcW w:w="813"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818"/>
        </w:trPr>
        <w:tc>
          <w:tcPr>
            <w:tcW w:w="7060" w:type="dxa"/>
            <w:shd w:val="clear" w:color="auto" w:fill="auto"/>
          </w:tcPr>
          <w:p w:rsidR="007F49A1" w:rsidRPr="0096546F" w:rsidRDefault="007F49A1" w:rsidP="0061401D">
            <w:pPr>
              <w:tabs>
                <w:tab w:val="left" w:pos="0"/>
              </w:tabs>
              <w:spacing w:after="0"/>
              <w:jc w:val="both"/>
              <w:rPr>
                <w:rFonts w:asciiTheme="minorHAnsi" w:hAnsiTheme="minorHAnsi" w:cstheme="minorHAnsi"/>
                <w:b/>
                <w:bCs/>
                <w:lang w:val="pt-BR"/>
              </w:rPr>
            </w:pPr>
            <w:r w:rsidRPr="0096546F">
              <w:rPr>
                <w:rFonts w:asciiTheme="minorHAnsi" w:hAnsiTheme="minorHAnsi" w:cstheme="minorHAnsi"/>
                <w:b/>
                <w:bCs/>
                <w:lang w:val="pt-BR"/>
              </w:rPr>
              <w:t>4. Document care să ateste ca solicitantul a depus documentaţia la ANPM:</w:t>
            </w:r>
          </w:p>
          <w:p w:rsidR="007F49A1" w:rsidRPr="0096546F" w:rsidRDefault="007F49A1" w:rsidP="007F49A1">
            <w:pPr>
              <w:numPr>
                <w:ilvl w:val="1"/>
                <w:numId w:val="16"/>
              </w:numPr>
              <w:tabs>
                <w:tab w:val="left" w:pos="270"/>
              </w:tabs>
              <w:spacing w:after="0"/>
              <w:jc w:val="both"/>
              <w:rPr>
                <w:rFonts w:asciiTheme="minorHAnsi" w:hAnsiTheme="minorHAnsi" w:cstheme="minorHAnsi"/>
                <w:b/>
                <w:bCs/>
                <w:lang w:val="pt-BR"/>
              </w:rPr>
            </w:pPr>
            <w:r w:rsidRPr="0096546F">
              <w:rPr>
                <w:rFonts w:asciiTheme="minorHAnsi" w:hAnsiTheme="minorHAnsi" w:cstheme="minorHAnsi"/>
                <w:b/>
                <w:bCs/>
                <w:lang w:val="pt-BR"/>
              </w:rPr>
              <w:t>Clasarea notificării</w:t>
            </w:r>
          </w:p>
          <w:p w:rsidR="007F49A1" w:rsidRPr="0096546F" w:rsidRDefault="007F49A1" w:rsidP="0061401D">
            <w:pPr>
              <w:tabs>
                <w:tab w:val="left" w:pos="270"/>
              </w:tabs>
              <w:spacing w:after="0"/>
              <w:jc w:val="both"/>
              <w:rPr>
                <w:rFonts w:asciiTheme="minorHAnsi" w:hAnsiTheme="minorHAnsi" w:cstheme="minorHAnsi"/>
                <w:b/>
                <w:bCs/>
                <w:lang w:val="pt-BR"/>
              </w:rPr>
            </w:pPr>
            <w:r w:rsidRPr="0096546F">
              <w:rPr>
                <w:rFonts w:asciiTheme="minorHAnsi" w:hAnsiTheme="minorHAnsi" w:cstheme="minorHAnsi"/>
                <w:b/>
                <w:bCs/>
                <w:lang w:val="pt-BR"/>
              </w:rPr>
              <w:t>sau</w:t>
            </w:r>
          </w:p>
          <w:p w:rsidR="007F49A1" w:rsidRPr="0096546F" w:rsidRDefault="007F49A1" w:rsidP="0061401D">
            <w:pPr>
              <w:tabs>
                <w:tab w:val="left" w:pos="270"/>
              </w:tabs>
              <w:spacing w:after="0"/>
              <w:jc w:val="both"/>
              <w:rPr>
                <w:rFonts w:asciiTheme="minorHAnsi" w:hAnsiTheme="minorHAnsi" w:cstheme="minorHAnsi"/>
                <w:b/>
                <w:bCs/>
                <w:lang w:val="pt-BR"/>
              </w:rPr>
            </w:pPr>
            <w:r w:rsidRPr="0096546F">
              <w:rPr>
                <w:rFonts w:asciiTheme="minorHAnsi" w:hAnsiTheme="minorHAnsi" w:cstheme="minorHAnsi"/>
                <w:b/>
                <w:bCs/>
                <w:lang w:val="pt-BR"/>
              </w:rPr>
              <w:t>4.2 Decizia etapei de încadrare, ca document final (prin care se precizează că proiectul nu se supune evaluării impactului asupra mediului şi nici evaluării adecvate)</w:t>
            </w:r>
          </w:p>
          <w:p w:rsidR="007F49A1" w:rsidRPr="0096546F" w:rsidRDefault="007F49A1" w:rsidP="0061401D">
            <w:pPr>
              <w:tabs>
                <w:tab w:val="left" w:pos="270"/>
              </w:tabs>
              <w:spacing w:after="0"/>
              <w:jc w:val="both"/>
              <w:rPr>
                <w:rFonts w:asciiTheme="minorHAnsi" w:hAnsiTheme="minorHAnsi" w:cstheme="minorHAnsi"/>
                <w:b/>
                <w:bCs/>
                <w:lang w:val="pt-BR"/>
              </w:rPr>
            </w:pPr>
            <w:r w:rsidRPr="0096546F">
              <w:rPr>
                <w:rFonts w:asciiTheme="minorHAnsi" w:hAnsiTheme="minorHAnsi" w:cstheme="minorHAnsi"/>
                <w:b/>
                <w:bCs/>
                <w:lang w:val="pt-BR"/>
              </w:rPr>
              <w:t>sau</w:t>
            </w:r>
          </w:p>
          <w:p w:rsidR="007F49A1" w:rsidRPr="0096546F" w:rsidRDefault="007F49A1" w:rsidP="0061401D">
            <w:pPr>
              <w:tabs>
                <w:tab w:val="left" w:pos="270"/>
              </w:tabs>
              <w:spacing w:after="0"/>
              <w:jc w:val="both"/>
              <w:rPr>
                <w:rFonts w:asciiTheme="minorHAnsi" w:hAnsiTheme="minorHAnsi" w:cstheme="minorHAnsi"/>
                <w:b/>
                <w:bCs/>
                <w:lang w:val="pt-BR"/>
              </w:rPr>
            </w:pPr>
            <w:r w:rsidRPr="0096546F">
              <w:rPr>
                <w:rFonts w:asciiTheme="minorHAnsi" w:hAnsiTheme="minorHAnsi" w:cstheme="minorHAnsi"/>
                <w:b/>
                <w:bCs/>
                <w:lang w:val="pt-BR"/>
              </w:rPr>
              <w:t>4.3 Acord de mediu în cazul în care se impune evaluarea impactului preconizat asupra mediului</w:t>
            </w:r>
          </w:p>
          <w:p w:rsidR="007F49A1" w:rsidRPr="0096546F" w:rsidRDefault="007F49A1" w:rsidP="0061401D">
            <w:pPr>
              <w:tabs>
                <w:tab w:val="left" w:pos="270"/>
              </w:tabs>
              <w:spacing w:after="0"/>
              <w:jc w:val="both"/>
              <w:rPr>
                <w:rFonts w:asciiTheme="minorHAnsi" w:hAnsiTheme="minorHAnsi" w:cstheme="minorHAnsi"/>
                <w:b/>
                <w:bCs/>
                <w:lang w:val="pt-BR"/>
              </w:rPr>
            </w:pPr>
            <w:r w:rsidRPr="0096546F">
              <w:rPr>
                <w:rFonts w:asciiTheme="minorHAnsi" w:hAnsiTheme="minorHAnsi" w:cstheme="minorHAnsi"/>
                <w:b/>
                <w:bCs/>
                <w:lang w:val="pt-BR"/>
              </w:rPr>
              <w:t>sau</w:t>
            </w:r>
          </w:p>
          <w:p w:rsidR="007F49A1" w:rsidRPr="0096546F" w:rsidRDefault="007F49A1" w:rsidP="0061401D">
            <w:pPr>
              <w:tabs>
                <w:tab w:val="left" w:pos="270"/>
              </w:tabs>
              <w:spacing w:after="0"/>
              <w:jc w:val="both"/>
              <w:rPr>
                <w:rFonts w:asciiTheme="minorHAnsi" w:hAnsiTheme="minorHAnsi" w:cstheme="minorHAnsi"/>
                <w:b/>
                <w:bCs/>
                <w:lang w:val="pt-BR"/>
              </w:rPr>
            </w:pPr>
            <w:r w:rsidRPr="0096546F">
              <w:rPr>
                <w:rFonts w:asciiTheme="minorHAnsi" w:hAnsiTheme="minorHAnsi" w:cstheme="minorHAnsi"/>
                <w:b/>
                <w:bCs/>
                <w:lang w:val="pt-BR"/>
              </w:rPr>
              <w:t>4.4 Acord de mediu în cazul evaluării impactului asupra mediului și de evaluare adecvată (dacă este cazul).</w:t>
            </w:r>
          </w:p>
          <w:p w:rsidR="007F49A1" w:rsidRPr="0096546F" w:rsidRDefault="007F49A1" w:rsidP="0061401D">
            <w:pPr>
              <w:tabs>
                <w:tab w:val="left" w:pos="270"/>
              </w:tabs>
              <w:spacing w:after="0"/>
              <w:jc w:val="both"/>
              <w:rPr>
                <w:rFonts w:asciiTheme="minorHAnsi" w:hAnsiTheme="minorHAnsi" w:cstheme="minorHAnsi"/>
                <w:b/>
                <w:bCs/>
                <w:lang w:val="pt-BR"/>
              </w:rPr>
            </w:pPr>
            <w:r w:rsidRPr="0096546F">
              <w:rPr>
                <w:rFonts w:asciiTheme="minorHAnsi" w:hAnsiTheme="minorHAnsi" w:cstheme="minorHAnsi"/>
                <w:b/>
                <w:bCs/>
                <w:lang w:val="pt-BR"/>
              </w:rPr>
              <w:t>4.5 Aviz Natura 2000 pentru proiectele care impun doar evaluare adecvată.</w:t>
            </w:r>
          </w:p>
        </w:tc>
        <w:tc>
          <w:tcPr>
            <w:tcW w:w="813"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781"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844"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97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r>
      <w:tr w:rsidR="007F49A1" w:rsidRPr="0096546F" w:rsidTr="0061401D">
        <w:trPr>
          <w:trHeight w:val="440"/>
        </w:trPr>
        <w:tc>
          <w:tcPr>
            <w:tcW w:w="7060" w:type="dxa"/>
            <w:shd w:val="clear" w:color="auto" w:fill="auto"/>
          </w:tcPr>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5.1 Hotărârea Consiliului Local pentru implementarea proiectului, cu referire la următoarele puncte (obligatorii):</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•necesitatea şi oportunitatea investiţiei;</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 xml:space="preserve">•lucrările sunt prevăzute în bugetul/bugetele local/e pentru perioada de </w:t>
            </w:r>
            <w:r w:rsidRPr="0096546F">
              <w:rPr>
                <w:rFonts w:asciiTheme="minorHAnsi" w:hAnsiTheme="minorHAnsi" w:cstheme="minorHAnsi"/>
                <w:b/>
                <w:bCs/>
                <w:lang w:val="pt-BR"/>
              </w:rPr>
              <w:lastRenderedPageBreak/>
              <w:t>realizare a investiţiei;</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•angajamentul de a suporta cheltuielile de întreţinere şi / sau reparare a investiţiei pe o perioadă de minimum 5 ani de la data efectuării ultimei plăți;</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•caracteristici tehnice (lungimi, arii, volume, capacităţi etc.);</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•nominalizarea reprezentantului legal al comunei pentru relaţia cu AFIR în derularea proiectului;</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•detalierea activităţilor sociale/culturale desfășurate în ultimele 12 luni, anterioare datei depunerii Cererii de finanţare, dacă este cazul;</w:t>
            </w:r>
          </w:p>
          <w:p w:rsidR="007F49A1" w:rsidRPr="0096546F" w:rsidRDefault="007F49A1" w:rsidP="0061401D">
            <w:pPr>
              <w:widowControl w:val="0"/>
              <w:tabs>
                <w:tab w:val="left" w:pos="226"/>
              </w:tabs>
              <w:spacing w:after="0"/>
              <w:jc w:val="both"/>
              <w:rPr>
                <w:rFonts w:asciiTheme="minorHAnsi" w:eastAsia="Courier New" w:hAnsiTheme="minorHAnsi" w:cstheme="minorHAnsi"/>
                <w:b/>
                <w:bCs/>
              </w:rPr>
            </w:pPr>
            <w:r w:rsidRPr="0096546F">
              <w:rPr>
                <w:rFonts w:asciiTheme="minorHAnsi" w:hAnsiTheme="minorHAnsi" w:cstheme="minorHAnsi"/>
                <w:b/>
                <w:bCs/>
                <w:lang w:val="pt-BR"/>
              </w:rPr>
              <w:t>•</w:t>
            </w:r>
            <w:r w:rsidRPr="0096546F">
              <w:rPr>
                <w:rFonts w:asciiTheme="minorHAnsi" w:hAnsiTheme="minorHAnsi" w:cstheme="minorHAnsi"/>
                <w:b/>
                <w:bCs/>
                <w:lang w:val="fr-FR"/>
              </w:rPr>
              <w:t>angajamentul de asigurare a cofinanțării, dacă este cazul.</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sau</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5.2 Hotărârea Adunării Generale (ONG)/Hot</w:t>
            </w:r>
            <w:r w:rsidRPr="0096546F">
              <w:rPr>
                <w:rFonts w:asciiTheme="minorHAnsi" w:hAnsiTheme="minorHAnsi" w:cstheme="minorHAnsi"/>
                <w:b/>
                <w:bCs/>
              </w:rPr>
              <w:t>ărârea Consiliului Parohial (Unități de cult)</w:t>
            </w:r>
            <w:r w:rsidRPr="0096546F">
              <w:rPr>
                <w:rFonts w:asciiTheme="minorHAnsi" w:hAnsiTheme="minorHAnsi" w:cstheme="minorHAnsi"/>
                <w:b/>
                <w:bCs/>
                <w:lang w:val="pt-BR"/>
              </w:rPr>
              <w:t xml:space="preserve"> pentru implementarea proiectului specific fiecărei categorii de solicitanți cu referire la însuşirea /aprobarea de către ONG, Unitate de cult, a următoarelor (condiții obligatorii):</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•necesitatea şi oportunitatea investiţiei;</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•lucrările sunt prevăzute în bugetul solicitantului pentru perioada de realizare a investiţiei.</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•angajamentul de a suporta cheltuielile de întreţinere şi / sau reparare a investiţiei pe o perioadă de minimum 5 ani de la data efectuării ultimei plăți;</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•caracteristici tehnice investiției/investițiilor propuse (lungimi, arii, volume, capacităţi etc.);</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•nominalizarea reprezentantului legal al solicitantului pentru relaţia cu AFIR în derularea proiectului;</w:t>
            </w:r>
          </w:p>
          <w:p w:rsidR="007F49A1" w:rsidRPr="0096546F" w:rsidRDefault="007F49A1" w:rsidP="0061401D">
            <w:pPr>
              <w:widowControl w:val="0"/>
              <w:tabs>
                <w:tab w:val="left" w:pos="226"/>
              </w:tabs>
              <w:spacing w:after="0"/>
              <w:jc w:val="both"/>
              <w:rPr>
                <w:rFonts w:asciiTheme="minorHAnsi" w:eastAsia="Courier New" w:hAnsiTheme="minorHAnsi" w:cstheme="minorHAnsi"/>
                <w:b/>
                <w:bCs/>
              </w:rPr>
            </w:pPr>
            <w:r w:rsidRPr="0096546F">
              <w:rPr>
                <w:rFonts w:asciiTheme="minorHAnsi" w:hAnsiTheme="minorHAnsi" w:cstheme="minorHAnsi"/>
                <w:b/>
                <w:bCs/>
                <w:lang w:val="pt-BR"/>
              </w:rPr>
              <w:t>•detalierea activităţilor sociale/culturale desfășurate în ultimele 12 luni, anterioare datei depunerii Cererii de finanţare, dacă este cazul;</w:t>
            </w:r>
          </w:p>
          <w:p w:rsidR="007F49A1" w:rsidRPr="0096546F" w:rsidRDefault="007F49A1" w:rsidP="0061401D">
            <w:pPr>
              <w:widowControl w:val="0"/>
              <w:tabs>
                <w:tab w:val="left" w:pos="226"/>
              </w:tabs>
              <w:spacing w:after="0"/>
              <w:jc w:val="both"/>
              <w:rPr>
                <w:rFonts w:asciiTheme="minorHAnsi" w:eastAsia="Courier New" w:hAnsiTheme="minorHAnsi" w:cstheme="minorHAnsi"/>
                <w:b/>
                <w:bCs/>
              </w:rPr>
            </w:pPr>
            <w:r w:rsidRPr="0096546F">
              <w:rPr>
                <w:rFonts w:asciiTheme="minorHAnsi" w:hAnsiTheme="minorHAnsi" w:cstheme="minorHAnsi"/>
                <w:b/>
                <w:bCs/>
                <w:lang w:val="pt-BR"/>
              </w:rPr>
              <w:t>•</w:t>
            </w:r>
            <w:r w:rsidRPr="0096546F">
              <w:rPr>
                <w:rFonts w:asciiTheme="minorHAnsi" w:hAnsiTheme="minorHAnsi" w:cstheme="minorHAnsi"/>
                <w:b/>
                <w:bCs/>
                <w:lang w:val="fr-FR"/>
              </w:rPr>
              <w:t>angajamentul de asigurare a cofinanțării, dacă este cazul.</w:t>
            </w:r>
          </w:p>
        </w:tc>
        <w:tc>
          <w:tcPr>
            <w:tcW w:w="813"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r>
      <w:tr w:rsidR="007F49A1" w:rsidRPr="0096546F" w:rsidTr="0061401D">
        <w:trPr>
          <w:trHeight w:val="284"/>
        </w:trPr>
        <w:tc>
          <w:tcPr>
            <w:tcW w:w="7060" w:type="dxa"/>
            <w:shd w:val="clear" w:color="auto" w:fill="auto"/>
          </w:tcPr>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lastRenderedPageBreak/>
              <w:t xml:space="preserve">6.1 </w:t>
            </w:r>
            <w:r w:rsidRPr="0096546F">
              <w:rPr>
                <w:rFonts w:asciiTheme="minorHAnsi" w:eastAsia="Times New Roman" w:hAnsiTheme="minorHAnsi" w:cstheme="minorHAnsi"/>
                <w:b/>
                <w:bCs/>
                <w:lang w:val="fr-FR"/>
              </w:rPr>
              <w:t>Certificatul de înregistrare fiscală</w:t>
            </w:r>
          </w:p>
        </w:tc>
        <w:tc>
          <w:tcPr>
            <w:tcW w:w="813"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611"/>
        </w:trPr>
        <w:tc>
          <w:tcPr>
            <w:tcW w:w="7060" w:type="dxa"/>
            <w:shd w:val="clear" w:color="auto" w:fill="auto"/>
          </w:tcPr>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rPr>
              <w:t xml:space="preserve">6.2 </w:t>
            </w:r>
            <w:r w:rsidRPr="0096546F">
              <w:rPr>
                <w:rFonts w:asciiTheme="minorHAnsi" w:hAnsiTheme="minorHAnsi" w:cstheme="minorHAnsi"/>
                <w:b/>
                <w:bCs/>
                <w:lang w:val="pt-BR"/>
              </w:rPr>
              <w:t>Încheiere privind înscrierea în Registrul Asociațiilor și Fundațiilor, rămasă definitivă / Certificat de înregistrare în Registrul Asociațiilor și Fundațiilor.</w:t>
            </w:r>
          </w:p>
        </w:tc>
        <w:tc>
          <w:tcPr>
            <w:tcW w:w="813"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350"/>
        </w:trPr>
        <w:tc>
          <w:tcPr>
            <w:tcW w:w="7060" w:type="dxa"/>
            <w:shd w:val="clear" w:color="auto" w:fill="auto"/>
          </w:tcPr>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6.2.1 Actul de înfiinţare şi statutul ONG/ADI</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sau</w:t>
            </w:r>
          </w:p>
          <w:p w:rsidR="007F49A1" w:rsidRPr="0096546F" w:rsidRDefault="007F49A1" w:rsidP="0061401D">
            <w:pPr>
              <w:spacing w:after="0"/>
              <w:jc w:val="both"/>
              <w:rPr>
                <w:rFonts w:asciiTheme="minorHAnsi" w:hAnsiTheme="minorHAnsi" w:cstheme="minorHAnsi"/>
                <w:b/>
                <w:bCs/>
                <w:lang w:val="pt-BR"/>
              </w:rPr>
            </w:pPr>
            <w:r w:rsidRPr="0096546F">
              <w:rPr>
                <w:rFonts w:asciiTheme="minorHAnsi" w:hAnsiTheme="minorHAnsi" w:cstheme="minorHAnsi"/>
                <w:b/>
                <w:bCs/>
                <w:lang w:val="pt-BR"/>
              </w:rPr>
              <w:t>6.2.2 Actul de înfiinţare şi statutul Aşezământului Monahal  (Mânăstire, Schit sau Metoc)</w:t>
            </w:r>
          </w:p>
        </w:tc>
        <w:tc>
          <w:tcPr>
            <w:tcW w:w="813"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314"/>
        </w:trPr>
        <w:tc>
          <w:tcPr>
            <w:tcW w:w="7060" w:type="dxa"/>
            <w:shd w:val="clear" w:color="auto" w:fill="auto"/>
          </w:tcPr>
          <w:p w:rsidR="007F49A1" w:rsidRPr="0096546F" w:rsidRDefault="007F49A1" w:rsidP="0061401D">
            <w:pPr>
              <w:spacing w:after="0"/>
              <w:jc w:val="both"/>
              <w:rPr>
                <w:rFonts w:asciiTheme="minorHAnsi" w:eastAsia="Times New Roman" w:hAnsiTheme="minorHAnsi" w:cstheme="minorHAnsi"/>
                <w:b/>
                <w:bCs/>
                <w:color w:val="FF0000"/>
                <w:lang w:val="pt-BR"/>
              </w:rPr>
            </w:pPr>
            <w:r w:rsidRPr="0096546F">
              <w:rPr>
                <w:rFonts w:asciiTheme="minorHAnsi" w:hAnsiTheme="minorHAnsi" w:cstheme="minorHAnsi"/>
                <w:b/>
                <w:bCs/>
                <w:lang w:val="pt-BR"/>
              </w:rPr>
              <w:t xml:space="preserve">6.2.3 </w:t>
            </w:r>
            <w:r w:rsidRPr="0096546F">
              <w:rPr>
                <w:rFonts w:asciiTheme="minorHAnsi" w:hAnsiTheme="minorHAnsi" w:cstheme="minorHAnsi"/>
                <w:b/>
              </w:rPr>
              <w:t>Actul Constitutiv, Certificatul de înregistrare a firmei, Hotărârea tribunalului de pe lângă ONRC, Certificat constatator eliberat de ONRC.</w:t>
            </w:r>
          </w:p>
        </w:tc>
        <w:tc>
          <w:tcPr>
            <w:tcW w:w="813"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781" w:type="dxa"/>
            <w:shd w:val="clear" w:color="auto" w:fill="auto"/>
          </w:tcPr>
          <w:p w:rsidR="007F49A1" w:rsidRPr="0096546F" w:rsidRDefault="007F49A1" w:rsidP="0061401D">
            <w:pPr>
              <w:spacing w:after="0"/>
              <w:rPr>
                <w:rFonts w:asciiTheme="minorHAnsi" w:eastAsia="Times New Roman" w:hAnsiTheme="minorHAnsi" w:cstheme="minorHAnsi"/>
                <w:b/>
                <w:noProof/>
                <w:lang w:eastAsia="ro-RO"/>
              </w:rPr>
            </w:pPr>
          </w:p>
        </w:tc>
        <w:tc>
          <w:tcPr>
            <w:tcW w:w="844" w:type="dxa"/>
            <w:shd w:val="clear" w:color="auto" w:fill="auto"/>
          </w:tcPr>
          <w:p w:rsidR="007F49A1" w:rsidRPr="0096546F" w:rsidRDefault="007F49A1" w:rsidP="0061401D">
            <w:pPr>
              <w:spacing w:after="0"/>
              <w:rPr>
                <w:rFonts w:asciiTheme="minorHAnsi" w:eastAsia="Times New Roman" w:hAnsiTheme="minorHAnsi" w:cstheme="minorHAnsi"/>
                <w:b/>
                <w:noProof/>
                <w:lang w:eastAsia="ro-RO"/>
              </w:rPr>
            </w:pPr>
          </w:p>
        </w:tc>
        <w:tc>
          <w:tcPr>
            <w:tcW w:w="977" w:type="dxa"/>
            <w:shd w:val="clear" w:color="auto" w:fill="auto"/>
          </w:tcPr>
          <w:p w:rsidR="007F49A1" w:rsidRPr="0096546F" w:rsidRDefault="007F49A1" w:rsidP="0061401D">
            <w:pPr>
              <w:spacing w:after="0"/>
              <w:rPr>
                <w:rFonts w:asciiTheme="minorHAnsi" w:eastAsia="Times New Roman" w:hAnsiTheme="minorHAnsi" w:cstheme="minorHAnsi"/>
                <w:b/>
                <w:noProof/>
                <w:lang w:eastAsia="ro-RO"/>
              </w:rPr>
            </w:pPr>
          </w:p>
        </w:tc>
      </w:tr>
      <w:tr w:rsidR="007F49A1" w:rsidRPr="0096546F" w:rsidTr="0061401D">
        <w:trPr>
          <w:trHeight w:val="314"/>
        </w:trPr>
        <w:tc>
          <w:tcPr>
            <w:tcW w:w="7060" w:type="dxa"/>
            <w:shd w:val="clear" w:color="auto" w:fill="auto"/>
          </w:tcPr>
          <w:p w:rsidR="007F49A1" w:rsidRPr="0096546F" w:rsidRDefault="007F49A1" w:rsidP="0061401D">
            <w:pPr>
              <w:spacing w:after="0"/>
              <w:jc w:val="both"/>
              <w:rPr>
                <w:rFonts w:asciiTheme="minorHAnsi" w:eastAsia="Times New Roman" w:hAnsiTheme="minorHAnsi" w:cstheme="minorHAnsi"/>
                <w:b/>
                <w:bCs/>
                <w:lang w:val="pt-BR"/>
              </w:rPr>
            </w:pPr>
            <w:r w:rsidRPr="0096546F">
              <w:rPr>
                <w:rFonts w:asciiTheme="minorHAnsi" w:eastAsia="Times New Roman" w:hAnsiTheme="minorHAnsi" w:cstheme="minorHAnsi"/>
                <w:b/>
                <w:bCs/>
                <w:lang w:val="pt-BR"/>
              </w:rPr>
              <w:t xml:space="preserve">7. Document de la bancă / trezorerie cu datele de identificare ale băncii / trezoreriei şi ale contului aferent proiectului FEADR (denumirea, adresa băncii / trezoreriei, codul IBAN al contului în care se derulează </w:t>
            </w:r>
            <w:r w:rsidRPr="0096546F">
              <w:rPr>
                <w:rFonts w:asciiTheme="minorHAnsi" w:eastAsia="Times New Roman" w:hAnsiTheme="minorHAnsi" w:cstheme="minorHAnsi"/>
                <w:b/>
                <w:bCs/>
                <w:lang w:val="pt-BR"/>
              </w:rPr>
              <w:lastRenderedPageBreak/>
              <w:t>operaţiunile cu AFIR).</w:t>
            </w:r>
          </w:p>
        </w:tc>
        <w:tc>
          <w:tcPr>
            <w:tcW w:w="813"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lastRenderedPageBreak/>
              <w:sym w:font="Wingdings" w:char="F06F"/>
            </w:r>
          </w:p>
        </w:tc>
        <w:tc>
          <w:tcPr>
            <w:tcW w:w="781" w:type="dxa"/>
            <w:shd w:val="clear" w:color="auto" w:fill="auto"/>
          </w:tcPr>
          <w:p w:rsidR="007F49A1" w:rsidRPr="0096546F" w:rsidRDefault="007F49A1" w:rsidP="0061401D">
            <w:pPr>
              <w:spacing w:after="0"/>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584"/>
        </w:trPr>
        <w:tc>
          <w:tcPr>
            <w:tcW w:w="7060" w:type="dxa"/>
            <w:shd w:val="clear" w:color="auto" w:fill="auto"/>
          </w:tcPr>
          <w:p w:rsidR="007F49A1" w:rsidRPr="0096546F" w:rsidRDefault="007F49A1" w:rsidP="0061401D">
            <w:pPr>
              <w:spacing w:after="0"/>
              <w:jc w:val="both"/>
              <w:rPr>
                <w:rFonts w:asciiTheme="minorHAnsi" w:eastAsia="Times New Roman" w:hAnsiTheme="minorHAnsi" w:cstheme="minorHAnsi"/>
                <w:b/>
                <w:bCs/>
              </w:rPr>
            </w:pPr>
            <w:r w:rsidRPr="0096546F">
              <w:rPr>
                <w:rFonts w:asciiTheme="minorHAnsi" w:eastAsia="Times New Roman" w:hAnsiTheme="minorHAnsi" w:cstheme="minorHAnsi"/>
                <w:b/>
                <w:bCs/>
              </w:rPr>
              <w:lastRenderedPageBreak/>
              <w:t xml:space="preserve">8. </w:t>
            </w:r>
            <w:bookmarkStart w:id="8" w:name="_Hlk493751578"/>
            <w:r w:rsidRPr="0096546F">
              <w:rPr>
                <w:rFonts w:asciiTheme="minorHAnsi" w:eastAsia="Times New Roman" w:hAnsiTheme="minorHAnsi" w:cstheme="minorHAnsi"/>
                <w:b/>
                <w:bCs/>
              </w:rPr>
              <w:t>Certificate  care  să  ateste  lipsa  datoriilor  fiscale  restante  și  graficul  de reeșalonare a datoriilor către bugetul consolidat (dacă este cazul).</w:t>
            </w:r>
            <w:bookmarkEnd w:id="8"/>
          </w:p>
        </w:tc>
        <w:tc>
          <w:tcPr>
            <w:tcW w:w="813"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292"/>
        </w:trPr>
        <w:tc>
          <w:tcPr>
            <w:tcW w:w="7060" w:type="dxa"/>
            <w:shd w:val="clear" w:color="auto" w:fill="auto"/>
          </w:tcPr>
          <w:p w:rsidR="007F49A1" w:rsidRPr="0096546F" w:rsidRDefault="007F49A1" w:rsidP="0061401D">
            <w:pPr>
              <w:spacing w:after="0"/>
              <w:jc w:val="both"/>
              <w:rPr>
                <w:rFonts w:asciiTheme="minorHAnsi" w:eastAsia="Times New Roman" w:hAnsiTheme="minorHAnsi" w:cstheme="minorHAnsi"/>
                <w:b/>
                <w:bCs/>
              </w:rPr>
            </w:pPr>
            <w:r w:rsidRPr="0096546F">
              <w:rPr>
                <w:rFonts w:asciiTheme="minorHAnsi" w:hAnsiTheme="minorHAnsi" w:cstheme="minorHAnsi"/>
                <w:b/>
                <w:bCs/>
              </w:rPr>
              <w:t xml:space="preserve">9. </w:t>
            </w:r>
            <w:bookmarkStart w:id="9" w:name="_Hlk493751586"/>
            <w:r w:rsidRPr="0096546F">
              <w:rPr>
                <w:rFonts w:asciiTheme="minorHAnsi" w:hAnsiTheme="minorHAnsi" w:cstheme="minorHAnsi"/>
                <w:b/>
                <w:bCs/>
              </w:rPr>
              <w:t>Certificatul de cazier judiciar</w:t>
            </w:r>
            <w:bookmarkEnd w:id="9"/>
          </w:p>
        </w:tc>
        <w:tc>
          <w:tcPr>
            <w:tcW w:w="813"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584"/>
        </w:trPr>
        <w:tc>
          <w:tcPr>
            <w:tcW w:w="7060" w:type="dxa"/>
            <w:shd w:val="clear" w:color="auto" w:fill="auto"/>
          </w:tcPr>
          <w:p w:rsidR="007F49A1" w:rsidRPr="0096546F" w:rsidRDefault="007F49A1" w:rsidP="0061401D">
            <w:pPr>
              <w:tabs>
                <w:tab w:val="center" w:pos="4680"/>
                <w:tab w:val="right" w:pos="9360"/>
              </w:tabs>
              <w:spacing w:before="20" w:after="0"/>
              <w:jc w:val="both"/>
              <w:rPr>
                <w:rFonts w:asciiTheme="minorHAnsi" w:eastAsia="Times New Roman" w:hAnsiTheme="minorHAnsi" w:cstheme="minorHAnsi"/>
                <w:b/>
                <w:bCs/>
              </w:rPr>
            </w:pPr>
            <w:r w:rsidRPr="0096546F">
              <w:rPr>
                <w:rFonts w:asciiTheme="minorHAnsi" w:hAnsiTheme="minorHAnsi" w:cstheme="minorHAnsi"/>
                <w:b/>
                <w:bCs/>
              </w:rPr>
              <w:t>10. Raport asupra utilizării programelor de finanţare nerambursabilă întocmit de solicitant (va cuprinde amplasamentul, obiective, tip de investiţie, lista cheltuielilor eligibile, costuri şi stadiul proiectului, perioada derulării proiectului), pentru solicitanţii care au mai beneficiat de finanţare nerambursabilă începând cu anul 2007 pentru aceleaşi tipuri de investiţii.</w:t>
            </w:r>
          </w:p>
        </w:tc>
        <w:tc>
          <w:tcPr>
            <w:tcW w:w="813"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584"/>
        </w:trPr>
        <w:tc>
          <w:tcPr>
            <w:tcW w:w="7060" w:type="dxa"/>
            <w:shd w:val="clear" w:color="auto" w:fill="auto"/>
          </w:tcPr>
          <w:p w:rsidR="007F49A1" w:rsidRPr="0096546F" w:rsidRDefault="007F49A1" w:rsidP="0061401D">
            <w:pPr>
              <w:tabs>
                <w:tab w:val="center" w:pos="4680"/>
                <w:tab w:val="right" w:pos="9360"/>
              </w:tabs>
              <w:spacing w:after="0"/>
              <w:jc w:val="both"/>
              <w:rPr>
                <w:rFonts w:asciiTheme="minorHAnsi" w:hAnsiTheme="minorHAnsi" w:cstheme="minorHAnsi"/>
                <w:b/>
                <w:bCs/>
              </w:rPr>
            </w:pPr>
            <w:r w:rsidRPr="0096546F">
              <w:rPr>
                <w:rFonts w:asciiTheme="minorHAnsi" w:hAnsiTheme="minorHAnsi" w:cstheme="minorHAnsi"/>
                <w:b/>
                <w:bCs/>
              </w:rPr>
              <w:t>11.1 Notificare privind conformitatea proiectului cu condiţiile de igienă şi sănătate publică</w:t>
            </w:r>
          </w:p>
          <w:p w:rsidR="007F49A1" w:rsidRPr="0096546F" w:rsidRDefault="007F49A1" w:rsidP="0061401D">
            <w:pPr>
              <w:tabs>
                <w:tab w:val="center" w:pos="4680"/>
                <w:tab w:val="right" w:pos="9360"/>
              </w:tabs>
              <w:spacing w:after="0"/>
              <w:jc w:val="both"/>
              <w:rPr>
                <w:rFonts w:asciiTheme="minorHAnsi" w:hAnsiTheme="minorHAnsi" w:cstheme="minorHAnsi"/>
                <w:b/>
                <w:bCs/>
              </w:rPr>
            </w:pPr>
            <w:r w:rsidRPr="0096546F">
              <w:rPr>
                <w:rFonts w:asciiTheme="minorHAnsi" w:hAnsiTheme="minorHAnsi" w:cstheme="minorHAnsi"/>
                <w:b/>
                <w:bCs/>
              </w:rPr>
              <w:t>sau</w:t>
            </w:r>
          </w:p>
          <w:p w:rsidR="007F49A1" w:rsidRPr="0096546F" w:rsidRDefault="007F49A1" w:rsidP="0061401D">
            <w:pPr>
              <w:tabs>
                <w:tab w:val="center" w:pos="4680"/>
                <w:tab w:val="right" w:pos="9360"/>
              </w:tabs>
              <w:spacing w:after="0"/>
              <w:jc w:val="both"/>
              <w:rPr>
                <w:rFonts w:asciiTheme="minorHAnsi" w:hAnsiTheme="minorHAnsi" w:cstheme="minorHAnsi"/>
                <w:b/>
                <w:bCs/>
              </w:rPr>
            </w:pPr>
            <w:r w:rsidRPr="0096546F">
              <w:rPr>
                <w:rFonts w:asciiTheme="minorHAnsi" w:hAnsiTheme="minorHAnsi" w:cstheme="minorHAnsi"/>
                <w:b/>
                <w:bCs/>
              </w:rPr>
              <w:t>11.2 Notificare că investiţia nu face obiectul evaluării condiţiilor de igienă şi sănătate publică, dacă este cazul.</w:t>
            </w:r>
          </w:p>
        </w:tc>
        <w:tc>
          <w:tcPr>
            <w:tcW w:w="813"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584"/>
        </w:trPr>
        <w:tc>
          <w:tcPr>
            <w:tcW w:w="7060" w:type="dxa"/>
            <w:shd w:val="clear" w:color="auto" w:fill="auto"/>
          </w:tcPr>
          <w:p w:rsidR="007F49A1" w:rsidRPr="0096546F" w:rsidRDefault="007F49A1" w:rsidP="0061401D">
            <w:pPr>
              <w:tabs>
                <w:tab w:val="left" w:pos="720"/>
                <w:tab w:val="center" w:pos="4536"/>
                <w:tab w:val="right" w:pos="9072"/>
              </w:tabs>
              <w:spacing w:after="0"/>
              <w:jc w:val="both"/>
              <w:rPr>
                <w:rFonts w:asciiTheme="minorHAnsi" w:hAnsiTheme="minorHAnsi" w:cstheme="minorHAnsi"/>
                <w:b/>
                <w:bCs/>
              </w:rPr>
            </w:pPr>
            <w:r w:rsidRPr="0096546F">
              <w:rPr>
                <w:rFonts w:asciiTheme="minorHAnsi" w:hAnsiTheme="minorHAnsi" w:cstheme="minorHAnsi"/>
                <w:b/>
                <w:bCs/>
              </w:rPr>
              <w:t>12. Declarația pe propria răspundere din care să reiasă că după realizarea investiției din patrimoniul cultural de clasă B sau A, aceasta va fi înscrisă într-o rețea de promovare turistică.</w:t>
            </w:r>
          </w:p>
        </w:tc>
        <w:tc>
          <w:tcPr>
            <w:tcW w:w="813"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584"/>
        </w:trPr>
        <w:tc>
          <w:tcPr>
            <w:tcW w:w="7060" w:type="dxa"/>
            <w:shd w:val="clear" w:color="auto" w:fill="auto"/>
          </w:tcPr>
          <w:p w:rsidR="007F49A1" w:rsidRPr="0096546F" w:rsidRDefault="007F49A1" w:rsidP="0061401D">
            <w:pPr>
              <w:spacing w:after="0"/>
              <w:jc w:val="both"/>
              <w:rPr>
                <w:rFonts w:asciiTheme="minorHAnsi" w:hAnsiTheme="minorHAnsi" w:cstheme="minorHAnsi"/>
                <w:b/>
                <w:bCs/>
              </w:rPr>
            </w:pPr>
            <w:r w:rsidRPr="0096546F">
              <w:rPr>
                <w:rFonts w:asciiTheme="minorHAnsi" w:hAnsiTheme="minorHAnsi" w:cstheme="minorHAnsi"/>
                <w:b/>
                <w:bCs/>
              </w:rPr>
              <w:t>13. Avizul emis de catre Ministerul Culturii sau, dupa caz, de catre serviciile publice deconcentrate ale Ministerului Culturii, respectiv Direcțiile Județene pentru Cultura pe raza carora sunt amplasate obiectivele, conform Legii 422/2001 privind protejarea monumentelor istorice, republicata, cu modificarile și completarile ulterioare, care să confirme faptul că obiectivul propus spre finanțare face parte din patrimoniul cultural de interes local - grupa B sau A și ca se poate interveni asupra lui (documentația este adecvata).</w:t>
            </w:r>
          </w:p>
        </w:tc>
        <w:tc>
          <w:tcPr>
            <w:tcW w:w="813"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584"/>
        </w:trPr>
        <w:tc>
          <w:tcPr>
            <w:tcW w:w="7060" w:type="dxa"/>
            <w:shd w:val="clear" w:color="auto" w:fill="auto"/>
          </w:tcPr>
          <w:p w:rsidR="007F49A1" w:rsidRPr="0096546F" w:rsidRDefault="007F49A1" w:rsidP="0061401D">
            <w:pPr>
              <w:tabs>
                <w:tab w:val="center" w:pos="4680"/>
                <w:tab w:val="right" w:pos="9360"/>
              </w:tabs>
              <w:spacing w:before="20" w:after="0" w:line="240" w:lineRule="auto"/>
              <w:jc w:val="both"/>
              <w:rPr>
                <w:rFonts w:asciiTheme="minorHAnsi" w:eastAsia="Times New Roman" w:hAnsiTheme="minorHAnsi" w:cstheme="minorHAnsi"/>
                <w:b/>
                <w:bCs/>
              </w:rPr>
            </w:pPr>
            <w:r w:rsidRPr="0096546F">
              <w:rPr>
                <w:rFonts w:asciiTheme="minorHAnsi" w:hAnsiTheme="minorHAnsi" w:cstheme="minorHAnsi"/>
                <w:b/>
                <w:bCs/>
              </w:rPr>
              <w:t>14. Dovada eliberata de Muzeul județean, prin care se certifica verificarea documentara și pe teren, dacă este cazul, asupra unor intervenții antropice cu caracter arheologic în perimetrul aferent proiectului propus pentru finanțare nerambursabila (OG 43/2000, republicata, cu modificarile și completarile ulterioare).</w:t>
            </w:r>
          </w:p>
        </w:tc>
        <w:tc>
          <w:tcPr>
            <w:tcW w:w="813"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584"/>
        </w:trPr>
        <w:tc>
          <w:tcPr>
            <w:tcW w:w="7060" w:type="dxa"/>
            <w:shd w:val="clear" w:color="auto" w:fill="auto"/>
          </w:tcPr>
          <w:p w:rsidR="007F49A1" w:rsidRPr="0096546F" w:rsidRDefault="007F49A1" w:rsidP="0061401D">
            <w:pPr>
              <w:tabs>
                <w:tab w:val="center" w:pos="4680"/>
                <w:tab w:val="right" w:pos="9360"/>
              </w:tabs>
              <w:spacing w:before="20" w:after="0" w:line="240" w:lineRule="auto"/>
              <w:jc w:val="both"/>
              <w:rPr>
                <w:rFonts w:asciiTheme="minorHAnsi" w:hAnsiTheme="minorHAnsi" w:cstheme="minorHAnsi"/>
                <w:b/>
                <w:bCs/>
              </w:rPr>
            </w:pPr>
            <w:r w:rsidRPr="0096546F">
              <w:rPr>
                <w:rFonts w:asciiTheme="minorHAnsi" w:hAnsiTheme="minorHAnsi" w:cstheme="minorHAnsi"/>
                <w:b/>
                <w:bCs/>
              </w:rPr>
              <w:t>15. Notificare, care sa certifice conformitatea proiectului cu legislația în vigoare pentru domeniul sanitar veterinar și ca prin realizarea investiției în conformitate cu proiectul verificat de DSVSA județeană, construcția va fi în concordanță cu legislația în vigoare pentru domeniul sanitar veterinar și pentru siguranța alimentelor, dacă este cazul.</w:t>
            </w:r>
          </w:p>
        </w:tc>
        <w:tc>
          <w:tcPr>
            <w:tcW w:w="813"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584"/>
        </w:trPr>
        <w:tc>
          <w:tcPr>
            <w:tcW w:w="7060" w:type="dxa"/>
            <w:shd w:val="clear" w:color="auto" w:fill="auto"/>
          </w:tcPr>
          <w:p w:rsidR="007F49A1" w:rsidRPr="0096546F" w:rsidRDefault="007F49A1" w:rsidP="0061401D">
            <w:pPr>
              <w:tabs>
                <w:tab w:val="center" w:pos="4680"/>
                <w:tab w:val="right" w:pos="9360"/>
              </w:tabs>
              <w:spacing w:before="20" w:after="0" w:line="240" w:lineRule="auto"/>
              <w:jc w:val="both"/>
              <w:rPr>
                <w:rFonts w:asciiTheme="minorHAnsi" w:hAnsiTheme="minorHAnsi" w:cstheme="minorHAnsi"/>
                <w:b/>
                <w:bCs/>
              </w:rPr>
            </w:pPr>
            <w:r w:rsidRPr="0096546F">
              <w:rPr>
                <w:rFonts w:asciiTheme="minorHAnsi" w:hAnsiTheme="minorHAnsi" w:cstheme="minorHAnsi"/>
                <w:b/>
                <w:bCs/>
              </w:rPr>
              <w:t>16. Extrasul din strategie din care rezulta ca investiția este în corelare cu orice strategie de dezvoltare națională / regională / județeană / locală aprobată, corespunzătoare domeniului de investiții, precum și copia documentului de aprobare a Strategiei.</w:t>
            </w:r>
          </w:p>
        </w:tc>
        <w:tc>
          <w:tcPr>
            <w:tcW w:w="813"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jc w:val="center"/>
              <w:rPr>
                <w:rFonts w:asciiTheme="minorHAnsi" w:hAnsiTheme="minorHAnsi" w:cstheme="minorHAnsi"/>
              </w:rPr>
            </w:pPr>
            <w:r w:rsidRPr="0096546F">
              <w:rPr>
                <w:rFonts w:asciiTheme="minorHAnsi" w:eastAsia="Times New Roman" w:hAnsiTheme="minorHAnsi" w:cstheme="minorHAnsi"/>
                <w:b/>
                <w:noProof/>
                <w:lang w:eastAsia="ro-RO"/>
              </w:rPr>
              <w:sym w:font="Wingdings" w:char="F06F"/>
            </w:r>
          </w:p>
        </w:tc>
      </w:tr>
      <w:tr w:rsidR="007F49A1" w:rsidRPr="0096546F" w:rsidTr="0061401D">
        <w:trPr>
          <w:trHeight w:val="584"/>
        </w:trPr>
        <w:tc>
          <w:tcPr>
            <w:tcW w:w="7060" w:type="dxa"/>
            <w:shd w:val="clear" w:color="auto" w:fill="auto"/>
          </w:tcPr>
          <w:p w:rsidR="007F49A1" w:rsidRPr="0096546F" w:rsidRDefault="007F49A1" w:rsidP="0061401D">
            <w:pPr>
              <w:tabs>
                <w:tab w:val="left" w:pos="720"/>
                <w:tab w:val="center" w:pos="4680"/>
                <w:tab w:val="right" w:pos="9360"/>
              </w:tabs>
              <w:spacing w:before="20" w:after="0" w:line="240" w:lineRule="auto"/>
              <w:jc w:val="both"/>
              <w:rPr>
                <w:rFonts w:asciiTheme="minorHAnsi" w:hAnsiTheme="minorHAnsi" w:cstheme="minorHAnsi"/>
                <w:b/>
                <w:bCs/>
              </w:rPr>
            </w:pPr>
            <w:r w:rsidRPr="0096546F">
              <w:rPr>
                <w:rFonts w:asciiTheme="minorHAnsi" w:hAnsiTheme="minorHAnsi" w:cstheme="minorHAnsi"/>
                <w:b/>
                <w:bCs/>
              </w:rPr>
              <w:t xml:space="preserve">17. Document eliberat de Primărie/ Centrul eparhial ( în cazul Unităţilor de Cult)/ Comitet director al ONG, din care să rezulte numărul de activităţi desfășurate ce au avut loc în ultimele 12 luni, anterioare datei depunerii </w:t>
            </w:r>
            <w:r w:rsidRPr="0096546F">
              <w:rPr>
                <w:rFonts w:asciiTheme="minorHAnsi" w:hAnsiTheme="minorHAnsi" w:cstheme="minorHAnsi"/>
                <w:b/>
                <w:bCs/>
              </w:rPr>
              <w:lastRenderedPageBreak/>
              <w:t xml:space="preserve">Cererii de Finanţare. </w:t>
            </w:r>
          </w:p>
        </w:tc>
        <w:tc>
          <w:tcPr>
            <w:tcW w:w="813"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lastRenderedPageBreak/>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781"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844"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i/>
              </w:rPr>
            </w:pPr>
          </w:p>
        </w:tc>
        <w:tc>
          <w:tcPr>
            <w:tcW w:w="97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i/>
              </w:rPr>
            </w:pPr>
          </w:p>
        </w:tc>
      </w:tr>
      <w:tr w:rsidR="007F49A1" w:rsidRPr="0096546F" w:rsidTr="0061401D">
        <w:trPr>
          <w:trHeight w:val="584"/>
        </w:trPr>
        <w:tc>
          <w:tcPr>
            <w:tcW w:w="7060" w:type="dxa"/>
            <w:shd w:val="clear" w:color="auto" w:fill="auto"/>
          </w:tcPr>
          <w:p w:rsidR="007F49A1" w:rsidRPr="0096546F" w:rsidRDefault="007F49A1" w:rsidP="0061401D">
            <w:pPr>
              <w:tabs>
                <w:tab w:val="left" w:pos="720"/>
                <w:tab w:val="center" w:pos="4680"/>
                <w:tab w:val="right" w:pos="9360"/>
              </w:tabs>
              <w:spacing w:before="20" w:after="0" w:line="240" w:lineRule="auto"/>
              <w:jc w:val="both"/>
              <w:rPr>
                <w:rFonts w:asciiTheme="minorHAnsi" w:eastAsia="Times New Roman" w:hAnsiTheme="minorHAnsi" w:cstheme="minorHAnsi"/>
                <w:b/>
                <w:bCs/>
              </w:rPr>
            </w:pPr>
            <w:r w:rsidRPr="0096546F">
              <w:rPr>
                <w:rFonts w:asciiTheme="minorHAnsi" w:hAnsiTheme="minorHAnsi" w:cstheme="minorHAnsi"/>
                <w:b/>
                <w:bCs/>
              </w:rPr>
              <w:lastRenderedPageBreak/>
              <w:t xml:space="preserve">18. </w:t>
            </w:r>
            <w:bookmarkStart w:id="10" w:name="_Hlk493751984"/>
            <w:r w:rsidRPr="0096546F">
              <w:rPr>
                <w:rFonts w:asciiTheme="minorHAnsi" w:hAnsiTheme="minorHAnsi" w:cstheme="minorHAnsi"/>
                <w:b/>
                <w:bCs/>
              </w:rPr>
              <w:t>Proiectul tehnic va respecta prevederile legale în vigoare privind conţinutului-cadru al documentaţiei tehnico-economice aferente investiţiilor publice, precum şi a structurii şi metodologiei de elaborare a devizului general pentru obiective de investiţii şi lucrări de intervenţii</w:t>
            </w:r>
            <w:bookmarkEnd w:id="10"/>
            <w:r w:rsidRPr="0096546F">
              <w:rPr>
                <w:rFonts w:asciiTheme="minorHAnsi" w:hAnsiTheme="minorHAnsi" w:cstheme="minorHAnsi"/>
                <w:b/>
                <w:bCs/>
              </w:rPr>
              <w:t>.</w:t>
            </w:r>
          </w:p>
        </w:tc>
        <w:tc>
          <w:tcPr>
            <w:tcW w:w="813"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781"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844"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i/>
              </w:rPr>
            </w:pPr>
          </w:p>
        </w:tc>
        <w:tc>
          <w:tcPr>
            <w:tcW w:w="97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i/>
              </w:rPr>
            </w:pPr>
          </w:p>
        </w:tc>
      </w:tr>
      <w:tr w:rsidR="007F49A1" w:rsidRPr="0096546F" w:rsidTr="0061401D">
        <w:trPr>
          <w:trHeight w:val="584"/>
        </w:trPr>
        <w:tc>
          <w:tcPr>
            <w:tcW w:w="7060" w:type="dxa"/>
            <w:shd w:val="clear" w:color="auto" w:fill="auto"/>
          </w:tcPr>
          <w:p w:rsidR="007F49A1" w:rsidRPr="0096546F" w:rsidRDefault="007F49A1" w:rsidP="0061401D">
            <w:pPr>
              <w:tabs>
                <w:tab w:val="left" w:pos="720"/>
                <w:tab w:val="center" w:pos="4680"/>
                <w:tab w:val="right" w:pos="9360"/>
              </w:tabs>
              <w:spacing w:before="20" w:after="0" w:line="240" w:lineRule="auto"/>
              <w:jc w:val="both"/>
              <w:rPr>
                <w:rFonts w:asciiTheme="minorHAnsi" w:eastAsia="Times New Roman" w:hAnsiTheme="minorHAnsi" w:cstheme="minorHAnsi"/>
                <w:b/>
                <w:bCs/>
              </w:rPr>
            </w:pPr>
            <w:r w:rsidRPr="0096546F">
              <w:rPr>
                <w:rFonts w:asciiTheme="minorHAnsi" w:hAnsiTheme="minorHAnsi" w:cstheme="minorHAnsi"/>
                <w:b/>
                <w:bCs/>
              </w:rPr>
              <w:t xml:space="preserve">19. </w:t>
            </w:r>
            <w:bookmarkStart w:id="11" w:name="_Hlk493751956"/>
            <w:r w:rsidRPr="0096546F">
              <w:rPr>
                <w:rFonts w:asciiTheme="minorHAnsi" w:hAnsiTheme="minorHAnsi" w:cstheme="minorHAnsi"/>
                <w:b/>
                <w:bCs/>
              </w:rPr>
              <w:t>Copia Documentului de identitate al reprezentantului legal al beneficiarului.</w:t>
            </w:r>
            <w:bookmarkEnd w:id="11"/>
          </w:p>
        </w:tc>
        <w:tc>
          <w:tcPr>
            <w:tcW w:w="813"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781"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844"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i/>
              </w:rPr>
            </w:pPr>
          </w:p>
        </w:tc>
        <w:tc>
          <w:tcPr>
            <w:tcW w:w="97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i/>
              </w:rPr>
            </w:pPr>
          </w:p>
        </w:tc>
      </w:tr>
      <w:tr w:rsidR="007F49A1" w:rsidRPr="0096546F" w:rsidTr="0061401D">
        <w:trPr>
          <w:trHeight w:val="584"/>
        </w:trPr>
        <w:tc>
          <w:tcPr>
            <w:tcW w:w="7060" w:type="dxa"/>
            <w:shd w:val="clear" w:color="auto" w:fill="auto"/>
          </w:tcPr>
          <w:p w:rsidR="007F49A1" w:rsidRPr="0096546F" w:rsidRDefault="007F49A1" w:rsidP="0061401D">
            <w:pPr>
              <w:tabs>
                <w:tab w:val="center" w:pos="4536"/>
                <w:tab w:val="right" w:pos="9072"/>
              </w:tabs>
              <w:spacing w:after="0"/>
              <w:jc w:val="both"/>
              <w:rPr>
                <w:rFonts w:asciiTheme="minorHAnsi" w:hAnsiTheme="minorHAnsi" w:cstheme="minorHAnsi"/>
                <w:b/>
                <w:bCs/>
              </w:rPr>
            </w:pPr>
            <w:r w:rsidRPr="0096546F">
              <w:rPr>
                <w:rFonts w:asciiTheme="minorHAnsi" w:hAnsiTheme="minorHAnsi" w:cstheme="minorHAnsi"/>
                <w:b/>
                <w:bCs/>
              </w:rPr>
              <w:t xml:space="preserve">20. </w:t>
            </w:r>
            <w:bookmarkStart w:id="12" w:name="_Hlk493752019"/>
            <w:r w:rsidRPr="0096546F">
              <w:rPr>
                <w:rFonts w:asciiTheme="minorHAnsi" w:hAnsiTheme="minorHAnsi" w:cstheme="minorHAnsi"/>
                <w:b/>
                <w:bCs/>
              </w:rPr>
              <w:t>Dovada achitarii integrale a datoriei față de AFIR, inclusiv dobânzile și majorările de întârziere, dacă este cazul</w:t>
            </w:r>
            <w:bookmarkEnd w:id="12"/>
            <w:r w:rsidRPr="0096546F">
              <w:rPr>
                <w:rFonts w:asciiTheme="minorHAnsi" w:hAnsiTheme="minorHAnsi" w:cstheme="minorHAnsi"/>
                <w:b/>
                <w:bCs/>
              </w:rPr>
              <w:t>.</w:t>
            </w:r>
          </w:p>
        </w:tc>
        <w:tc>
          <w:tcPr>
            <w:tcW w:w="813"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781"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tc>
        <w:tc>
          <w:tcPr>
            <w:tcW w:w="844"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i/>
              </w:rPr>
            </w:pPr>
          </w:p>
        </w:tc>
        <w:tc>
          <w:tcPr>
            <w:tcW w:w="97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i/>
              </w:rPr>
            </w:pPr>
          </w:p>
        </w:tc>
      </w:tr>
      <w:tr w:rsidR="007F49A1" w:rsidRPr="0096546F" w:rsidTr="0061401D">
        <w:trPr>
          <w:trHeight w:val="584"/>
        </w:trPr>
        <w:tc>
          <w:tcPr>
            <w:tcW w:w="7060" w:type="dxa"/>
            <w:shd w:val="clear" w:color="auto" w:fill="auto"/>
          </w:tcPr>
          <w:p w:rsidR="007F49A1" w:rsidRPr="0096546F" w:rsidRDefault="00D8074C" w:rsidP="0061401D">
            <w:pPr>
              <w:tabs>
                <w:tab w:val="left" w:pos="720"/>
                <w:tab w:val="center" w:pos="4536"/>
                <w:tab w:val="right" w:pos="9072"/>
              </w:tabs>
              <w:spacing w:after="0"/>
              <w:jc w:val="both"/>
              <w:rPr>
                <w:rFonts w:asciiTheme="minorHAnsi" w:hAnsiTheme="minorHAnsi" w:cstheme="minorHAnsi"/>
                <w:b/>
                <w:bCs/>
              </w:rPr>
            </w:pPr>
            <w:r>
              <w:rPr>
                <w:rFonts w:asciiTheme="minorHAnsi" w:hAnsiTheme="minorHAnsi" w:cstheme="minorHAnsi"/>
                <w:b/>
                <w:bCs/>
              </w:rPr>
              <w:t>21</w:t>
            </w:r>
            <w:r w:rsidR="007F49A1" w:rsidRPr="0096546F">
              <w:rPr>
                <w:rFonts w:asciiTheme="minorHAnsi" w:hAnsiTheme="minorHAnsi" w:cstheme="minorHAnsi"/>
                <w:b/>
                <w:bCs/>
              </w:rPr>
              <w:t>. Alte documente justificative (se vor specifica după caz).</w:t>
            </w:r>
          </w:p>
          <w:p w:rsidR="007F49A1" w:rsidRPr="0096546F" w:rsidRDefault="007F49A1" w:rsidP="0061401D">
            <w:pPr>
              <w:spacing w:after="0"/>
              <w:jc w:val="both"/>
              <w:rPr>
                <w:rFonts w:asciiTheme="minorHAnsi" w:hAnsiTheme="minorHAnsi" w:cstheme="minorHAnsi"/>
                <w:b/>
                <w:bCs/>
              </w:rPr>
            </w:pPr>
            <w:r w:rsidRPr="0096546F">
              <w:rPr>
                <w:rFonts w:asciiTheme="minorHAnsi" w:hAnsiTheme="minorHAnsi" w:cstheme="minorHAnsi"/>
                <w:b/>
                <w:bCs/>
              </w:rPr>
              <w:t>1. Declarație pe propria răspundere a solicitantului privind asigurarea sustenabilității proiectului (Anexa 8), dacă este cazul</w:t>
            </w:r>
          </w:p>
          <w:p w:rsidR="007F49A1" w:rsidRPr="0096546F" w:rsidRDefault="007F49A1" w:rsidP="0061401D">
            <w:pPr>
              <w:spacing w:after="0"/>
              <w:jc w:val="both"/>
              <w:rPr>
                <w:rFonts w:asciiTheme="minorHAnsi" w:hAnsiTheme="minorHAnsi" w:cstheme="minorHAnsi"/>
                <w:b/>
                <w:bCs/>
              </w:rPr>
            </w:pPr>
            <w:r w:rsidRPr="0096546F">
              <w:rPr>
                <w:rFonts w:asciiTheme="minorHAnsi" w:hAnsiTheme="minorHAnsi" w:cstheme="minorHAnsi"/>
                <w:b/>
                <w:bCs/>
              </w:rPr>
              <w:t xml:space="preserve">2. </w:t>
            </w:r>
            <w:r w:rsidR="00D8074C">
              <w:rPr>
                <w:rFonts w:asciiTheme="minorHAnsi" w:hAnsiTheme="minorHAnsi" w:cstheme="minorHAnsi"/>
                <w:b/>
                <w:bCs/>
              </w:rPr>
              <w:t xml:space="preserve"> </w:t>
            </w:r>
            <w:r w:rsidRPr="0096546F">
              <w:rPr>
                <w:rFonts w:asciiTheme="minorHAnsi" w:hAnsiTheme="minorHAnsi" w:cstheme="minorHAnsi"/>
                <w:b/>
                <w:bCs/>
              </w:rPr>
              <w:t>Acord de parteneriat, (anexa 17.) dacă este cazul.</w:t>
            </w:r>
          </w:p>
          <w:p w:rsidR="007F49A1" w:rsidRPr="0096546F" w:rsidRDefault="007F49A1" w:rsidP="0061401D">
            <w:pPr>
              <w:spacing w:after="0"/>
              <w:jc w:val="both"/>
              <w:rPr>
                <w:rFonts w:asciiTheme="minorHAnsi" w:hAnsiTheme="minorHAnsi" w:cstheme="minorHAnsi"/>
                <w:b/>
                <w:bCs/>
              </w:rPr>
            </w:pPr>
            <w:r w:rsidRPr="0096546F">
              <w:rPr>
                <w:rFonts w:asciiTheme="minorHAnsi" w:hAnsiTheme="minorHAnsi" w:cstheme="minorHAnsi"/>
                <w:b/>
                <w:bCs/>
              </w:rPr>
              <w:t>...</w:t>
            </w:r>
          </w:p>
          <w:p w:rsidR="007F49A1" w:rsidRPr="0096546F" w:rsidRDefault="007F49A1" w:rsidP="0061401D">
            <w:pPr>
              <w:tabs>
                <w:tab w:val="center" w:pos="4536"/>
                <w:tab w:val="right" w:pos="9072"/>
              </w:tabs>
              <w:spacing w:after="0"/>
              <w:jc w:val="both"/>
              <w:rPr>
                <w:rFonts w:asciiTheme="minorHAnsi" w:hAnsiTheme="minorHAnsi" w:cstheme="minorHAnsi"/>
                <w:b/>
                <w:bCs/>
              </w:rPr>
            </w:pPr>
            <w:r w:rsidRPr="0096546F">
              <w:rPr>
                <w:rFonts w:asciiTheme="minorHAnsi" w:hAnsiTheme="minorHAnsi" w:cstheme="minorHAnsi"/>
                <w:b/>
                <w:bCs/>
              </w:rPr>
              <w:t>n.</w:t>
            </w:r>
          </w:p>
        </w:tc>
        <w:tc>
          <w:tcPr>
            <w:tcW w:w="813"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781"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844"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c>
          <w:tcPr>
            <w:tcW w:w="977" w:type="dxa"/>
            <w:shd w:val="clear" w:color="auto" w:fill="auto"/>
          </w:tcPr>
          <w:p w:rsidR="007F49A1" w:rsidRPr="0096546F" w:rsidRDefault="007F49A1" w:rsidP="0061401D">
            <w:pPr>
              <w:spacing w:after="0" w:line="240" w:lineRule="auto"/>
              <w:jc w:val="center"/>
              <w:rPr>
                <w:rFonts w:asciiTheme="minorHAnsi" w:eastAsia="Times New Roman" w:hAnsiTheme="minorHAnsi" w:cstheme="minorHAnsi"/>
                <w:b/>
                <w:noProof/>
                <w:lang w:eastAsia="ro-RO"/>
              </w:rPr>
            </w:pP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7F49A1" w:rsidRPr="0096546F" w:rsidRDefault="007F49A1" w:rsidP="0061401D">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bl>
    <w:p w:rsidR="007F49A1" w:rsidRPr="0096546F" w:rsidRDefault="007F49A1" w:rsidP="007F49A1">
      <w:pPr>
        <w:overflowPunct w:val="0"/>
        <w:autoSpaceDE w:val="0"/>
        <w:autoSpaceDN w:val="0"/>
        <w:adjustRightInd w:val="0"/>
        <w:spacing w:after="0" w:line="240" w:lineRule="auto"/>
        <w:textAlignment w:val="baseline"/>
        <w:rPr>
          <w:rFonts w:asciiTheme="minorHAnsi" w:eastAsia="Times New Roman" w:hAnsiTheme="minorHAnsi" w:cstheme="minorHAnsi"/>
          <w:b/>
          <w:bCs/>
          <w:lang w:eastAsia="fr-FR"/>
        </w:rPr>
      </w:pPr>
    </w:p>
    <w:p w:rsidR="00DD7661" w:rsidRDefault="00DD7661" w:rsidP="007F49A1">
      <w:pPr>
        <w:spacing w:after="0" w:line="240" w:lineRule="auto"/>
        <w:contextualSpacing/>
        <w:jc w:val="both"/>
        <w:rPr>
          <w:rFonts w:asciiTheme="minorHAnsi" w:eastAsia="Times New Roman" w:hAnsiTheme="minorHAnsi" w:cstheme="minorHAnsi"/>
          <w:b/>
          <w:u w:val="single"/>
        </w:rPr>
      </w:pPr>
    </w:p>
    <w:p w:rsidR="00DD7661" w:rsidRDefault="00DD7661" w:rsidP="007F49A1">
      <w:pPr>
        <w:spacing w:after="0" w:line="240" w:lineRule="auto"/>
        <w:contextualSpacing/>
        <w:jc w:val="both"/>
        <w:rPr>
          <w:rFonts w:asciiTheme="minorHAnsi" w:eastAsia="Times New Roman" w:hAnsiTheme="minorHAnsi" w:cstheme="minorHAnsi"/>
          <w:b/>
          <w:u w:val="single"/>
        </w:rPr>
      </w:pPr>
    </w:p>
    <w:p w:rsidR="00DD7661" w:rsidRDefault="00DD7661" w:rsidP="007F49A1">
      <w:pPr>
        <w:spacing w:after="0" w:line="240" w:lineRule="auto"/>
        <w:contextualSpacing/>
        <w:jc w:val="both"/>
        <w:rPr>
          <w:rFonts w:asciiTheme="minorHAnsi" w:eastAsia="Times New Roman" w:hAnsiTheme="minorHAnsi" w:cstheme="minorHAnsi"/>
          <w:b/>
          <w:u w:val="single"/>
        </w:rPr>
      </w:pPr>
    </w:p>
    <w:p w:rsidR="007F49A1" w:rsidRPr="0096546F" w:rsidRDefault="007F49A1" w:rsidP="007F49A1">
      <w:pPr>
        <w:spacing w:after="0" w:line="240" w:lineRule="auto"/>
        <w:contextualSpacing/>
        <w:jc w:val="both"/>
        <w:rPr>
          <w:rFonts w:asciiTheme="minorHAnsi" w:eastAsia="Times New Roman" w:hAnsiTheme="minorHAnsi" w:cstheme="minorHAnsi"/>
          <w:b/>
        </w:rPr>
      </w:pPr>
      <w:r w:rsidRPr="0096546F">
        <w:rPr>
          <w:rFonts w:asciiTheme="minorHAnsi" w:eastAsia="Times New Roman" w:hAnsiTheme="minorHAnsi" w:cstheme="minorHAnsi"/>
          <w:b/>
          <w:u w:val="single"/>
        </w:rPr>
        <w:t>Concluzia verificării:</w:t>
      </w:r>
    </w:p>
    <w:p w:rsidR="007F49A1" w:rsidRPr="0096546F" w:rsidRDefault="007F49A1" w:rsidP="007F49A1">
      <w:pPr>
        <w:spacing w:after="0" w:line="240" w:lineRule="auto"/>
        <w:contextualSpacing/>
        <w:jc w:val="both"/>
        <w:rPr>
          <w:rFonts w:asciiTheme="minorHAnsi" w:eastAsia="Times New Roman" w:hAnsiTheme="minorHAnsi" w:cstheme="minorHAnsi"/>
        </w:rPr>
      </w:pPr>
      <w:r w:rsidRPr="0096546F">
        <w:rPr>
          <w:rFonts w:asciiTheme="minorHAnsi" w:eastAsia="Times New Roman" w:hAnsiTheme="minorHAnsi" w:cstheme="minorHAnsi"/>
        </w:rPr>
        <w:t>Cererea de finanţare este :</w:t>
      </w:r>
    </w:p>
    <w:p w:rsidR="007F49A1" w:rsidRDefault="007F49A1" w:rsidP="007F49A1">
      <w:pPr>
        <w:spacing w:after="0" w:line="240" w:lineRule="auto"/>
        <w:contextualSpacing/>
        <w:jc w:val="both"/>
        <w:rPr>
          <w:rFonts w:asciiTheme="minorHAnsi" w:eastAsia="Times New Roman" w:hAnsiTheme="minorHAnsi" w:cstheme="minorHAnsi"/>
        </w:rPr>
      </w:pPr>
      <w:r w:rsidRPr="0096546F">
        <w:rPr>
          <w:rFonts w:asciiTheme="minorHAnsi" w:eastAsia="Times New Roman" w:hAnsiTheme="minorHAnsi" w:cstheme="minorHAnsi"/>
          <w:b/>
        </w:rPr>
        <w:sym w:font="Symbol" w:char="F0FF"/>
      </w:r>
      <w:r w:rsidRPr="0096546F">
        <w:rPr>
          <w:rFonts w:asciiTheme="minorHAnsi" w:eastAsia="Times New Roman" w:hAnsiTheme="minorHAnsi" w:cstheme="minorHAnsi"/>
        </w:rPr>
        <w:t xml:space="preserve"> CONFORMĂ                                     </w:t>
      </w:r>
      <w:r w:rsidRPr="0096546F">
        <w:rPr>
          <w:rFonts w:asciiTheme="minorHAnsi" w:eastAsia="Times New Roman" w:hAnsiTheme="minorHAnsi" w:cstheme="minorHAnsi"/>
          <w:b/>
        </w:rPr>
        <w:sym w:font="Symbol" w:char="F0FF"/>
      </w:r>
      <w:r w:rsidRPr="0096546F">
        <w:rPr>
          <w:rFonts w:asciiTheme="minorHAnsi" w:eastAsia="Times New Roman" w:hAnsiTheme="minorHAnsi" w:cstheme="minorHAnsi"/>
        </w:rPr>
        <w:t xml:space="preserve"> NECONFORMĂ</w:t>
      </w:r>
    </w:p>
    <w:p w:rsidR="00117FF0" w:rsidRPr="0096546F" w:rsidRDefault="00117FF0" w:rsidP="007F49A1">
      <w:pPr>
        <w:spacing w:after="0" w:line="240" w:lineRule="auto"/>
        <w:contextualSpacing/>
        <w:jc w:val="both"/>
        <w:rPr>
          <w:rFonts w:asciiTheme="minorHAnsi" w:eastAsia="Times New Roman" w:hAnsiTheme="minorHAnsi" w:cstheme="minorHAnsi"/>
        </w:rPr>
      </w:pPr>
    </w:p>
    <w:p w:rsidR="007F49A1" w:rsidRPr="0096546F" w:rsidRDefault="007F49A1" w:rsidP="007F49A1">
      <w:pPr>
        <w:overflowPunct w:val="0"/>
        <w:autoSpaceDE w:val="0"/>
        <w:autoSpaceDN w:val="0"/>
        <w:adjustRightInd w:val="0"/>
        <w:spacing w:after="0" w:line="240" w:lineRule="auto"/>
        <w:textAlignment w:val="baseline"/>
        <w:rPr>
          <w:rFonts w:asciiTheme="minorHAnsi" w:eastAsia="Times New Roman" w:hAnsiTheme="minorHAnsi" w:cstheme="minorHAnsi"/>
          <w:b/>
          <w:bCs/>
          <w:lang w:eastAsia="fr-FR"/>
        </w:rPr>
      </w:pPr>
    </w:p>
    <w:p w:rsidR="007F49A1" w:rsidRPr="0096546F" w:rsidRDefault="007F49A1" w:rsidP="007F49A1">
      <w:pPr>
        <w:overflowPunct w:val="0"/>
        <w:autoSpaceDE w:val="0"/>
        <w:autoSpaceDN w:val="0"/>
        <w:adjustRightInd w:val="0"/>
        <w:spacing w:after="0" w:line="240" w:lineRule="auto"/>
        <w:textAlignment w:val="baseline"/>
        <w:rPr>
          <w:rFonts w:asciiTheme="minorHAnsi" w:hAnsiTheme="minorHAnsi" w:cstheme="minorHAnsi"/>
          <w:b/>
          <w:lang w:eastAsia="ro-RO"/>
        </w:rPr>
      </w:pPr>
      <w:r w:rsidRPr="0096546F">
        <w:rPr>
          <w:rFonts w:asciiTheme="minorHAnsi" w:hAnsiTheme="minorHAnsi" w:cstheme="minorHAnsi"/>
          <w:b/>
          <w:lang w:eastAsia="ro-RO"/>
        </w:rPr>
        <w:t>Observaţii:</w:t>
      </w:r>
    </w:p>
    <w:p w:rsidR="007F49A1" w:rsidRPr="0096546F" w:rsidRDefault="00130ADF" w:rsidP="007F49A1">
      <w:pPr>
        <w:spacing w:after="120"/>
        <w:rPr>
          <w:rFonts w:asciiTheme="minorHAnsi" w:hAnsiTheme="minorHAnsi" w:cstheme="minorHAnsi"/>
          <w:b/>
        </w:rPr>
      </w:pPr>
      <w:r w:rsidRPr="0096546F">
        <w:rPr>
          <w:rFonts w:cstheme="minorHAnsi"/>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522.4pt;height:78.15pt" o:ole="">
            <v:imagedata r:id="rId14" o:title=""/>
          </v:shape>
          <w:control r:id="rId15" w:name="TextBox21" w:shapeid="_x0000_i1028"/>
        </w:object>
      </w: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7F49A1" w:rsidRPr="0096546F" w:rsidRDefault="007F49A1" w:rsidP="007F49A1">
      <w:pPr>
        <w:spacing w:after="120"/>
        <w:rPr>
          <w:rFonts w:asciiTheme="minorHAnsi" w:hAnsiTheme="minorHAnsi" w:cstheme="minorHAnsi"/>
          <w:b/>
        </w:rPr>
      </w:pPr>
      <w:r w:rsidRPr="0096546F">
        <w:rPr>
          <w:rFonts w:asciiTheme="minorHAnsi" w:hAnsiTheme="minorHAnsi" w:cstheme="minorHAnsi"/>
          <w:b/>
        </w:rPr>
        <w:t xml:space="preserve">Aprobat de: Director  executiv ASOCIAȚIA SAMUS POROLISSUM                     </w:t>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Nume/Prenume _____________________</w:t>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 xml:space="preserve">Semnătura  </w:t>
      </w:r>
      <w:r w:rsidRPr="0096546F">
        <w:rPr>
          <w:rFonts w:asciiTheme="minorHAnsi" w:hAnsiTheme="minorHAnsi" w:cstheme="minorHAnsi"/>
          <w:b/>
          <w:i/>
        </w:rPr>
        <w:tab/>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DATA___/_____/____________</w:t>
      </w:r>
    </w:p>
    <w:p w:rsidR="007F49A1" w:rsidRPr="0096546F" w:rsidRDefault="007F49A1" w:rsidP="007F49A1">
      <w:pPr>
        <w:spacing w:after="120"/>
        <w:rPr>
          <w:rFonts w:asciiTheme="minorHAnsi" w:hAnsiTheme="minorHAnsi" w:cstheme="minorHAnsi"/>
          <w:b/>
        </w:rPr>
      </w:pPr>
      <w:r w:rsidRPr="0096546F">
        <w:rPr>
          <w:rFonts w:asciiTheme="minorHAnsi" w:hAnsiTheme="minorHAnsi" w:cstheme="minorHAnsi"/>
          <w:b/>
        </w:rPr>
        <w:t xml:space="preserve">Verificat de: </w:t>
      </w:r>
      <w:r w:rsidR="0011025D">
        <w:rPr>
          <w:rFonts w:asciiTheme="minorHAnsi" w:hAnsiTheme="minorHAnsi" w:cstheme="minorHAnsi"/>
          <w:b/>
        </w:rPr>
        <w:t>Expert evaluator</w:t>
      </w:r>
      <w:r w:rsidRPr="0096546F">
        <w:rPr>
          <w:rFonts w:asciiTheme="minorHAnsi" w:hAnsiTheme="minorHAnsi" w:cstheme="minorHAnsi"/>
          <w:b/>
        </w:rPr>
        <w:t xml:space="preserve"> 1 ASOCIAȚIA SAMUS POROLISSUM</w:t>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Nume/Prenume______________________</w:t>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Semnătura_________________________</w:t>
      </w:r>
      <w:r w:rsidRPr="0096546F">
        <w:rPr>
          <w:rFonts w:asciiTheme="minorHAnsi" w:hAnsiTheme="minorHAnsi" w:cstheme="minorHAnsi"/>
          <w:b/>
          <w:i/>
        </w:rPr>
        <w:tab/>
      </w:r>
      <w:r w:rsidRPr="0096546F">
        <w:rPr>
          <w:rFonts w:asciiTheme="minorHAnsi" w:hAnsiTheme="minorHAnsi" w:cstheme="minorHAnsi"/>
          <w:b/>
          <w:i/>
        </w:rPr>
        <w:tab/>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lastRenderedPageBreak/>
        <w:t>DATA_____/____/__________________</w:t>
      </w:r>
    </w:p>
    <w:p w:rsidR="007F49A1" w:rsidRPr="0096546F" w:rsidRDefault="007F49A1" w:rsidP="007F49A1">
      <w:pPr>
        <w:spacing w:after="120"/>
        <w:rPr>
          <w:rFonts w:asciiTheme="minorHAnsi" w:hAnsiTheme="minorHAnsi" w:cstheme="minorHAnsi"/>
          <w:b/>
        </w:rPr>
      </w:pPr>
      <w:r w:rsidRPr="0096546F">
        <w:rPr>
          <w:rFonts w:asciiTheme="minorHAnsi" w:hAnsiTheme="minorHAnsi" w:cstheme="minorHAnsi"/>
          <w:b/>
        </w:rPr>
        <w:t xml:space="preserve">Întocmit de: </w:t>
      </w:r>
      <w:r w:rsidR="0011025D">
        <w:rPr>
          <w:rFonts w:asciiTheme="minorHAnsi" w:hAnsiTheme="minorHAnsi" w:cstheme="minorHAnsi"/>
          <w:b/>
        </w:rPr>
        <w:t xml:space="preserve">Expert evaluator </w:t>
      </w:r>
      <w:r w:rsidRPr="0096546F">
        <w:rPr>
          <w:rFonts w:asciiTheme="minorHAnsi" w:hAnsiTheme="minorHAnsi" w:cstheme="minorHAnsi"/>
          <w:b/>
        </w:rPr>
        <w:t xml:space="preserve"> 2 ASOCIAȚIA SAMUS POROLISSUM </w:t>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Nume/Prenume____________________</w:t>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Semnătura________________________</w:t>
      </w:r>
      <w:r w:rsidRPr="0096546F">
        <w:rPr>
          <w:rFonts w:asciiTheme="minorHAnsi" w:hAnsiTheme="minorHAnsi" w:cstheme="minorHAnsi"/>
          <w:b/>
          <w:i/>
        </w:rPr>
        <w:tab/>
      </w:r>
      <w:r w:rsidRPr="0096546F">
        <w:rPr>
          <w:rFonts w:asciiTheme="minorHAnsi" w:hAnsiTheme="minorHAnsi" w:cstheme="minorHAnsi"/>
          <w:b/>
          <w:i/>
        </w:rPr>
        <w:tab/>
      </w:r>
    </w:p>
    <w:p w:rsidR="007F49A1" w:rsidRPr="00E813E0" w:rsidRDefault="007F49A1" w:rsidP="007F49A1">
      <w:pPr>
        <w:spacing w:after="120"/>
        <w:rPr>
          <w:rFonts w:asciiTheme="minorHAnsi" w:hAnsiTheme="minorHAnsi" w:cstheme="minorHAnsi"/>
          <w:b/>
          <w:i/>
        </w:rPr>
      </w:pPr>
      <w:r w:rsidRPr="0096546F">
        <w:rPr>
          <w:rFonts w:asciiTheme="minorHAnsi" w:hAnsiTheme="minorHAnsi" w:cstheme="minorHAnsi"/>
          <w:b/>
          <w:i/>
        </w:rPr>
        <w:t>DATA____/____/___________________</w:t>
      </w:r>
    </w:p>
    <w:p w:rsidR="007F49A1" w:rsidRPr="0096546F" w:rsidRDefault="007F49A1" w:rsidP="007F49A1">
      <w:pPr>
        <w:spacing w:after="120"/>
        <w:rPr>
          <w:rFonts w:asciiTheme="minorHAnsi" w:hAnsiTheme="minorHAnsi" w:cstheme="minorHAnsi"/>
          <w:b/>
        </w:rPr>
      </w:pPr>
    </w:p>
    <w:p w:rsidR="007F49A1" w:rsidRPr="0096546F" w:rsidRDefault="007F49A1" w:rsidP="007F49A1">
      <w:pPr>
        <w:spacing w:after="120"/>
        <w:rPr>
          <w:rFonts w:asciiTheme="minorHAnsi" w:hAnsiTheme="minorHAnsi" w:cstheme="minorHAnsi"/>
          <w:b/>
        </w:rPr>
      </w:pPr>
      <w:r w:rsidRPr="0096546F">
        <w:rPr>
          <w:rFonts w:asciiTheme="minorHAnsi" w:hAnsiTheme="minorHAnsi" w:cstheme="minorHAnsi"/>
          <w:b/>
        </w:rPr>
        <w:t>Am luat la cunoștință,</w:t>
      </w:r>
    </w:p>
    <w:p w:rsidR="007F49A1" w:rsidRPr="0096546F" w:rsidRDefault="007F49A1" w:rsidP="007F49A1">
      <w:pPr>
        <w:spacing w:after="120"/>
        <w:rPr>
          <w:rFonts w:asciiTheme="minorHAnsi" w:hAnsiTheme="minorHAnsi" w:cstheme="minorHAnsi"/>
          <w:b/>
        </w:rPr>
      </w:pPr>
      <w:r w:rsidRPr="0096546F">
        <w:rPr>
          <w:rFonts w:asciiTheme="minorHAnsi" w:hAnsiTheme="minorHAnsi" w:cstheme="minorHAnsi"/>
          <w:b/>
        </w:rPr>
        <w:t>Reprezentant legal al solicitantului:</w:t>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Nume/Prenume____________________</w:t>
      </w:r>
      <w:r w:rsidRPr="0096546F">
        <w:rPr>
          <w:rFonts w:asciiTheme="minorHAnsi" w:hAnsiTheme="minorHAnsi" w:cstheme="minorHAnsi"/>
          <w:b/>
          <w:i/>
        </w:rPr>
        <w:tab/>
      </w:r>
      <w:r w:rsidRPr="0096546F">
        <w:rPr>
          <w:rFonts w:asciiTheme="minorHAnsi" w:hAnsiTheme="minorHAnsi" w:cstheme="minorHAnsi"/>
          <w:b/>
          <w:i/>
        </w:rPr>
        <w:tab/>
      </w:r>
      <w:r w:rsidRPr="0096546F">
        <w:rPr>
          <w:rFonts w:asciiTheme="minorHAnsi" w:hAnsiTheme="minorHAnsi" w:cstheme="minorHAnsi"/>
          <w:b/>
          <w:i/>
        </w:rPr>
        <w:tab/>
      </w:r>
    </w:p>
    <w:p w:rsidR="007F49A1" w:rsidRPr="0096546F" w:rsidRDefault="007F49A1" w:rsidP="007F49A1">
      <w:pPr>
        <w:spacing w:after="120"/>
        <w:rPr>
          <w:rFonts w:asciiTheme="minorHAnsi" w:hAnsiTheme="minorHAnsi" w:cstheme="minorHAnsi"/>
          <w:b/>
          <w:i/>
        </w:rPr>
      </w:pPr>
      <w:r w:rsidRPr="0096546F">
        <w:rPr>
          <w:rFonts w:asciiTheme="minorHAnsi" w:hAnsiTheme="minorHAnsi" w:cstheme="minorHAnsi"/>
          <w:b/>
          <w:i/>
        </w:rPr>
        <w:t>Semnătura________________________</w:t>
      </w:r>
      <w:r w:rsidRPr="0096546F">
        <w:rPr>
          <w:rFonts w:asciiTheme="minorHAnsi" w:hAnsiTheme="minorHAnsi" w:cstheme="minorHAnsi"/>
          <w:b/>
          <w:i/>
        </w:rPr>
        <w:tab/>
      </w:r>
      <w:r w:rsidRPr="0096546F">
        <w:rPr>
          <w:rFonts w:asciiTheme="minorHAnsi" w:hAnsiTheme="minorHAnsi" w:cstheme="minorHAnsi"/>
          <w:b/>
          <w:i/>
        </w:rPr>
        <w:tab/>
      </w:r>
    </w:p>
    <w:p w:rsidR="007F49A1" w:rsidRPr="0096546F" w:rsidRDefault="007F49A1" w:rsidP="007F49A1">
      <w:pPr>
        <w:spacing w:after="120"/>
        <w:rPr>
          <w:rFonts w:asciiTheme="minorHAnsi" w:hAnsiTheme="minorHAnsi" w:cstheme="minorHAnsi"/>
          <w:b/>
        </w:rPr>
      </w:pPr>
      <w:r w:rsidRPr="0096546F">
        <w:rPr>
          <w:rFonts w:asciiTheme="minorHAnsi" w:hAnsiTheme="minorHAnsi" w:cstheme="minorHAnsi"/>
          <w:b/>
          <w:i/>
        </w:rPr>
        <w:t>DATA____/____/___________________</w:t>
      </w:r>
    </w:p>
    <w:p w:rsidR="007F49A1" w:rsidRDefault="007F49A1" w:rsidP="007F49A1">
      <w:pPr>
        <w:spacing w:after="120"/>
        <w:rPr>
          <w:rFonts w:asciiTheme="minorHAnsi" w:hAnsiTheme="minorHAnsi" w:cstheme="minorHAnsi"/>
          <w:b/>
        </w:rPr>
      </w:pPr>
    </w:p>
    <w:p w:rsidR="00DD7661" w:rsidRDefault="00DD7661" w:rsidP="007F49A1">
      <w:pPr>
        <w:spacing w:after="120"/>
        <w:rPr>
          <w:rFonts w:asciiTheme="minorHAnsi" w:hAnsiTheme="minorHAnsi" w:cstheme="minorHAnsi"/>
          <w:b/>
        </w:rPr>
      </w:pPr>
    </w:p>
    <w:p w:rsidR="00DD7661" w:rsidRDefault="00DD7661" w:rsidP="007F49A1">
      <w:pPr>
        <w:spacing w:after="120"/>
        <w:rPr>
          <w:rFonts w:asciiTheme="minorHAnsi" w:hAnsiTheme="minorHAnsi" w:cstheme="minorHAnsi"/>
          <w:b/>
        </w:rPr>
      </w:pPr>
    </w:p>
    <w:p w:rsidR="00DD7661" w:rsidRDefault="00DD7661" w:rsidP="007F49A1">
      <w:pPr>
        <w:spacing w:after="120"/>
        <w:rPr>
          <w:rFonts w:asciiTheme="minorHAnsi" w:hAnsiTheme="minorHAnsi" w:cstheme="minorHAnsi"/>
          <w:b/>
        </w:rPr>
      </w:pPr>
    </w:p>
    <w:p w:rsidR="00DD7661" w:rsidRDefault="00DD7661" w:rsidP="007F49A1">
      <w:pPr>
        <w:spacing w:after="120"/>
        <w:rPr>
          <w:rFonts w:asciiTheme="minorHAnsi" w:hAnsiTheme="minorHAnsi" w:cstheme="minorHAnsi"/>
          <w:b/>
        </w:rPr>
      </w:pPr>
    </w:p>
    <w:p w:rsidR="00DD7661" w:rsidRDefault="00DD7661"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Default="00117FF0" w:rsidP="007F49A1">
      <w:pPr>
        <w:spacing w:after="120"/>
        <w:rPr>
          <w:rFonts w:asciiTheme="minorHAnsi" w:hAnsiTheme="minorHAnsi" w:cstheme="minorHAnsi"/>
          <w:b/>
        </w:rPr>
      </w:pPr>
    </w:p>
    <w:p w:rsidR="00117FF0" w:rsidRPr="0096546F" w:rsidRDefault="00117FF0" w:rsidP="007F49A1">
      <w:pPr>
        <w:spacing w:after="120"/>
        <w:rPr>
          <w:rFonts w:asciiTheme="minorHAnsi" w:hAnsiTheme="minorHAnsi" w:cstheme="minorHAnsi"/>
          <w:b/>
        </w:rPr>
      </w:pPr>
    </w:p>
    <w:p w:rsidR="007F49A1" w:rsidRDefault="001E2E12" w:rsidP="003433F7">
      <w:pPr>
        <w:spacing w:after="160" w:line="259" w:lineRule="auto"/>
        <w:rPr>
          <w:rFonts w:asciiTheme="minorHAnsi" w:hAnsiTheme="minorHAnsi" w:cstheme="minorHAnsi"/>
          <w:b/>
          <w:color w:val="0070C0"/>
          <w:sz w:val="28"/>
        </w:rPr>
      </w:pPr>
      <w:r w:rsidRPr="0096546F">
        <w:rPr>
          <w:rFonts w:asciiTheme="minorHAnsi" w:hAnsiTheme="minorHAnsi" w:cstheme="minorHAnsi"/>
          <w:b/>
          <w:color w:val="0070C0"/>
          <w:sz w:val="28"/>
        </w:rPr>
        <w:t>PARTEA II – VERIFICAREA INCADRĂRII PROIECTULUI</w:t>
      </w:r>
    </w:p>
    <w:tbl>
      <w:tblPr>
        <w:tblW w:w="10588"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709"/>
        <w:gridCol w:w="5975"/>
        <w:gridCol w:w="745"/>
        <w:gridCol w:w="797"/>
        <w:gridCol w:w="2362"/>
      </w:tblGrid>
      <w:tr w:rsidR="00DD7661" w:rsidRPr="0096546F" w:rsidTr="00DD7661">
        <w:trPr>
          <w:trHeight w:val="701"/>
        </w:trPr>
        <w:tc>
          <w:tcPr>
            <w:tcW w:w="709" w:type="dxa"/>
            <w:tcBorders>
              <w:bottom w:val="single" w:sz="12" w:space="0" w:color="FFD966"/>
            </w:tcBorders>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Nr. crt.</w:t>
            </w:r>
          </w:p>
        </w:tc>
        <w:tc>
          <w:tcPr>
            <w:tcW w:w="5975" w:type="dxa"/>
            <w:tcBorders>
              <w:bottom w:val="single" w:sz="12" w:space="0" w:color="FFD966"/>
            </w:tcBorders>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Denumire document</w:t>
            </w:r>
          </w:p>
        </w:tc>
        <w:tc>
          <w:tcPr>
            <w:tcW w:w="745" w:type="dxa"/>
            <w:tcBorders>
              <w:bottom w:val="single" w:sz="12" w:space="0" w:color="FFD966"/>
            </w:tcBorders>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DA</w:t>
            </w:r>
          </w:p>
        </w:tc>
        <w:tc>
          <w:tcPr>
            <w:tcW w:w="797" w:type="dxa"/>
            <w:tcBorders>
              <w:bottom w:val="single" w:sz="12" w:space="0" w:color="FFD966"/>
            </w:tcBorders>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NU</w:t>
            </w:r>
          </w:p>
        </w:tc>
        <w:tc>
          <w:tcPr>
            <w:tcW w:w="2362" w:type="dxa"/>
            <w:tcBorders>
              <w:bottom w:val="single" w:sz="12" w:space="0" w:color="FFD966"/>
            </w:tcBorders>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kern w:val="32"/>
              </w:rPr>
              <w:t>Dacă DA, de câte ori ?</w:t>
            </w:r>
          </w:p>
        </w:tc>
      </w:tr>
      <w:tr w:rsidR="00DD7661" w:rsidRPr="0096546F" w:rsidTr="00DD7661">
        <w:trPr>
          <w:trHeight w:val="584"/>
        </w:trPr>
        <w:tc>
          <w:tcPr>
            <w:tcW w:w="709" w:type="dxa"/>
            <w:shd w:val="clear" w:color="auto" w:fill="auto"/>
          </w:tcPr>
          <w:p w:rsidR="00DD7661" w:rsidRPr="0096546F" w:rsidRDefault="00DD7661" w:rsidP="007C523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1</w:t>
            </w:r>
          </w:p>
        </w:tc>
        <w:tc>
          <w:tcPr>
            <w:tcW w:w="5975" w:type="dxa"/>
            <w:shd w:val="clear" w:color="auto" w:fill="auto"/>
          </w:tcPr>
          <w:p w:rsidR="00DD7661" w:rsidRPr="0096546F" w:rsidRDefault="00DD7661" w:rsidP="00DD7661">
            <w:pPr>
              <w:spacing w:after="0" w:line="240" w:lineRule="auto"/>
              <w:contextualSpacing/>
              <w:jc w:val="both"/>
              <w:rPr>
                <w:rFonts w:asciiTheme="minorHAnsi" w:eastAsia="Times New Roman" w:hAnsiTheme="minorHAnsi" w:cstheme="minorHAnsi"/>
                <w:bCs/>
                <w:kern w:val="32"/>
              </w:rPr>
            </w:pPr>
            <w:r w:rsidRPr="0096546F">
              <w:rPr>
                <w:rFonts w:asciiTheme="minorHAnsi" w:hAnsiTheme="minorHAnsi" w:cstheme="minorHAnsi"/>
              </w:rPr>
              <w:t xml:space="preserve">Modelul de Cerere de finanțareutilizat de solicitant este în concordanță cu ultima variantă de pe site-ul </w:t>
            </w:r>
            <w:hyperlink r:id="rId16" w:history="1">
              <w:r w:rsidRPr="0096546F">
                <w:rPr>
                  <w:rStyle w:val="Hyperlink"/>
                  <w:rFonts w:asciiTheme="minorHAnsi" w:hAnsiTheme="minorHAnsi" w:cstheme="minorHAnsi"/>
                </w:rPr>
                <w:t>www.samusporolissum.ro</w:t>
              </w:r>
            </w:hyperlink>
            <w:r w:rsidRPr="0096546F">
              <w:rPr>
                <w:rFonts w:asciiTheme="minorHAnsi" w:hAnsiTheme="minorHAnsi" w:cstheme="minorHAnsi"/>
              </w:rPr>
              <w:t xml:space="preserve"> a Cererii de finanțare pentru proiecte de investiții și este în concordanță cu ultima varinată de pe site-ul AFIR a Cererii de finanţare aferentă sub-măsurii din PNDR cu investiții similare, care se pretează cel mai bine pentru tipul de beneficiar și cu investițiile prevăzute în proiectele ce vor fi finanțate prin submăsura 19.2, în vigoare la momentul lansării Apelului de selecție de către GAL?</w:t>
            </w:r>
          </w:p>
        </w:tc>
        <w:tc>
          <w:tcPr>
            <w:tcW w:w="745"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DD7661" w:rsidRPr="00DC146A" w:rsidRDefault="00DD7661" w:rsidP="00DD7661">
            <w:pPr>
              <w:spacing w:after="0" w:line="240" w:lineRule="auto"/>
              <w:jc w:val="center"/>
              <w:rPr>
                <w:rFonts w:asciiTheme="minorHAnsi" w:eastAsia="Times New Roman" w:hAnsiTheme="minorHAnsi" w:cstheme="minorHAnsi"/>
                <w:b/>
                <w:i/>
              </w:rPr>
            </w:pPr>
            <w:r w:rsidRPr="00DC146A">
              <w:rPr>
                <w:rFonts w:asciiTheme="minorHAnsi" w:eastAsia="Times New Roman" w:hAnsiTheme="minorHAnsi" w:cstheme="minorHAnsi"/>
                <w:b/>
                <w:i/>
              </w:rPr>
              <w:t>Nu este cazul</w:t>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DC146A">
              <w:rPr>
                <w:rFonts w:asciiTheme="minorHAnsi" w:eastAsia="Times New Roman" w:hAnsiTheme="minorHAnsi" w:cstheme="minorHAnsi"/>
                <w:b/>
                <w:noProof/>
                <w:lang w:eastAsia="ro-RO"/>
              </w:rPr>
              <w:sym w:font="Wingdings" w:char="F06F"/>
            </w:r>
          </w:p>
        </w:tc>
      </w:tr>
      <w:tr w:rsidR="00DD7661" w:rsidRPr="0096546F" w:rsidTr="00DD7661">
        <w:trPr>
          <w:trHeight w:val="584"/>
        </w:trPr>
        <w:tc>
          <w:tcPr>
            <w:tcW w:w="709" w:type="dxa"/>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2</w:t>
            </w:r>
          </w:p>
        </w:tc>
        <w:tc>
          <w:tcPr>
            <w:tcW w:w="5975" w:type="dxa"/>
            <w:shd w:val="clear" w:color="auto" w:fill="auto"/>
          </w:tcPr>
          <w:p w:rsidR="00DD7661" w:rsidRPr="0096546F" w:rsidRDefault="00DD7661" w:rsidP="00DD7661">
            <w:pPr>
              <w:pStyle w:val="ListParagraph"/>
              <w:tabs>
                <w:tab w:val="left" w:pos="270"/>
              </w:tabs>
              <w:spacing w:after="0" w:line="240" w:lineRule="auto"/>
              <w:ind w:left="0"/>
              <w:jc w:val="both"/>
              <w:rPr>
                <w:rFonts w:asciiTheme="minorHAnsi" w:hAnsiTheme="minorHAnsi" w:cstheme="minorHAnsi"/>
              </w:rPr>
            </w:pPr>
            <w:r w:rsidRPr="0096546F">
              <w:rPr>
                <w:rFonts w:asciiTheme="minorHAnsi" w:eastAsia="Times New Roman" w:hAnsiTheme="minorHAnsi" w:cstheme="minorHAnsi"/>
              </w:rPr>
              <w:t>Proiectul respectă cerințele menționate în Apelul de selecție?</w:t>
            </w:r>
          </w:p>
        </w:tc>
        <w:tc>
          <w:tcPr>
            <w:tcW w:w="745"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r>
      <w:tr w:rsidR="00DD7661" w:rsidRPr="0096546F" w:rsidTr="00DD7661">
        <w:trPr>
          <w:trHeight w:val="584"/>
        </w:trPr>
        <w:tc>
          <w:tcPr>
            <w:tcW w:w="709" w:type="dxa"/>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3</w:t>
            </w:r>
          </w:p>
        </w:tc>
        <w:tc>
          <w:tcPr>
            <w:tcW w:w="5975" w:type="dxa"/>
            <w:shd w:val="clear" w:color="auto" w:fill="auto"/>
          </w:tcPr>
          <w:p w:rsidR="00DD7661" w:rsidRPr="0096546F" w:rsidRDefault="00DD7661" w:rsidP="00DD7661">
            <w:pPr>
              <w:pStyle w:val="ListParagraph"/>
              <w:tabs>
                <w:tab w:val="left" w:pos="270"/>
              </w:tabs>
              <w:spacing w:after="0" w:line="240" w:lineRule="auto"/>
              <w:ind w:left="0"/>
              <w:jc w:val="both"/>
              <w:rPr>
                <w:rFonts w:asciiTheme="minorHAnsi" w:hAnsiTheme="minorHAnsi" w:cstheme="minorHAnsi"/>
              </w:rPr>
            </w:pPr>
            <w:r w:rsidRPr="0096546F">
              <w:rPr>
                <w:rFonts w:asciiTheme="minorHAnsi" w:eastAsia="Times New Roman" w:hAnsiTheme="minorHAnsi" w:cstheme="minorHAnsi"/>
              </w:rPr>
              <w:t>Valoarea finanțării nerambursabile este de maximum 200.000 euro?</w:t>
            </w:r>
          </w:p>
        </w:tc>
        <w:tc>
          <w:tcPr>
            <w:tcW w:w="745"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r>
      <w:tr w:rsidR="00DD7661" w:rsidRPr="0096546F" w:rsidTr="00DD7661">
        <w:trPr>
          <w:trHeight w:val="584"/>
        </w:trPr>
        <w:tc>
          <w:tcPr>
            <w:tcW w:w="709" w:type="dxa"/>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4</w:t>
            </w:r>
          </w:p>
          <w:p w:rsidR="00DD7661" w:rsidRPr="0096546F" w:rsidRDefault="00DD7661" w:rsidP="00DD7661">
            <w:pPr>
              <w:spacing w:after="0" w:line="240" w:lineRule="auto"/>
              <w:jc w:val="center"/>
              <w:rPr>
                <w:rFonts w:asciiTheme="minorHAnsi" w:eastAsia="Times New Roman" w:hAnsiTheme="minorHAnsi" w:cstheme="minorHAnsi"/>
                <w:b/>
                <w:bCs/>
                <w:noProof/>
                <w:lang w:eastAsia="ro-RO"/>
              </w:rPr>
            </w:pPr>
          </w:p>
        </w:tc>
        <w:tc>
          <w:tcPr>
            <w:tcW w:w="5975" w:type="dxa"/>
            <w:shd w:val="clear" w:color="auto" w:fill="auto"/>
          </w:tcPr>
          <w:p w:rsidR="00DD7661" w:rsidRPr="0096546F" w:rsidRDefault="00DD7661" w:rsidP="00DD7661">
            <w:pPr>
              <w:spacing w:after="0"/>
              <w:jc w:val="both"/>
              <w:rPr>
                <w:rFonts w:asciiTheme="minorHAnsi" w:eastAsia="Times New Roman" w:hAnsiTheme="minorHAnsi" w:cstheme="minorHAnsi"/>
                <w:b/>
                <w:noProof/>
                <w:lang w:eastAsia="ro-RO"/>
              </w:rPr>
            </w:pPr>
            <w:r w:rsidRPr="0096546F">
              <w:rPr>
                <w:rFonts w:asciiTheme="minorHAnsi" w:eastAsia="Times New Roman" w:hAnsiTheme="minorHAnsi" w:cstheme="minorHAnsi"/>
              </w:rPr>
              <w:t>Localizarea proiectului de investiții este în spațiul LEADER acoperit de Grupul de Acțiune Locală care a selectat proiectul, așa cum este definit în fișa măsurii 19 din cadrul PNDR 2014 – 2020 și în Cap. 8.1 al PNDR 2014 – 2020?</w:t>
            </w:r>
          </w:p>
        </w:tc>
        <w:tc>
          <w:tcPr>
            <w:tcW w:w="745"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i/>
              </w:rPr>
            </w:pPr>
            <w:r w:rsidRPr="0096546F">
              <w:rPr>
                <w:rFonts w:asciiTheme="minorHAnsi" w:eastAsia="Times New Roman" w:hAnsiTheme="minorHAnsi" w:cstheme="minorHAnsi"/>
                <w:b/>
                <w:i/>
              </w:rPr>
              <w:t>Nu este cazul</w:t>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tc>
      </w:tr>
      <w:tr w:rsidR="00DD7661" w:rsidRPr="0096546F" w:rsidTr="00DD7661">
        <w:trPr>
          <w:trHeight w:val="584"/>
        </w:trPr>
        <w:tc>
          <w:tcPr>
            <w:tcW w:w="709" w:type="dxa"/>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5</w:t>
            </w:r>
          </w:p>
        </w:tc>
        <w:tc>
          <w:tcPr>
            <w:tcW w:w="5975" w:type="dxa"/>
            <w:shd w:val="clear" w:color="auto" w:fill="auto"/>
          </w:tcPr>
          <w:p w:rsidR="00DD7661" w:rsidRPr="0096546F" w:rsidRDefault="00DD7661" w:rsidP="00DD7661">
            <w:pPr>
              <w:pStyle w:val="ListParagraph"/>
              <w:tabs>
                <w:tab w:val="left" w:pos="270"/>
              </w:tabs>
              <w:spacing w:after="0" w:line="240" w:lineRule="auto"/>
              <w:ind w:left="0"/>
              <w:jc w:val="both"/>
              <w:rPr>
                <w:rFonts w:asciiTheme="minorHAnsi" w:hAnsiTheme="minorHAnsi" w:cstheme="minorHAnsi"/>
              </w:rPr>
            </w:pPr>
            <w:r w:rsidRPr="0096546F">
              <w:rPr>
                <w:rFonts w:asciiTheme="minorHAnsi" w:eastAsia="Times New Roman" w:hAnsiTheme="minorHAnsi" w:cstheme="minorHAnsi"/>
                <w:bCs/>
                <w:kern w:val="32"/>
              </w:rPr>
              <w:t>Proiectul pentru care s-a solicitat finanțare este încadrat corect în măsura în care se regăsesc obiectivele proiectului?</w:t>
            </w:r>
          </w:p>
        </w:tc>
        <w:tc>
          <w:tcPr>
            <w:tcW w:w="745"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r>
      <w:tr w:rsidR="00DD7661" w:rsidRPr="0096546F" w:rsidTr="00DD7661">
        <w:trPr>
          <w:trHeight w:val="584"/>
        </w:trPr>
        <w:tc>
          <w:tcPr>
            <w:tcW w:w="709" w:type="dxa"/>
            <w:shd w:val="clear" w:color="auto" w:fill="auto"/>
          </w:tcPr>
          <w:p w:rsidR="004D09F1" w:rsidRDefault="004D09F1" w:rsidP="00DD7661">
            <w:pPr>
              <w:spacing w:after="0"/>
              <w:jc w:val="center"/>
              <w:rPr>
                <w:rFonts w:asciiTheme="minorHAnsi" w:eastAsia="Times New Roman" w:hAnsiTheme="minorHAnsi" w:cstheme="minorHAnsi"/>
                <w:b/>
                <w:bCs/>
                <w:noProof/>
                <w:lang w:eastAsia="ro-RO"/>
              </w:rPr>
            </w:pPr>
          </w:p>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6</w:t>
            </w:r>
          </w:p>
        </w:tc>
        <w:tc>
          <w:tcPr>
            <w:tcW w:w="5975" w:type="dxa"/>
            <w:shd w:val="clear" w:color="auto" w:fill="auto"/>
          </w:tcPr>
          <w:p w:rsidR="004D09F1" w:rsidRPr="002A5A39" w:rsidRDefault="004D09F1" w:rsidP="004D09F1">
            <w:pPr>
              <w:pStyle w:val="ListParagraph"/>
              <w:tabs>
                <w:tab w:val="left" w:pos="270"/>
              </w:tabs>
              <w:spacing w:before="120" w:after="120" w:line="240" w:lineRule="auto"/>
              <w:ind w:left="0"/>
              <w:jc w:val="both"/>
              <w:rPr>
                <w:rFonts w:asciiTheme="minorHAnsi" w:hAnsiTheme="minorHAnsi" w:cstheme="minorHAnsi"/>
              </w:rPr>
            </w:pPr>
            <w:r w:rsidRPr="0096546F">
              <w:rPr>
                <w:rFonts w:asciiTheme="minorHAnsi" w:eastAsia="Times New Roman" w:hAnsiTheme="minorHAnsi" w:cstheme="minorHAnsi"/>
              </w:rPr>
              <w:t>Obiectivele și tipul de serviciu/investiție prezentate în Cererea de finanțare se încadrează în fișa măsurii din SDL</w:t>
            </w:r>
            <w:r>
              <w:rPr>
                <w:sz w:val="24"/>
              </w:rPr>
              <w:t xml:space="preserve"> </w:t>
            </w:r>
            <w:r w:rsidRPr="002A5A39">
              <w:rPr>
                <w:rFonts w:asciiTheme="minorHAnsi" w:hAnsiTheme="minorHAnsi" w:cstheme="minorHAnsi"/>
              </w:rPr>
              <w:t>și respectă cel puțin condițiile generale de eligibilitate prevăzute în cap. 8.1 din PNDR 2014-2020, Reg. (UE) nr. 1305/2013, Reg. (UE) nr. 1303/2013, precum și legislația națională specifică?</w:t>
            </w:r>
          </w:p>
          <w:p w:rsidR="002A5A39" w:rsidRPr="0096546F" w:rsidRDefault="002A5A39" w:rsidP="004D09F1">
            <w:pPr>
              <w:pStyle w:val="ListParagraph"/>
              <w:tabs>
                <w:tab w:val="left" w:pos="270"/>
              </w:tabs>
              <w:spacing w:before="120" w:after="120" w:line="240" w:lineRule="auto"/>
              <w:ind w:left="0"/>
              <w:rPr>
                <w:rFonts w:asciiTheme="minorHAnsi" w:hAnsiTheme="minorHAnsi" w:cstheme="minorHAnsi"/>
              </w:rPr>
            </w:pPr>
          </w:p>
        </w:tc>
        <w:tc>
          <w:tcPr>
            <w:tcW w:w="745" w:type="dxa"/>
            <w:shd w:val="clear" w:color="auto" w:fill="auto"/>
          </w:tcPr>
          <w:p w:rsidR="002A5A39" w:rsidRDefault="002A5A39" w:rsidP="00DD7661">
            <w:pPr>
              <w:spacing w:after="0" w:line="240" w:lineRule="auto"/>
              <w:jc w:val="center"/>
              <w:rPr>
                <w:rFonts w:asciiTheme="minorHAnsi" w:eastAsia="Times New Roman" w:hAnsiTheme="minorHAnsi" w:cstheme="minorHAnsi"/>
                <w:b/>
                <w:noProof/>
                <w:lang w:eastAsia="ro-RO"/>
              </w:rPr>
            </w:pP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2A5A39" w:rsidRDefault="002A5A39" w:rsidP="00DD7661">
            <w:pPr>
              <w:spacing w:after="0" w:line="240" w:lineRule="auto"/>
              <w:jc w:val="center"/>
              <w:rPr>
                <w:rFonts w:asciiTheme="minorHAnsi" w:eastAsia="Times New Roman" w:hAnsiTheme="minorHAnsi" w:cstheme="minorHAnsi"/>
                <w:b/>
                <w:noProof/>
                <w:lang w:eastAsia="ro-RO"/>
              </w:rPr>
            </w:pP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2A5A39" w:rsidRDefault="002A5A39" w:rsidP="00DD7661">
            <w:pPr>
              <w:spacing w:after="0" w:line="240" w:lineRule="auto"/>
              <w:jc w:val="center"/>
              <w:rPr>
                <w:rFonts w:asciiTheme="minorHAnsi" w:eastAsia="Times New Roman" w:hAnsiTheme="minorHAnsi" w:cstheme="minorHAnsi"/>
                <w:b/>
                <w:i/>
              </w:rPr>
            </w:pP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r>
      <w:tr w:rsidR="00DD7661" w:rsidRPr="0096546F" w:rsidTr="00DD7661">
        <w:trPr>
          <w:trHeight w:val="584"/>
        </w:trPr>
        <w:tc>
          <w:tcPr>
            <w:tcW w:w="709" w:type="dxa"/>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7</w:t>
            </w:r>
          </w:p>
        </w:tc>
        <w:tc>
          <w:tcPr>
            <w:tcW w:w="5975" w:type="dxa"/>
            <w:shd w:val="clear" w:color="auto" w:fill="auto"/>
          </w:tcPr>
          <w:p w:rsidR="00DD7661" w:rsidRPr="0096546F" w:rsidRDefault="00DD7661" w:rsidP="00DD7661">
            <w:pPr>
              <w:pStyle w:val="ListParagraph"/>
              <w:tabs>
                <w:tab w:val="left" w:pos="270"/>
              </w:tabs>
              <w:spacing w:after="0" w:line="240" w:lineRule="auto"/>
              <w:ind w:left="0"/>
              <w:jc w:val="both"/>
              <w:rPr>
                <w:rFonts w:asciiTheme="minorHAnsi" w:hAnsiTheme="minorHAnsi" w:cstheme="minorHAnsi"/>
              </w:rPr>
            </w:pPr>
            <w:r w:rsidRPr="0096546F">
              <w:rPr>
                <w:rFonts w:asciiTheme="minorHAnsi" w:eastAsia="Times New Roman" w:hAnsiTheme="minorHAnsi" w:cstheme="minorHAnsi"/>
              </w:rPr>
              <w:t xml:space="preserve">Domeniul de intervențieîn care a fost încadrat proiectul, prezentat în Cererea de finanțare, corespunde Domeniului de intervenție prezentat în SDL, în cadrul măsurii respective?  </w:t>
            </w:r>
          </w:p>
        </w:tc>
        <w:tc>
          <w:tcPr>
            <w:tcW w:w="745"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r>
      <w:tr w:rsidR="00DD7661" w:rsidRPr="0096546F" w:rsidTr="00DD7661">
        <w:trPr>
          <w:trHeight w:val="584"/>
        </w:trPr>
        <w:tc>
          <w:tcPr>
            <w:tcW w:w="709" w:type="dxa"/>
            <w:shd w:val="clear" w:color="auto" w:fill="auto"/>
          </w:tcPr>
          <w:p w:rsidR="00DD7661" w:rsidRPr="0096546F" w:rsidRDefault="00DD7661" w:rsidP="00DD7661">
            <w:pPr>
              <w:spacing w:after="0"/>
              <w:jc w:val="center"/>
              <w:rPr>
                <w:rFonts w:asciiTheme="minorHAnsi" w:eastAsia="Times New Roman" w:hAnsiTheme="minorHAnsi" w:cstheme="minorHAnsi"/>
                <w:b/>
                <w:bCs/>
                <w:noProof/>
                <w:lang w:eastAsia="ro-RO"/>
              </w:rPr>
            </w:pPr>
            <w:r w:rsidRPr="0096546F">
              <w:rPr>
                <w:rFonts w:asciiTheme="minorHAnsi" w:eastAsia="Times New Roman" w:hAnsiTheme="minorHAnsi" w:cstheme="minorHAnsi"/>
                <w:b/>
                <w:bCs/>
                <w:noProof/>
                <w:lang w:eastAsia="ro-RO"/>
              </w:rPr>
              <w:t>8</w:t>
            </w:r>
          </w:p>
        </w:tc>
        <w:tc>
          <w:tcPr>
            <w:tcW w:w="5975" w:type="dxa"/>
            <w:shd w:val="clear" w:color="auto" w:fill="auto"/>
          </w:tcPr>
          <w:p w:rsidR="00DD7661" w:rsidRPr="0096546F" w:rsidRDefault="00DD7661" w:rsidP="00DD7661">
            <w:pPr>
              <w:pStyle w:val="ListParagraph"/>
              <w:tabs>
                <w:tab w:val="left" w:pos="270"/>
              </w:tabs>
              <w:spacing w:after="0" w:line="240" w:lineRule="auto"/>
              <w:ind w:left="0"/>
              <w:jc w:val="both"/>
              <w:rPr>
                <w:rFonts w:asciiTheme="minorHAnsi" w:hAnsiTheme="minorHAnsi" w:cstheme="minorHAnsi"/>
              </w:rPr>
            </w:pPr>
            <w:r w:rsidRPr="0096546F">
              <w:rPr>
                <w:rFonts w:asciiTheme="minorHAnsi" w:hAnsiTheme="minorHAnsi" w:cstheme="minorHAnsi"/>
              </w:rPr>
              <w:t>Indicatorii de monitorizare specifici domeniului de intervenție pe care este încadrat proiectul, inclusiv cei specifici teritoriului (dacă este cazul), prevăzuţi în fișa tehnică a măsurii din SDL, sunt completaţi de către solicitant?</w:t>
            </w:r>
          </w:p>
        </w:tc>
        <w:tc>
          <w:tcPr>
            <w:tcW w:w="745"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797" w:type="dxa"/>
            <w:shd w:val="clear" w:color="auto" w:fill="auto"/>
          </w:tcPr>
          <w:p w:rsidR="00DD7661" w:rsidRPr="0096546F" w:rsidRDefault="00DD7661" w:rsidP="00DD7661">
            <w:pPr>
              <w:spacing w:after="0" w:line="240" w:lineRule="auto"/>
              <w:jc w:val="center"/>
              <w:rPr>
                <w:rFonts w:asciiTheme="minorHAnsi" w:eastAsia="Times New Roman" w:hAnsiTheme="minorHAnsi" w:cstheme="minorHAnsi"/>
                <w:b/>
                <w:noProof/>
                <w:lang w:eastAsia="ro-RO"/>
              </w:rPr>
            </w:pPr>
            <w:r w:rsidRPr="0096546F">
              <w:rPr>
                <w:rFonts w:asciiTheme="minorHAnsi" w:eastAsia="Times New Roman" w:hAnsiTheme="minorHAnsi" w:cstheme="minorHAnsi"/>
                <w:b/>
                <w:noProof/>
                <w:lang w:eastAsia="ro-RO"/>
              </w:rPr>
              <w:sym w:font="Wingdings" w:char="F06F"/>
            </w:r>
          </w:p>
          <w:p w:rsidR="00DD7661" w:rsidRPr="0096546F" w:rsidRDefault="00DD7661" w:rsidP="00DD7661">
            <w:pPr>
              <w:spacing w:after="0" w:line="240" w:lineRule="auto"/>
              <w:jc w:val="center"/>
              <w:rPr>
                <w:rFonts w:asciiTheme="minorHAnsi" w:eastAsia="Times New Roman" w:hAnsiTheme="minorHAnsi" w:cstheme="minorHAnsi"/>
                <w:b/>
                <w:noProof/>
                <w:lang w:eastAsia="ro-RO"/>
              </w:rPr>
            </w:pPr>
          </w:p>
        </w:tc>
        <w:tc>
          <w:tcPr>
            <w:tcW w:w="2362" w:type="dxa"/>
            <w:shd w:val="clear" w:color="auto" w:fill="auto"/>
          </w:tcPr>
          <w:p w:rsidR="00DD7661" w:rsidRPr="00DC146A" w:rsidRDefault="002A5A39" w:rsidP="00DC146A">
            <w:pPr>
              <w:spacing w:after="0" w:line="240" w:lineRule="auto"/>
              <w:jc w:val="center"/>
              <w:rPr>
                <w:b/>
                <w:i/>
                <w:sz w:val="24"/>
              </w:rPr>
            </w:pPr>
            <w:r w:rsidRPr="002D2CD1">
              <w:rPr>
                <w:b/>
                <w:i/>
                <w:sz w:val="24"/>
              </w:rPr>
              <w:t>DA cu diferențe</w:t>
            </w:r>
            <w:r w:rsidRPr="002D2CD1">
              <w:rPr>
                <w:i/>
                <w:sz w:val="24"/>
              </w:rPr>
              <w:sym w:font="Wingdings" w:char="F06F"/>
            </w:r>
          </w:p>
        </w:tc>
      </w:tr>
    </w:tbl>
    <w:p w:rsidR="00DD7661" w:rsidRDefault="00DD7661" w:rsidP="00DD7661">
      <w:pPr>
        <w:overflowPunct w:val="0"/>
        <w:autoSpaceDE w:val="0"/>
        <w:autoSpaceDN w:val="0"/>
        <w:adjustRightInd w:val="0"/>
        <w:spacing w:after="0" w:line="240" w:lineRule="auto"/>
        <w:textAlignment w:val="baseline"/>
        <w:rPr>
          <w:rFonts w:asciiTheme="minorHAnsi" w:hAnsiTheme="minorHAnsi" w:cstheme="minorHAnsi"/>
          <w:b/>
          <w:lang w:eastAsia="ro-RO"/>
        </w:rPr>
      </w:pPr>
    </w:p>
    <w:tbl>
      <w:tblPr>
        <w:tblW w:w="0" w:type="auto"/>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1384"/>
        <w:gridCol w:w="3686"/>
        <w:gridCol w:w="2409"/>
        <w:gridCol w:w="1418"/>
        <w:gridCol w:w="1786"/>
      </w:tblGrid>
      <w:tr w:rsidR="00DD7661" w:rsidRPr="0096546F" w:rsidTr="00DD7661">
        <w:tc>
          <w:tcPr>
            <w:tcW w:w="7479" w:type="dxa"/>
            <w:gridSpan w:val="3"/>
            <w:tcBorders>
              <w:bottom w:val="single" w:sz="12" w:space="0" w:color="FFD966"/>
            </w:tcBorders>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INDICATORI DE MONITORIZARE</w:t>
            </w:r>
          </w:p>
          <w:p w:rsidR="00DD7661" w:rsidRPr="0096546F" w:rsidRDefault="00DD7661" w:rsidP="00DD7661">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Măsura M4/6B INFRASTRUCTURĂ ȘI SERVICII DE BAZĂ,</w:t>
            </w:r>
          </w:p>
          <w:p w:rsidR="00DD7661" w:rsidRPr="0096546F" w:rsidRDefault="00DD7661" w:rsidP="00DD7661">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PATRIMONIU LOCAL</w:t>
            </w:r>
          </w:p>
        </w:tc>
        <w:tc>
          <w:tcPr>
            <w:tcW w:w="1418" w:type="dxa"/>
            <w:tcBorders>
              <w:bottom w:val="single" w:sz="12" w:space="0" w:color="FFD966"/>
            </w:tcBorders>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Copmletați de către beneficiar</w:t>
            </w:r>
          </w:p>
        </w:tc>
        <w:tc>
          <w:tcPr>
            <w:tcW w:w="1786" w:type="dxa"/>
            <w:tcBorders>
              <w:bottom w:val="single" w:sz="12" w:space="0" w:color="FFD966"/>
            </w:tcBorders>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 xml:space="preserve">Copmletați de către Experții verificatorii </w:t>
            </w:r>
          </w:p>
        </w:tc>
      </w:tr>
      <w:tr w:rsidR="00DD7661" w:rsidRPr="0096546F" w:rsidTr="00DD7661">
        <w:tc>
          <w:tcPr>
            <w:tcW w:w="1384" w:type="dxa"/>
            <w:vMerge w:val="restart"/>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1. Tipul de beneficiar</w:t>
            </w:r>
          </w:p>
        </w:tc>
        <w:tc>
          <w:tcPr>
            <w:tcW w:w="6095" w:type="dxa"/>
            <w:gridSpan w:val="2"/>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ONG</w:t>
            </w:r>
          </w:p>
        </w:tc>
        <w:tc>
          <w:tcPr>
            <w:tcW w:w="1418"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r>
      <w:tr w:rsidR="00DD7661" w:rsidRPr="0096546F" w:rsidTr="00DD7661">
        <w:tc>
          <w:tcPr>
            <w:tcW w:w="1384" w:type="dxa"/>
            <w:vMerge/>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b/>
                <w:bCs/>
              </w:rPr>
            </w:pPr>
          </w:p>
        </w:tc>
        <w:tc>
          <w:tcPr>
            <w:tcW w:w="6095" w:type="dxa"/>
            <w:gridSpan w:val="2"/>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GAL</w:t>
            </w:r>
          </w:p>
        </w:tc>
        <w:tc>
          <w:tcPr>
            <w:tcW w:w="1418"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r>
      <w:tr w:rsidR="00DD7661" w:rsidRPr="0096546F" w:rsidTr="00DD7661">
        <w:tc>
          <w:tcPr>
            <w:tcW w:w="1384" w:type="dxa"/>
            <w:vMerge/>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b/>
                <w:bCs/>
              </w:rPr>
            </w:pPr>
          </w:p>
        </w:tc>
        <w:tc>
          <w:tcPr>
            <w:tcW w:w="6095" w:type="dxa"/>
            <w:gridSpan w:val="2"/>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Sector public</w:t>
            </w:r>
          </w:p>
        </w:tc>
        <w:tc>
          <w:tcPr>
            <w:tcW w:w="1418"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r>
      <w:tr w:rsidR="00DD7661" w:rsidRPr="0096546F" w:rsidTr="00DD7661">
        <w:tc>
          <w:tcPr>
            <w:tcW w:w="1384" w:type="dxa"/>
            <w:vMerge/>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b/>
                <w:bCs/>
              </w:rPr>
            </w:pPr>
          </w:p>
        </w:tc>
        <w:tc>
          <w:tcPr>
            <w:tcW w:w="6095" w:type="dxa"/>
            <w:gridSpan w:val="2"/>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IMM</w:t>
            </w:r>
          </w:p>
        </w:tc>
        <w:tc>
          <w:tcPr>
            <w:tcW w:w="1418"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r>
      <w:tr w:rsidR="00DD7661" w:rsidRPr="0096546F" w:rsidTr="00DD7661">
        <w:tc>
          <w:tcPr>
            <w:tcW w:w="1384" w:type="dxa"/>
            <w:vMerge/>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b/>
                <w:bCs/>
              </w:rPr>
            </w:pPr>
          </w:p>
        </w:tc>
        <w:tc>
          <w:tcPr>
            <w:tcW w:w="6095" w:type="dxa"/>
            <w:gridSpan w:val="2"/>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Alte tipuri</w:t>
            </w:r>
          </w:p>
        </w:tc>
        <w:tc>
          <w:tcPr>
            <w:tcW w:w="1418"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r>
      <w:tr w:rsidR="00DD7661" w:rsidRPr="0096546F" w:rsidTr="00DD7661">
        <w:trPr>
          <w:trHeight w:val="547"/>
        </w:trPr>
        <w:tc>
          <w:tcPr>
            <w:tcW w:w="1384" w:type="dxa"/>
            <w:vMerge w:val="restart"/>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2. Tipul sprijinului</w:t>
            </w:r>
          </w:p>
        </w:tc>
        <w:tc>
          <w:tcPr>
            <w:tcW w:w="6095" w:type="dxa"/>
            <w:gridSpan w:val="2"/>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Înființarea/dotarea de centre pentru servicii sociale fără cazare, conform Anexei 1 la HG 867/2015</w:t>
            </w:r>
          </w:p>
        </w:tc>
        <w:tc>
          <w:tcPr>
            <w:tcW w:w="1418"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r>
      <w:tr w:rsidR="00DD7661" w:rsidRPr="0096546F" w:rsidTr="00DD7661">
        <w:trPr>
          <w:trHeight w:val="547"/>
        </w:trPr>
        <w:tc>
          <w:tcPr>
            <w:tcW w:w="1384" w:type="dxa"/>
            <w:vMerge/>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p>
        </w:tc>
        <w:tc>
          <w:tcPr>
            <w:tcW w:w="6095" w:type="dxa"/>
            <w:gridSpan w:val="2"/>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r w:rsidRPr="0096546F">
              <w:rPr>
                <w:rFonts w:asciiTheme="minorHAnsi" w:eastAsia="TrebuchetMS" w:hAnsiTheme="minorHAnsi" w:cstheme="minorHAnsi"/>
              </w:rPr>
              <w:t>Investiţii în extinderea şi modernizarea facilităţilor care furnizează servicii sociale</w:t>
            </w:r>
          </w:p>
        </w:tc>
        <w:tc>
          <w:tcPr>
            <w:tcW w:w="1418"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r>
      <w:tr w:rsidR="00DD7661" w:rsidRPr="0096546F" w:rsidTr="00DD7661">
        <w:trPr>
          <w:trHeight w:val="342"/>
        </w:trPr>
        <w:tc>
          <w:tcPr>
            <w:tcW w:w="1384" w:type="dxa"/>
            <w:vMerge/>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p>
        </w:tc>
        <w:tc>
          <w:tcPr>
            <w:tcW w:w="6095" w:type="dxa"/>
            <w:gridSpan w:val="2"/>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r w:rsidRPr="0096546F">
              <w:rPr>
                <w:rFonts w:asciiTheme="minorHAnsi" w:eastAsia="TrebuchetMS" w:hAnsiTheme="minorHAnsi" w:cstheme="minorHAnsi"/>
              </w:rPr>
              <w:t>Investiţii în proiecte de inovaţie de furnizare a serviciilor legate de îmbătrânirea activă</w:t>
            </w:r>
          </w:p>
        </w:tc>
        <w:tc>
          <w:tcPr>
            <w:tcW w:w="1418"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r>
      <w:tr w:rsidR="00DD7661" w:rsidRPr="0096546F" w:rsidTr="00DD7661">
        <w:trPr>
          <w:trHeight w:val="198"/>
        </w:trPr>
        <w:tc>
          <w:tcPr>
            <w:tcW w:w="1384" w:type="dxa"/>
            <w:vMerge/>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p>
        </w:tc>
        <w:tc>
          <w:tcPr>
            <w:tcW w:w="6095" w:type="dxa"/>
            <w:gridSpan w:val="2"/>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Investiții în crearea, îmbunătățirea sau extinderea infrastructurii la scară mică</w:t>
            </w:r>
          </w:p>
        </w:tc>
        <w:tc>
          <w:tcPr>
            <w:tcW w:w="1418"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r>
      <w:tr w:rsidR="00DD7661" w:rsidRPr="0096546F" w:rsidTr="00DD7661">
        <w:trPr>
          <w:trHeight w:val="198"/>
        </w:trPr>
        <w:tc>
          <w:tcPr>
            <w:tcW w:w="1384" w:type="dxa"/>
            <w:vMerge/>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p>
        </w:tc>
        <w:tc>
          <w:tcPr>
            <w:tcW w:w="6095" w:type="dxa"/>
            <w:gridSpan w:val="2"/>
            <w:shd w:val="clear" w:color="auto" w:fill="auto"/>
          </w:tcPr>
          <w:p w:rsidR="00DD7661" w:rsidRPr="0096546F" w:rsidRDefault="00DD7661" w:rsidP="00DD7661">
            <w:pPr>
              <w:spacing w:after="0" w:line="240" w:lineRule="auto"/>
              <w:jc w:val="both"/>
              <w:rPr>
                <w:rFonts w:asciiTheme="minorHAnsi" w:eastAsia="TrebuchetMS" w:hAnsiTheme="minorHAnsi" w:cstheme="minorHAnsi"/>
              </w:rPr>
            </w:pPr>
            <w:r w:rsidRPr="0096546F">
              <w:rPr>
                <w:rFonts w:asciiTheme="minorHAnsi" w:eastAsia="TrebuchetMS" w:hAnsiTheme="minorHAnsi" w:cstheme="minorHAnsi"/>
              </w:rPr>
              <w:t>Investiţii în stabilirea, îmbunătăţirea sau extinderea serviciilor de bază locale, inclusiv recreaţie şi cultură şi a infrastructurii aferente</w:t>
            </w:r>
          </w:p>
          <w:p w:rsidR="00DD7661" w:rsidRPr="0096546F" w:rsidRDefault="00DD7661" w:rsidP="00DD7661">
            <w:pPr>
              <w:autoSpaceDE w:val="0"/>
              <w:autoSpaceDN w:val="0"/>
              <w:adjustRightInd w:val="0"/>
              <w:spacing w:after="0" w:line="240" w:lineRule="auto"/>
              <w:rPr>
                <w:rFonts w:asciiTheme="minorHAnsi" w:hAnsiTheme="minorHAnsi" w:cstheme="minorHAnsi"/>
              </w:rPr>
            </w:pPr>
            <w:r w:rsidRPr="0096546F">
              <w:rPr>
                <w:rFonts w:asciiTheme="minorHAnsi" w:hAnsiTheme="minorHAnsi" w:cstheme="minorHAnsi"/>
              </w:rPr>
              <w:t>Investiţii pentru a fi utilizate de către public în infrastructură recreaţională, informaţii turistice şi infrastructură turistică de scară mică</w:t>
            </w:r>
          </w:p>
        </w:tc>
        <w:tc>
          <w:tcPr>
            <w:tcW w:w="1418"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r>
      <w:tr w:rsidR="00DD7661" w:rsidRPr="0096546F" w:rsidTr="00DD7661">
        <w:trPr>
          <w:trHeight w:val="198"/>
        </w:trPr>
        <w:tc>
          <w:tcPr>
            <w:tcW w:w="1384" w:type="dxa"/>
            <w:vMerge/>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p>
        </w:tc>
        <w:tc>
          <w:tcPr>
            <w:tcW w:w="6095" w:type="dxa"/>
            <w:gridSpan w:val="2"/>
            <w:shd w:val="clear" w:color="auto" w:fill="auto"/>
          </w:tcPr>
          <w:p w:rsidR="00DD7661" w:rsidRPr="0096546F" w:rsidRDefault="00DD7661" w:rsidP="00DD7661">
            <w:pPr>
              <w:widowControl w:val="0"/>
              <w:tabs>
                <w:tab w:val="left" w:pos="689"/>
              </w:tabs>
              <w:spacing w:after="0"/>
              <w:jc w:val="both"/>
              <w:rPr>
                <w:rFonts w:asciiTheme="minorHAnsi" w:eastAsia="Courier New" w:hAnsiTheme="minorHAnsi" w:cstheme="minorHAnsi"/>
              </w:rPr>
            </w:pPr>
            <w:r w:rsidRPr="0096546F">
              <w:rPr>
                <w:rFonts w:asciiTheme="minorHAnsi" w:eastAsia="Courier New" w:hAnsiTheme="minorHAnsi" w:cstheme="minorHAnsi"/>
              </w:rPr>
              <w:t>Studii şi investiţii asociate cu întreţinerea, restaurarea şi îmbunătăţirea patrimoniului cultural şi natural a satelor, peisajelor rurale</w:t>
            </w:r>
          </w:p>
        </w:tc>
        <w:tc>
          <w:tcPr>
            <w:tcW w:w="1418"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r>
      <w:tr w:rsidR="00DD7661" w:rsidRPr="0096546F" w:rsidTr="00DD7661">
        <w:trPr>
          <w:trHeight w:val="198"/>
        </w:trPr>
        <w:tc>
          <w:tcPr>
            <w:tcW w:w="7479" w:type="dxa"/>
            <w:gridSpan w:val="3"/>
            <w:shd w:val="clear" w:color="auto" w:fill="auto"/>
          </w:tcPr>
          <w:p w:rsidR="00DD7661" w:rsidRPr="0096546F" w:rsidRDefault="00DD7661" w:rsidP="00DD7661">
            <w:pPr>
              <w:widowControl w:val="0"/>
              <w:tabs>
                <w:tab w:val="left" w:pos="689"/>
              </w:tabs>
              <w:spacing w:after="0"/>
              <w:jc w:val="both"/>
              <w:rPr>
                <w:rFonts w:asciiTheme="minorHAnsi" w:eastAsia="Courier New" w:hAnsiTheme="minorHAnsi" w:cstheme="minorHAnsi"/>
                <w:b/>
                <w:bCs/>
              </w:rPr>
            </w:pPr>
            <w:r w:rsidRPr="0096546F">
              <w:rPr>
                <w:rFonts w:asciiTheme="minorHAnsi" w:hAnsiTheme="minorHAnsi" w:cstheme="minorHAnsi"/>
                <w:b/>
                <w:bCs/>
              </w:rPr>
              <w:t>3. Total cheltuiala publica realizată</w:t>
            </w:r>
          </w:p>
        </w:tc>
        <w:tc>
          <w:tcPr>
            <w:tcW w:w="1418"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r>
      <w:tr w:rsidR="00DD7661" w:rsidRPr="0096546F" w:rsidTr="00DD7661">
        <w:trPr>
          <w:trHeight w:val="198"/>
        </w:trPr>
        <w:tc>
          <w:tcPr>
            <w:tcW w:w="5070" w:type="dxa"/>
            <w:gridSpan w:val="2"/>
            <w:vMerge w:val="restart"/>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 xml:space="preserve">4. Numărul de locuri de muncă create </w:t>
            </w:r>
          </w:p>
        </w:tc>
        <w:tc>
          <w:tcPr>
            <w:tcW w:w="2409" w:type="dxa"/>
            <w:shd w:val="clear" w:color="auto" w:fill="auto"/>
          </w:tcPr>
          <w:p w:rsidR="00DD7661" w:rsidRPr="0096546F" w:rsidRDefault="00DD7661" w:rsidP="00DD7661">
            <w:pPr>
              <w:widowControl w:val="0"/>
              <w:tabs>
                <w:tab w:val="left" w:pos="689"/>
              </w:tabs>
              <w:spacing w:after="0"/>
              <w:jc w:val="both"/>
              <w:rPr>
                <w:rFonts w:asciiTheme="minorHAnsi" w:eastAsia="Courier New" w:hAnsiTheme="minorHAnsi" w:cstheme="minorHAnsi"/>
              </w:rPr>
            </w:pPr>
            <w:r w:rsidRPr="0096546F">
              <w:rPr>
                <w:rFonts w:asciiTheme="minorHAnsi" w:eastAsia="Courier New" w:hAnsiTheme="minorHAnsi" w:cstheme="minorHAnsi"/>
              </w:rPr>
              <w:t>Bărbați</w:t>
            </w:r>
          </w:p>
        </w:tc>
        <w:tc>
          <w:tcPr>
            <w:tcW w:w="1418"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r>
      <w:tr w:rsidR="00DD7661" w:rsidRPr="0096546F" w:rsidTr="00DD7661">
        <w:trPr>
          <w:trHeight w:val="198"/>
        </w:trPr>
        <w:tc>
          <w:tcPr>
            <w:tcW w:w="5070" w:type="dxa"/>
            <w:gridSpan w:val="2"/>
            <w:vMerge/>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p>
        </w:tc>
        <w:tc>
          <w:tcPr>
            <w:tcW w:w="2409" w:type="dxa"/>
            <w:shd w:val="clear" w:color="auto" w:fill="auto"/>
          </w:tcPr>
          <w:p w:rsidR="00DD7661" w:rsidRPr="0096546F" w:rsidRDefault="00DD7661" w:rsidP="00DD7661">
            <w:pPr>
              <w:widowControl w:val="0"/>
              <w:tabs>
                <w:tab w:val="left" w:pos="689"/>
              </w:tabs>
              <w:spacing w:after="0"/>
              <w:jc w:val="both"/>
              <w:rPr>
                <w:rFonts w:asciiTheme="minorHAnsi" w:eastAsia="Courier New" w:hAnsiTheme="minorHAnsi" w:cstheme="minorHAnsi"/>
              </w:rPr>
            </w:pPr>
            <w:r w:rsidRPr="0096546F">
              <w:rPr>
                <w:rFonts w:asciiTheme="minorHAnsi" w:eastAsia="Courier New" w:hAnsiTheme="minorHAnsi" w:cstheme="minorHAnsi"/>
              </w:rPr>
              <w:t>Femei</w:t>
            </w:r>
          </w:p>
        </w:tc>
        <w:tc>
          <w:tcPr>
            <w:tcW w:w="1418"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jc w:val="center"/>
              <w:rPr>
                <w:rFonts w:asciiTheme="minorHAnsi" w:hAnsiTheme="minorHAnsi" w:cstheme="minorHAnsi"/>
              </w:rPr>
            </w:pPr>
          </w:p>
        </w:tc>
      </w:tr>
      <w:tr w:rsidR="00DD7661" w:rsidRPr="0096546F" w:rsidTr="00DD7661">
        <w:tc>
          <w:tcPr>
            <w:tcW w:w="7479" w:type="dxa"/>
            <w:gridSpan w:val="3"/>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b/>
                <w:bCs/>
              </w:rPr>
            </w:pPr>
            <w:r w:rsidRPr="0096546F">
              <w:rPr>
                <w:rFonts w:asciiTheme="minorHAnsi" w:hAnsiTheme="minorHAnsi" w:cstheme="minorHAnsi"/>
                <w:b/>
                <w:bCs/>
              </w:rPr>
              <w:t>5. Populația netă care beneficiază de servicii/infrastructure îmbunătățite</w:t>
            </w:r>
          </w:p>
        </w:tc>
        <w:tc>
          <w:tcPr>
            <w:tcW w:w="1418"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c>
          <w:tcPr>
            <w:tcW w:w="1786" w:type="dxa"/>
            <w:shd w:val="clear" w:color="auto" w:fill="auto"/>
          </w:tcPr>
          <w:p w:rsidR="00DD7661" w:rsidRPr="0096546F" w:rsidRDefault="00DD7661" w:rsidP="00DD7661">
            <w:pPr>
              <w:autoSpaceDE w:val="0"/>
              <w:autoSpaceDN w:val="0"/>
              <w:adjustRightInd w:val="0"/>
              <w:spacing w:after="0" w:line="240" w:lineRule="auto"/>
              <w:rPr>
                <w:rFonts w:asciiTheme="minorHAnsi" w:hAnsiTheme="minorHAnsi" w:cstheme="minorHAnsi"/>
              </w:rPr>
            </w:pPr>
          </w:p>
        </w:tc>
      </w:tr>
    </w:tbl>
    <w:p w:rsidR="00E81E2C" w:rsidRDefault="00E81E2C" w:rsidP="00117FF0">
      <w:pPr>
        <w:pStyle w:val="Heading2"/>
        <w:spacing w:before="51"/>
        <w:rPr>
          <w:rFonts w:asciiTheme="minorHAnsi" w:hAnsiTheme="minorHAnsi" w:cstheme="minorHAnsi"/>
          <w:u w:val="single" w:color="000000"/>
        </w:rPr>
      </w:pPr>
    </w:p>
    <w:p w:rsidR="00E81E2C" w:rsidRPr="0096546F" w:rsidRDefault="00E81E2C" w:rsidP="00E81E2C">
      <w:pPr>
        <w:pStyle w:val="Heading2"/>
        <w:spacing w:before="51"/>
        <w:ind w:left="217"/>
        <w:rPr>
          <w:rFonts w:asciiTheme="minorHAnsi" w:eastAsia="Calibri" w:hAnsiTheme="minorHAnsi" w:cstheme="minorHAnsi"/>
          <w:b w:val="0"/>
          <w:bCs w:val="0"/>
        </w:rPr>
      </w:pPr>
      <w:r w:rsidRPr="0096546F">
        <w:rPr>
          <w:rFonts w:asciiTheme="minorHAnsi" w:hAnsiTheme="minorHAnsi" w:cstheme="minorHAnsi"/>
          <w:u w:val="single" w:color="000000"/>
        </w:rPr>
        <w:t>Con</w:t>
      </w:r>
      <w:r w:rsidRPr="0096546F">
        <w:rPr>
          <w:rFonts w:asciiTheme="minorHAnsi" w:hAnsiTheme="minorHAnsi" w:cstheme="minorHAnsi"/>
          <w:spacing w:val="-1"/>
          <w:u w:val="single" w:color="000000"/>
        </w:rPr>
        <w:t>clu</w:t>
      </w:r>
      <w:r w:rsidRPr="0096546F">
        <w:rPr>
          <w:rFonts w:asciiTheme="minorHAnsi" w:hAnsiTheme="minorHAnsi" w:cstheme="minorHAnsi"/>
          <w:u w:val="single" w:color="000000"/>
        </w:rPr>
        <w:t>zia</w:t>
      </w:r>
      <w:r w:rsidRPr="0096546F">
        <w:rPr>
          <w:rFonts w:asciiTheme="minorHAnsi" w:hAnsiTheme="minorHAnsi" w:cstheme="minorHAnsi"/>
          <w:spacing w:val="-1"/>
          <w:u w:val="single" w:color="000000"/>
        </w:rPr>
        <w:t xml:space="preserve"> verif</w:t>
      </w:r>
      <w:r w:rsidRPr="0096546F">
        <w:rPr>
          <w:rFonts w:asciiTheme="minorHAnsi" w:hAnsiTheme="minorHAnsi" w:cstheme="minorHAnsi"/>
          <w:u w:val="single" w:color="000000"/>
        </w:rPr>
        <w:t>i</w:t>
      </w:r>
      <w:r w:rsidRPr="0096546F">
        <w:rPr>
          <w:rFonts w:asciiTheme="minorHAnsi" w:hAnsiTheme="minorHAnsi" w:cstheme="minorHAnsi"/>
          <w:spacing w:val="-1"/>
          <w:u w:val="single" w:color="000000"/>
        </w:rPr>
        <w:t>căr</w:t>
      </w:r>
      <w:r w:rsidRPr="0096546F">
        <w:rPr>
          <w:rFonts w:asciiTheme="minorHAnsi" w:hAnsiTheme="minorHAnsi" w:cstheme="minorHAnsi"/>
          <w:u w:val="single" w:color="000000"/>
        </w:rPr>
        <w:t>i</w:t>
      </w:r>
      <w:r w:rsidRPr="0096546F">
        <w:rPr>
          <w:rFonts w:asciiTheme="minorHAnsi" w:hAnsiTheme="minorHAnsi" w:cstheme="minorHAnsi"/>
          <w:spacing w:val="-1"/>
          <w:u w:val="single" w:color="000000"/>
        </w:rPr>
        <w:t>i:</w:t>
      </w:r>
    </w:p>
    <w:p w:rsidR="00E81E2C" w:rsidRPr="0096546F" w:rsidRDefault="00E81E2C" w:rsidP="00E81E2C">
      <w:pPr>
        <w:spacing w:before="2" w:line="292" w:lineRule="exact"/>
        <w:ind w:left="217"/>
        <w:rPr>
          <w:rFonts w:asciiTheme="minorHAnsi" w:hAnsiTheme="minorHAnsi" w:cstheme="minorHAnsi"/>
          <w:sz w:val="24"/>
          <w:szCs w:val="24"/>
        </w:rPr>
      </w:pPr>
      <w:r w:rsidRPr="0096546F">
        <w:rPr>
          <w:rFonts w:asciiTheme="minorHAnsi" w:hAnsiTheme="minorHAnsi" w:cstheme="minorHAnsi"/>
          <w:b/>
          <w:spacing w:val="-1"/>
          <w:sz w:val="24"/>
        </w:rPr>
        <w:t>Proiectul</w:t>
      </w:r>
      <w:r>
        <w:rPr>
          <w:rFonts w:asciiTheme="minorHAnsi" w:hAnsiTheme="minorHAnsi" w:cstheme="minorHAnsi"/>
          <w:b/>
          <w:spacing w:val="-1"/>
          <w:sz w:val="24"/>
        </w:rPr>
        <w:t xml:space="preserve"> </w:t>
      </w:r>
      <w:r w:rsidRPr="0096546F">
        <w:rPr>
          <w:rFonts w:asciiTheme="minorHAnsi" w:hAnsiTheme="minorHAnsi" w:cstheme="minorHAnsi"/>
          <w:b/>
          <w:spacing w:val="-1"/>
          <w:sz w:val="24"/>
        </w:rPr>
        <w:t>este</w:t>
      </w:r>
      <w:r>
        <w:rPr>
          <w:rFonts w:asciiTheme="minorHAnsi" w:hAnsiTheme="minorHAnsi" w:cstheme="minorHAnsi"/>
          <w:b/>
          <w:spacing w:val="-1"/>
          <w:sz w:val="24"/>
        </w:rPr>
        <w:t xml:space="preserve"> </w:t>
      </w:r>
      <w:r w:rsidRPr="0096546F">
        <w:rPr>
          <w:rFonts w:asciiTheme="minorHAnsi" w:hAnsiTheme="minorHAnsi" w:cstheme="minorHAnsi"/>
          <w:b/>
          <w:spacing w:val="-1"/>
          <w:sz w:val="24"/>
        </w:rPr>
        <w:t>încadrat</w:t>
      </w:r>
      <w:r>
        <w:rPr>
          <w:rFonts w:asciiTheme="minorHAnsi" w:hAnsiTheme="minorHAnsi" w:cstheme="minorHAnsi"/>
          <w:b/>
          <w:spacing w:val="-1"/>
          <w:sz w:val="24"/>
        </w:rPr>
        <w:t xml:space="preserve"> </w:t>
      </w:r>
      <w:r w:rsidRPr="0096546F">
        <w:rPr>
          <w:rFonts w:asciiTheme="minorHAnsi" w:hAnsiTheme="minorHAnsi" w:cstheme="minorHAnsi"/>
          <w:b/>
          <w:spacing w:val="-1"/>
          <w:sz w:val="24"/>
        </w:rPr>
        <w:t>corect:</w:t>
      </w:r>
    </w:p>
    <w:p w:rsidR="00E81E2C" w:rsidRPr="0096546F" w:rsidRDefault="00E81E2C" w:rsidP="00E81E2C">
      <w:pPr>
        <w:widowControl w:val="0"/>
        <w:numPr>
          <w:ilvl w:val="0"/>
          <w:numId w:val="11"/>
        </w:numPr>
        <w:tabs>
          <w:tab w:val="left" w:pos="420"/>
        </w:tabs>
        <w:spacing w:after="0" w:line="305" w:lineRule="exact"/>
        <w:ind w:hanging="202"/>
        <w:rPr>
          <w:rFonts w:asciiTheme="minorHAnsi" w:hAnsiTheme="minorHAnsi" w:cstheme="minorHAnsi"/>
          <w:sz w:val="24"/>
          <w:szCs w:val="24"/>
        </w:rPr>
      </w:pPr>
      <w:r w:rsidRPr="0096546F">
        <w:rPr>
          <w:rFonts w:asciiTheme="minorHAnsi" w:hAnsiTheme="minorHAnsi" w:cstheme="minorHAnsi"/>
          <w:b/>
          <w:spacing w:val="-2"/>
          <w:sz w:val="24"/>
        </w:rPr>
        <w:t>DA</w:t>
      </w:r>
    </w:p>
    <w:p w:rsidR="00E81E2C" w:rsidRPr="0096546F" w:rsidRDefault="00E81E2C" w:rsidP="00E81E2C">
      <w:pPr>
        <w:widowControl w:val="0"/>
        <w:numPr>
          <w:ilvl w:val="0"/>
          <w:numId w:val="11"/>
        </w:numPr>
        <w:tabs>
          <w:tab w:val="left" w:pos="420"/>
        </w:tabs>
        <w:spacing w:after="0" w:line="305" w:lineRule="exact"/>
        <w:ind w:hanging="202"/>
        <w:rPr>
          <w:rFonts w:asciiTheme="minorHAnsi" w:hAnsiTheme="minorHAnsi" w:cstheme="minorHAnsi"/>
          <w:sz w:val="24"/>
          <w:szCs w:val="24"/>
        </w:rPr>
      </w:pPr>
      <w:r w:rsidRPr="0096546F">
        <w:rPr>
          <w:rFonts w:asciiTheme="minorHAnsi" w:hAnsiTheme="minorHAnsi" w:cstheme="minorHAnsi"/>
          <w:b/>
          <w:sz w:val="24"/>
        </w:rPr>
        <w:t>NU</w:t>
      </w:r>
    </w:p>
    <w:p w:rsidR="00E81E2C" w:rsidRPr="0096546F" w:rsidRDefault="00E81E2C" w:rsidP="00E81E2C">
      <w:pPr>
        <w:pStyle w:val="BodyText"/>
        <w:ind w:left="217"/>
        <w:rPr>
          <w:rFonts w:asciiTheme="minorHAnsi" w:hAnsiTheme="minorHAnsi" w:cstheme="minorHAnsi"/>
        </w:rPr>
      </w:pPr>
      <w:r w:rsidRPr="0096546F">
        <w:rPr>
          <w:rFonts w:asciiTheme="minorHAnsi" w:hAnsiTheme="minorHAnsi" w:cstheme="minorHAnsi"/>
        </w:rPr>
        <w:t>Observații:</w:t>
      </w:r>
    </w:p>
    <w:p w:rsidR="00E81E2C" w:rsidRPr="0096546F" w:rsidRDefault="00E81E2C" w:rsidP="00E81E2C">
      <w:pPr>
        <w:spacing w:before="11"/>
        <w:rPr>
          <w:rFonts w:asciiTheme="minorHAnsi" w:hAnsiTheme="minorHAnsi" w:cstheme="minorHAnsi"/>
          <w:sz w:val="20"/>
          <w:szCs w:val="20"/>
        </w:rPr>
      </w:pPr>
    </w:p>
    <w:p w:rsidR="00E81E2C" w:rsidRPr="00E81E2C" w:rsidRDefault="00130ADF" w:rsidP="00E81E2C">
      <w:pPr>
        <w:spacing w:line="20" w:lineRule="atLeast"/>
        <w:ind w:left="209"/>
        <w:rPr>
          <w:rFonts w:asciiTheme="minorHAnsi" w:hAnsiTheme="minorHAnsi" w:cstheme="minorHAnsi"/>
          <w:sz w:val="2"/>
          <w:szCs w:val="2"/>
        </w:rPr>
      </w:pPr>
      <w:r w:rsidRPr="00130ADF">
        <w:rPr>
          <w:rFonts w:asciiTheme="minorHAnsi" w:hAnsiTheme="minorHAnsi" w:cstheme="minorHAnsi"/>
          <w:sz w:val="2"/>
          <w:szCs w:val="2"/>
        </w:rPr>
      </w:r>
      <w:r>
        <w:rPr>
          <w:rFonts w:asciiTheme="minorHAnsi" w:hAnsiTheme="minorHAnsi" w:cstheme="minorHAnsi"/>
          <w:sz w:val="2"/>
          <w:szCs w:val="2"/>
        </w:rPr>
        <w:pict>
          <v:group id="_x0000_s1084" style="width:460.75pt;height:.8pt;mso-position-horizontal-relative:char;mso-position-vertical-relative:line" coordsize="9215,16">
            <v:group id="_x0000_s1085" style="position:absolute;left:8;top:8;width:9199;height:2" coordorigin="8,8" coordsize="9199,2">
              <v:shape id="_x0000_s1086" style="position:absolute;left:8;top:8;width:9199;height:2" coordorigin="8,8" coordsize="9199,0" path="m8,8r9199,e" filled="f" strokeweight=".27489mm">
                <v:path arrowok="t"/>
              </v:shape>
            </v:group>
            <w10:wrap type="none"/>
            <w10:anchorlock/>
          </v:group>
        </w:pict>
      </w:r>
    </w:p>
    <w:p w:rsidR="00E81E2C" w:rsidRPr="0096546F" w:rsidRDefault="00E81E2C" w:rsidP="00E81E2C">
      <w:pPr>
        <w:spacing w:after="120"/>
        <w:rPr>
          <w:rFonts w:asciiTheme="minorHAnsi" w:hAnsiTheme="minorHAnsi" w:cstheme="minorHAnsi"/>
          <w:b/>
        </w:rPr>
      </w:pPr>
      <w:r w:rsidRPr="0096546F">
        <w:rPr>
          <w:rFonts w:asciiTheme="minorHAnsi" w:hAnsiTheme="minorHAnsi" w:cstheme="minorHAnsi"/>
          <w:b/>
        </w:rPr>
        <w:t xml:space="preserve">Aprobat de: Director  executiv ASOCIAȚIA SAMUS POROLISSUM                     </w:t>
      </w:r>
    </w:p>
    <w:p w:rsidR="00E81E2C" w:rsidRPr="0096546F" w:rsidRDefault="00E81E2C" w:rsidP="00E81E2C">
      <w:pPr>
        <w:spacing w:after="120"/>
        <w:rPr>
          <w:rFonts w:asciiTheme="minorHAnsi" w:hAnsiTheme="minorHAnsi" w:cstheme="minorHAnsi"/>
          <w:b/>
          <w:i/>
        </w:rPr>
      </w:pPr>
      <w:r w:rsidRPr="0096546F">
        <w:rPr>
          <w:rFonts w:asciiTheme="minorHAnsi" w:hAnsiTheme="minorHAnsi" w:cstheme="minorHAnsi"/>
          <w:b/>
          <w:i/>
        </w:rPr>
        <w:t>Nume/Prenume _____________________</w:t>
      </w:r>
    </w:p>
    <w:p w:rsidR="00E81E2C" w:rsidRPr="0096546F" w:rsidRDefault="00E81E2C" w:rsidP="00E81E2C">
      <w:pPr>
        <w:spacing w:after="120"/>
        <w:rPr>
          <w:rFonts w:asciiTheme="minorHAnsi" w:hAnsiTheme="minorHAnsi" w:cstheme="minorHAnsi"/>
          <w:b/>
          <w:i/>
        </w:rPr>
      </w:pPr>
      <w:r w:rsidRPr="0096546F">
        <w:rPr>
          <w:rFonts w:asciiTheme="minorHAnsi" w:hAnsiTheme="minorHAnsi" w:cstheme="minorHAnsi"/>
          <w:b/>
          <w:i/>
        </w:rPr>
        <w:t xml:space="preserve">Semnătura  </w:t>
      </w:r>
      <w:r w:rsidRPr="0096546F">
        <w:rPr>
          <w:rFonts w:asciiTheme="minorHAnsi" w:hAnsiTheme="minorHAnsi" w:cstheme="minorHAnsi"/>
          <w:b/>
          <w:i/>
        </w:rPr>
        <w:tab/>
      </w:r>
    </w:p>
    <w:p w:rsidR="00E81E2C" w:rsidRPr="0096546F" w:rsidRDefault="00E81E2C" w:rsidP="00E81E2C">
      <w:pPr>
        <w:spacing w:after="120"/>
        <w:rPr>
          <w:rFonts w:asciiTheme="minorHAnsi" w:hAnsiTheme="minorHAnsi" w:cstheme="minorHAnsi"/>
          <w:b/>
          <w:i/>
        </w:rPr>
      </w:pPr>
      <w:r w:rsidRPr="0096546F">
        <w:rPr>
          <w:rFonts w:asciiTheme="minorHAnsi" w:hAnsiTheme="minorHAnsi" w:cstheme="minorHAnsi"/>
          <w:b/>
          <w:i/>
        </w:rPr>
        <w:t>DATA___/_____/____________</w:t>
      </w:r>
    </w:p>
    <w:p w:rsidR="00E81E2C" w:rsidRPr="0096546F" w:rsidRDefault="00E81E2C" w:rsidP="00E81E2C">
      <w:pPr>
        <w:spacing w:after="120"/>
        <w:rPr>
          <w:rFonts w:asciiTheme="minorHAnsi" w:hAnsiTheme="minorHAnsi" w:cstheme="minorHAnsi"/>
          <w:b/>
        </w:rPr>
      </w:pPr>
      <w:r w:rsidRPr="0096546F">
        <w:rPr>
          <w:rFonts w:asciiTheme="minorHAnsi" w:hAnsiTheme="minorHAnsi" w:cstheme="minorHAnsi"/>
          <w:b/>
        </w:rPr>
        <w:t xml:space="preserve">Verificat de: </w:t>
      </w:r>
      <w:r>
        <w:rPr>
          <w:rFonts w:asciiTheme="minorHAnsi" w:hAnsiTheme="minorHAnsi" w:cstheme="minorHAnsi"/>
          <w:b/>
        </w:rPr>
        <w:t>Expert evaluator</w:t>
      </w:r>
      <w:r w:rsidRPr="0096546F">
        <w:rPr>
          <w:rFonts w:asciiTheme="minorHAnsi" w:hAnsiTheme="minorHAnsi" w:cstheme="minorHAnsi"/>
          <w:b/>
        </w:rPr>
        <w:t xml:space="preserve"> 1 ASOCIAȚIA SAMUS POROLISSUM</w:t>
      </w:r>
    </w:p>
    <w:p w:rsidR="00E81E2C" w:rsidRPr="0096546F" w:rsidRDefault="00E81E2C" w:rsidP="00E81E2C">
      <w:pPr>
        <w:spacing w:after="120"/>
        <w:rPr>
          <w:rFonts w:asciiTheme="minorHAnsi" w:hAnsiTheme="minorHAnsi" w:cstheme="minorHAnsi"/>
          <w:b/>
          <w:i/>
        </w:rPr>
      </w:pPr>
      <w:r w:rsidRPr="0096546F">
        <w:rPr>
          <w:rFonts w:asciiTheme="minorHAnsi" w:hAnsiTheme="minorHAnsi" w:cstheme="minorHAnsi"/>
          <w:b/>
          <w:i/>
        </w:rPr>
        <w:t>Nume/Prenume______________________</w:t>
      </w:r>
    </w:p>
    <w:p w:rsidR="00E81E2C" w:rsidRPr="0096546F" w:rsidRDefault="00E81E2C" w:rsidP="00E81E2C">
      <w:pPr>
        <w:spacing w:after="120"/>
        <w:rPr>
          <w:rFonts w:asciiTheme="minorHAnsi" w:hAnsiTheme="minorHAnsi" w:cstheme="minorHAnsi"/>
          <w:b/>
          <w:i/>
        </w:rPr>
      </w:pPr>
      <w:r w:rsidRPr="0096546F">
        <w:rPr>
          <w:rFonts w:asciiTheme="minorHAnsi" w:hAnsiTheme="minorHAnsi" w:cstheme="minorHAnsi"/>
          <w:b/>
          <w:i/>
        </w:rPr>
        <w:t>Semnătura_________________________</w:t>
      </w:r>
      <w:r w:rsidRPr="0096546F">
        <w:rPr>
          <w:rFonts w:asciiTheme="minorHAnsi" w:hAnsiTheme="minorHAnsi" w:cstheme="minorHAnsi"/>
          <w:b/>
          <w:i/>
        </w:rPr>
        <w:tab/>
      </w:r>
      <w:r w:rsidRPr="0096546F">
        <w:rPr>
          <w:rFonts w:asciiTheme="minorHAnsi" w:hAnsiTheme="minorHAnsi" w:cstheme="minorHAnsi"/>
          <w:b/>
          <w:i/>
        </w:rPr>
        <w:tab/>
      </w:r>
    </w:p>
    <w:p w:rsidR="00E81E2C" w:rsidRPr="0096546F" w:rsidRDefault="00E81E2C" w:rsidP="00E81E2C">
      <w:pPr>
        <w:spacing w:after="120"/>
        <w:rPr>
          <w:rFonts w:asciiTheme="minorHAnsi" w:hAnsiTheme="minorHAnsi" w:cstheme="minorHAnsi"/>
          <w:b/>
          <w:i/>
        </w:rPr>
      </w:pPr>
      <w:r w:rsidRPr="0096546F">
        <w:rPr>
          <w:rFonts w:asciiTheme="minorHAnsi" w:hAnsiTheme="minorHAnsi" w:cstheme="minorHAnsi"/>
          <w:b/>
          <w:i/>
        </w:rPr>
        <w:t>DATA_____/____/__________________</w:t>
      </w:r>
    </w:p>
    <w:p w:rsidR="00E81E2C" w:rsidRPr="0096546F" w:rsidRDefault="00E81E2C" w:rsidP="00E81E2C">
      <w:pPr>
        <w:spacing w:after="120"/>
        <w:rPr>
          <w:rFonts w:asciiTheme="minorHAnsi" w:hAnsiTheme="minorHAnsi" w:cstheme="minorHAnsi"/>
          <w:b/>
        </w:rPr>
      </w:pPr>
      <w:r w:rsidRPr="0096546F">
        <w:rPr>
          <w:rFonts w:asciiTheme="minorHAnsi" w:hAnsiTheme="minorHAnsi" w:cstheme="minorHAnsi"/>
          <w:b/>
        </w:rPr>
        <w:lastRenderedPageBreak/>
        <w:t xml:space="preserve">Întocmit de: </w:t>
      </w:r>
      <w:r>
        <w:rPr>
          <w:rFonts w:asciiTheme="minorHAnsi" w:hAnsiTheme="minorHAnsi" w:cstheme="minorHAnsi"/>
          <w:b/>
        </w:rPr>
        <w:t>Expert evaluator</w:t>
      </w:r>
      <w:r w:rsidRPr="0096546F">
        <w:rPr>
          <w:rFonts w:asciiTheme="minorHAnsi" w:hAnsiTheme="minorHAnsi" w:cstheme="minorHAnsi"/>
          <w:b/>
        </w:rPr>
        <w:t xml:space="preserve"> 2 ASOCIAȚIA SAMUS POROLISSUM </w:t>
      </w:r>
    </w:p>
    <w:p w:rsidR="00E81E2C" w:rsidRPr="0096546F" w:rsidRDefault="00E81E2C" w:rsidP="00E81E2C">
      <w:pPr>
        <w:spacing w:after="120"/>
        <w:rPr>
          <w:rFonts w:asciiTheme="minorHAnsi" w:hAnsiTheme="minorHAnsi" w:cstheme="minorHAnsi"/>
          <w:b/>
          <w:i/>
        </w:rPr>
      </w:pPr>
      <w:r w:rsidRPr="0096546F">
        <w:rPr>
          <w:rFonts w:asciiTheme="minorHAnsi" w:hAnsiTheme="minorHAnsi" w:cstheme="minorHAnsi"/>
          <w:b/>
          <w:i/>
        </w:rPr>
        <w:t>Nume/Prenume____________________</w:t>
      </w:r>
    </w:p>
    <w:p w:rsidR="00E81E2C" w:rsidRPr="0096546F" w:rsidRDefault="00E81E2C" w:rsidP="00E81E2C">
      <w:pPr>
        <w:spacing w:after="120"/>
        <w:rPr>
          <w:rFonts w:asciiTheme="minorHAnsi" w:hAnsiTheme="minorHAnsi" w:cstheme="minorHAnsi"/>
          <w:b/>
          <w:i/>
        </w:rPr>
      </w:pPr>
      <w:r w:rsidRPr="0096546F">
        <w:rPr>
          <w:rFonts w:asciiTheme="minorHAnsi" w:hAnsiTheme="minorHAnsi" w:cstheme="minorHAnsi"/>
          <w:b/>
          <w:i/>
        </w:rPr>
        <w:t>Semnătura________________________</w:t>
      </w:r>
      <w:r w:rsidRPr="0096546F">
        <w:rPr>
          <w:rFonts w:asciiTheme="minorHAnsi" w:hAnsiTheme="minorHAnsi" w:cstheme="minorHAnsi"/>
          <w:b/>
          <w:i/>
        </w:rPr>
        <w:tab/>
      </w:r>
      <w:r w:rsidRPr="0096546F">
        <w:rPr>
          <w:rFonts w:asciiTheme="minorHAnsi" w:hAnsiTheme="minorHAnsi" w:cstheme="minorHAnsi"/>
          <w:b/>
          <w:i/>
        </w:rPr>
        <w:tab/>
      </w:r>
    </w:p>
    <w:p w:rsidR="00E81E2C" w:rsidRPr="0096546F" w:rsidRDefault="00E81E2C" w:rsidP="00E81E2C">
      <w:pPr>
        <w:spacing w:after="120"/>
        <w:rPr>
          <w:rFonts w:asciiTheme="minorHAnsi" w:hAnsiTheme="minorHAnsi" w:cstheme="minorHAnsi"/>
          <w:b/>
          <w:i/>
        </w:rPr>
      </w:pPr>
      <w:r w:rsidRPr="0096546F">
        <w:rPr>
          <w:rFonts w:asciiTheme="minorHAnsi" w:hAnsiTheme="minorHAnsi" w:cstheme="minorHAnsi"/>
          <w:b/>
          <w:i/>
        </w:rPr>
        <w:t>DATA____/____/___________________</w:t>
      </w:r>
    </w:p>
    <w:p w:rsidR="00E81E2C" w:rsidRDefault="00E81E2C" w:rsidP="00E81E2C">
      <w:pPr>
        <w:spacing w:before="7"/>
        <w:rPr>
          <w:rFonts w:asciiTheme="minorHAnsi" w:eastAsia="Times New Roman" w:hAnsiTheme="minorHAnsi" w:cstheme="minorHAnsi"/>
          <w:i/>
          <w:sz w:val="21"/>
          <w:szCs w:val="21"/>
        </w:rPr>
      </w:pPr>
    </w:p>
    <w:p w:rsidR="00C11283" w:rsidRPr="0096546F" w:rsidRDefault="00C11283" w:rsidP="00E81E2C">
      <w:pPr>
        <w:spacing w:before="7"/>
        <w:rPr>
          <w:rFonts w:asciiTheme="minorHAnsi" w:eastAsia="Times New Roman" w:hAnsiTheme="minorHAnsi" w:cstheme="minorHAnsi"/>
          <w:i/>
          <w:sz w:val="21"/>
          <w:szCs w:val="21"/>
        </w:rPr>
      </w:pPr>
    </w:p>
    <w:p w:rsidR="00E81E2C" w:rsidRDefault="00E81E2C" w:rsidP="00E81E2C">
      <w:pPr>
        <w:pStyle w:val="Heading2"/>
        <w:spacing w:before="51"/>
        <w:ind w:left="217" w:right="6740"/>
        <w:rPr>
          <w:rFonts w:asciiTheme="minorHAnsi" w:hAnsiTheme="minorHAnsi" w:cstheme="minorHAnsi"/>
          <w:spacing w:val="-1"/>
        </w:rPr>
      </w:pPr>
      <w:r w:rsidRPr="0096546F">
        <w:rPr>
          <w:rFonts w:asciiTheme="minorHAnsi" w:hAnsiTheme="minorHAnsi" w:cstheme="minorHAnsi"/>
        </w:rPr>
        <w:t xml:space="preserve">Am </w:t>
      </w:r>
      <w:r w:rsidRPr="0096546F">
        <w:rPr>
          <w:rFonts w:asciiTheme="minorHAnsi" w:hAnsiTheme="minorHAnsi" w:cstheme="minorHAnsi"/>
          <w:spacing w:val="-1"/>
        </w:rPr>
        <w:t xml:space="preserve">luat </w:t>
      </w:r>
      <w:r w:rsidRPr="0096546F">
        <w:rPr>
          <w:rFonts w:asciiTheme="minorHAnsi" w:hAnsiTheme="minorHAnsi" w:cstheme="minorHAnsi"/>
        </w:rPr>
        <w:t>la</w:t>
      </w:r>
      <w:r w:rsidRPr="0096546F">
        <w:rPr>
          <w:rFonts w:asciiTheme="minorHAnsi" w:hAnsiTheme="minorHAnsi" w:cstheme="minorHAnsi"/>
          <w:spacing w:val="-1"/>
        </w:rPr>
        <w:t xml:space="preserve"> cunoştinţă,</w:t>
      </w:r>
    </w:p>
    <w:p w:rsidR="00E81E2C" w:rsidRPr="0096546F" w:rsidRDefault="00E81E2C" w:rsidP="00E81E2C">
      <w:pPr>
        <w:pStyle w:val="Heading2"/>
        <w:spacing w:before="51"/>
        <w:ind w:left="217" w:right="6740"/>
        <w:rPr>
          <w:rFonts w:asciiTheme="minorHAnsi" w:eastAsia="Calibri" w:hAnsiTheme="minorHAnsi" w:cstheme="minorHAnsi"/>
          <w:b w:val="0"/>
          <w:bCs w:val="0"/>
        </w:rPr>
      </w:pPr>
      <w:r w:rsidRPr="0096546F">
        <w:rPr>
          <w:rFonts w:asciiTheme="minorHAnsi" w:hAnsiTheme="minorHAnsi" w:cstheme="minorHAnsi"/>
          <w:spacing w:val="-1"/>
        </w:rPr>
        <w:t>Reprezentant</w:t>
      </w:r>
      <w:r>
        <w:rPr>
          <w:rFonts w:asciiTheme="minorHAnsi" w:hAnsiTheme="minorHAnsi" w:cstheme="minorHAnsi"/>
          <w:spacing w:val="-1"/>
        </w:rPr>
        <w:t xml:space="preserve"> </w:t>
      </w:r>
      <w:r w:rsidRPr="0096546F">
        <w:rPr>
          <w:rFonts w:asciiTheme="minorHAnsi" w:hAnsiTheme="minorHAnsi" w:cstheme="minorHAnsi"/>
          <w:spacing w:val="-1"/>
        </w:rPr>
        <w:t>legal</w:t>
      </w:r>
      <w:r>
        <w:rPr>
          <w:rFonts w:asciiTheme="minorHAnsi" w:hAnsiTheme="minorHAnsi" w:cstheme="minorHAnsi"/>
          <w:spacing w:val="-1"/>
        </w:rPr>
        <w:t xml:space="preserve"> </w:t>
      </w:r>
      <w:r w:rsidRPr="0096546F">
        <w:rPr>
          <w:rFonts w:asciiTheme="minorHAnsi" w:hAnsiTheme="minorHAnsi" w:cstheme="minorHAnsi"/>
          <w:spacing w:val="-1"/>
        </w:rPr>
        <w:t>al</w:t>
      </w:r>
      <w:r>
        <w:rPr>
          <w:rFonts w:asciiTheme="minorHAnsi" w:hAnsiTheme="minorHAnsi" w:cstheme="minorHAnsi"/>
          <w:spacing w:val="-1"/>
        </w:rPr>
        <w:t xml:space="preserve"> </w:t>
      </w:r>
      <w:r w:rsidRPr="0096546F">
        <w:rPr>
          <w:rFonts w:asciiTheme="minorHAnsi" w:hAnsiTheme="minorHAnsi" w:cstheme="minorHAnsi"/>
          <w:spacing w:val="-1"/>
        </w:rPr>
        <w:t>solicitantului:</w:t>
      </w:r>
    </w:p>
    <w:p w:rsidR="00E81E2C" w:rsidRPr="0096546F" w:rsidRDefault="00E81E2C" w:rsidP="00E81E2C">
      <w:pPr>
        <w:tabs>
          <w:tab w:val="left" w:pos="4737"/>
        </w:tabs>
        <w:spacing w:before="2"/>
        <w:ind w:left="217" w:right="5729"/>
        <w:rPr>
          <w:rFonts w:asciiTheme="minorHAnsi" w:hAnsiTheme="minorHAnsi" w:cstheme="minorHAnsi"/>
          <w:sz w:val="24"/>
          <w:szCs w:val="24"/>
        </w:rPr>
      </w:pPr>
      <w:r w:rsidRPr="0096546F">
        <w:rPr>
          <w:rFonts w:asciiTheme="minorHAnsi" w:hAnsiTheme="minorHAnsi" w:cstheme="minorHAnsi"/>
          <w:i/>
          <w:spacing w:val="-1"/>
          <w:sz w:val="24"/>
        </w:rPr>
        <w:t>Nume/Prenume</w:t>
      </w:r>
      <w:r w:rsidRPr="0096546F">
        <w:rPr>
          <w:rFonts w:asciiTheme="minorHAnsi" w:hAnsiTheme="minorHAnsi" w:cstheme="minorHAnsi"/>
          <w:i/>
          <w:sz w:val="24"/>
          <w:u w:val="single" w:color="000000"/>
        </w:rPr>
        <w:tab/>
      </w:r>
      <w:r w:rsidRPr="0096546F">
        <w:rPr>
          <w:rFonts w:asciiTheme="minorHAnsi" w:hAnsiTheme="minorHAnsi" w:cstheme="minorHAnsi"/>
          <w:i/>
          <w:spacing w:val="-1"/>
          <w:sz w:val="24"/>
        </w:rPr>
        <w:t xml:space="preserve">Semnătura </w:t>
      </w:r>
    </w:p>
    <w:p w:rsidR="009C410A" w:rsidRPr="0096546F" w:rsidRDefault="00E81E2C" w:rsidP="001F1F25">
      <w:pPr>
        <w:tabs>
          <w:tab w:val="left" w:pos="1171"/>
          <w:tab w:val="left" w:pos="1980"/>
          <w:tab w:val="left" w:pos="3439"/>
        </w:tabs>
        <w:ind w:left="217"/>
        <w:rPr>
          <w:rFonts w:asciiTheme="minorHAnsi" w:hAnsiTheme="minorHAnsi" w:cstheme="minorHAnsi"/>
          <w:sz w:val="24"/>
          <w:szCs w:val="24"/>
        </w:rPr>
        <w:sectPr w:rsidR="009C410A" w:rsidRPr="0096546F">
          <w:headerReference w:type="even" r:id="rId17"/>
          <w:headerReference w:type="default" r:id="rId18"/>
          <w:footerReference w:type="default" r:id="rId19"/>
          <w:pgSz w:w="11910" w:h="16840"/>
          <w:pgMar w:top="1580" w:right="520" w:bottom="280" w:left="920" w:header="708" w:footer="708" w:gutter="0"/>
          <w:cols w:space="708"/>
        </w:sectPr>
      </w:pPr>
      <w:r w:rsidRPr="0096546F">
        <w:rPr>
          <w:rFonts w:asciiTheme="minorHAnsi" w:hAnsiTheme="minorHAnsi" w:cstheme="minorHAnsi"/>
          <w:i/>
          <w:spacing w:val="-1"/>
          <w:w w:val="95"/>
          <w:sz w:val="24"/>
        </w:rPr>
        <w:t>Data</w:t>
      </w:r>
      <w:r w:rsidRPr="0096546F">
        <w:rPr>
          <w:rFonts w:asciiTheme="minorHAnsi" w:hAnsiTheme="minorHAnsi" w:cstheme="minorHAnsi"/>
          <w:i/>
          <w:spacing w:val="-1"/>
          <w:w w:val="95"/>
          <w:sz w:val="24"/>
          <w:u w:val="single" w:color="000000"/>
        </w:rPr>
        <w:tab/>
      </w:r>
      <w:r w:rsidRPr="0096546F">
        <w:rPr>
          <w:rFonts w:asciiTheme="minorHAnsi" w:hAnsiTheme="minorHAnsi" w:cstheme="minorHAnsi"/>
          <w:i/>
          <w:spacing w:val="-1"/>
          <w:w w:val="95"/>
          <w:sz w:val="24"/>
        </w:rPr>
        <w:t>_/</w:t>
      </w:r>
      <w:r w:rsidRPr="0096546F">
        <w:rPr>
          <w:rFonts w:asciiTheme="minorHAnsi" w:hAnsiTheme="minorHAnsi" w:cstheme="minorHAnsi"/>
          <w:i/>
          <w:spacing w:val="-1"/>
          <w:w w:val="95"/>
          <w:sz w:val="24"/>
          <w:u w:val="single" w:color="000000"/>
        </w:rPr>
        <w:tab/>
      </w:r>
      <w:r w:rsidRPr="0096546F">
        <w:rPr>
          <w:rFonts w:asciiTheme="minorHAnsi" w:hAnsiTheme="minorHAnsi" w:cstheme="minorHAnsi"/>
          <w:i/>
          <w:sz w:val="24"/>
        </w:rPr>
        <w:t>/_</w:t>
      </w:r>
      <w:r w:rsidRPr="0096546F">
        <w:rPr>
          <w:rFonts w:asciiTheme="minorHAnsi" w:hAnsiTheme="minorHAnsi" w:cstheme="minorHAnsi"/>
          <w:i/>
          <w:sz w:val="24"/>
          <w:u w:val="single" w:color="000000"/>
        </w:rPr>
        <w:tab/>
      </w:r>
    </w:p>
    <w:p w:rsidR="009C410A" w:rsidRPr="0096546F" w:rsidRDefault="00130ADF" w:rsidP="009C410A">
      <w:pPr>
        <w:spacing w:before="2"/>
        <w:rPr>
          <w:rFonts w:asciiTheme="minorHAnsi" w:hAnsiTheme="minorHAnsi" w:cstheme="minorHAnsi"/>
          <w:i/>
          <w:sz w:val="11"/>
          <w:szCs w:val="11"/>
        </w:rPr>
      </w:pPr>
      <w:r w:rsidRPr="00130ADF">
        <w:rPr>
          <w:rFonts w:asciiTheme="minorHAnsi" w:eastAsiaTheme="minorHAnsi" w:hAnsiTheme="minorHAnsi" w:cstheme="minorHAnsi"/>
        </w:rPr>
        <w:lastRenderedPageBreak/>
        <w:pict>
          <v:group id="_x0000_s1048" style="position:absolute;margin-left:60.35pt;margin-top:527pt;width:.1pt;height:26.7pt;z-index:-251653120;mso-position-horizontal-relative:page;mso-position-vertical-relative:page" coordorigin="1207,10540" coordsize="2,534">
            <v:shape id="_x0000_s1049" style="position:absolute;left:1207;top:10540;width:2;height:534" coordorigin="1207,10540" coordsize="0,534" path="m1207,10540r,533e" filled="f" strokeweight="1.06pt">
              <v:path arrowok="t"/>
            </v:shape>
            <w10:wrap anchorx="page" anchory="page"/>
          </v:group>
        </w:pict>
      </w:r>
    </w:p>
    <w:p w:rsidR="000C57EE" w:rsidRDefault="009C410A" w:rsidP="009C410A">
      <w:pPr>
        <w:pStyle w:val="Heading1"/>
        <w:spacing w:before="44"/>
        <w:rPr>
          <w:rFonts w:asciiTheme="minorHAnsi" w:hAnsiTheme="minorHAnsi" w:cstheme="minorHAnsi"/>
          <w:color w:val="006FC0"/>
          <w:spacing w:val="-1"/>
        </w:rPr>
      </w:pPr>
      <w:r w:rsidRPr="0096546F">
        <w:rPr>
          <w:rFonts w:asciiTheme="minorHAnsi" w:hAnsiTheme="minorHAnsi" w:cstheme="minorHAnsi"/>
          <w:color w:val="006FC0"/>
          <w:spacing w:val="-1"/>
        </w:rPr>
        <w:t>PARTEA III</w:t>
      </w:r>
      <w:r w:rsidRPr="0096546F">
        <w:rPr>
          <w:rFonts w:asciiTheme="minorHAnsi" w:hAnsiTheme="minorHAnsi" w:cstheme="minorHAnsi"/>
          <w:color w:val="006FC0"/>
        </w:rPr>
        <w:t>-</w:t>
      </w:r>
      <w:r w:rsidRPr="0096546F">
        <w:rPr>
          <w:rFonts w:asciiTheme="minorHAnsi" w:hAnsiTheme="minorHAnsi" w:cstheme="minorHAnsi"/>
          <w:color w:val="006FC0"/>
          <w:spacing w:val="-1"/>
        </w:rPr>
        <w:t xml:space="preserve">VERIFICAREA </w:t>
      </w:r>
      <w:r w:rsidRPr="0096546F">
        <w:rPr>
          <w:rFonts w:asciiTheme="minorHAnsi" w:hAnsiTheme="minorHAnsi" w:cstheme="minorHAnsi"/>
          <w:color w:val="006FC0"/>
          <w:spacing w:val="-2"/>
        </w:rPr>
        <w:t>CRITERIILOR</w:t>
      </w:r>
      <w:r w:rsidRPr="0096546F">
        <w:rPr>
          <w:rFonts w:asciiTheme="minorHAnsi" w:hAnsiTheme="minorHAnsi" w:cstheme="minorHAnsi"/>
          <w:color w:val="006FC0"/>
          <w:spacing w:val="-1"/>
        </w:rPr>
        <w:t xml:space="preserve"> DE</w:t>
      </w:r>
      <w:r w:rsidR="008E024C">
        <w:rPr>
          <w:rFonts w:asciiTheme="minorHAnsi" w:hAnsiTheme="minorHAnsi" w:cstheme="minorHAnsi"/>
          <w:color w:val="006FC0"/>
          <w:spacing w:val="-1"/>
        </w:rPr>
        <w:t xml:space="preserve"> </w:t>
      </w:r>
      <w:r w:rsidRPr="0096546F">
        <w:rPr>
          <w:rFonts w:asciiTheme="minorHAnsi" w:hAnsiTheme="minorHAnsi" w:cstheme="minorHAnsi"/>
          <w:color w:val="006FC0"/>
          <w:spacing w:val="-1"/>
        </w:rPr>
        <w:t>ELIGIBILITATE</w:t>
      </w:r>
      <w:r w:rsidR="008E024C">
        <w:rPr>
          <w:rFonts w:asciiTheme="minorHAnsi" w:hAnsiTheme="minorHAnsi" w:cstheme="minorHAnsi"/>
          <w:color w:val="006FC0"/>
          <w:spacing w:val="-1"/>
        </w:rPr>
        <w:t xml:space="preserve"> </w:t>
      </w:r>
      <w:r w:rsidRPr="0096546F">
        <w:rPr>
          <w:rFonts w:asciiTheme="minorHAnsi" w:hAnsiTheme="minorHAnsi" w:cstheme="minorHAnsi"/>
          <w:color w:val="006FC0"/>
        </w:rPr>
        <w:t xml:space="preserve">A </w:t>
      </w:r>
      <w:r w:rsidRPr="0096546F">
        <w:rPr>
          <w:rFonts w:asciiTheme="minorHAnsi" w:hAnsiTheme="minorHAnsi" w:cstheme="minorHAnsi"/>
          <w:color w:val="006FC0"/>
          <w:spacing w:val="-1"/>
        </w:rPr>
        <w:t>PROIECTULUI</w:t>
      </w:r>
    </w:p>
    <w:p w:rsidR="0061401D" w:rsidRPr="0061401D" w:rsidRDefault="0061401D" w:rsidP="0061401D"/>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13"/>
        <w:gridCol w:w="580"/>
        <w:gridCol w:w="797"/>
        <w:gridCol w:w="852"/>
      </w:tblGrid>
      <w:tr w:rsidR="000C57EE" w:rsidRPr="0096546F" w:rsidTr="001624F2">
        <w:trPr>
          <w:trHeight w:val="247"/>
        </w:trPr>
        <w:tc>
          <w:tcPr>
            <w:tcW w:w="7013" w:type="dxa"/>
            <w:tcBorders>
              <w:top w:val="single" w:sz="4" w:space="0" w:color="auto"/>
              <w:left w:val="single" w:sz="4" w:space="0" w:color="auto"/>
              <w:bottom w:val="single" w:sz="4" w:space="0" w:color="auto"/>
              <w:right w:val="single" w:sz="4" w:space="0" w:color="auto"/>
            </w:tcBorders>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p>
        </w:tc>
        <w:tc>
          <w:tcPr>
            <w:tcW w:w="580" w:type="dxa"/>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c>
          <w:tcPr>
            <w:tcW w:w="797" w:type="dxa"/>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0C57EE" w:rsidRPr="0096546F" w:rsidTr="001624F2">
        <w:trPr>
          <w:trHeight w:val="247"/>
        </w:trPr>
        <w:tc>
          <w:tcPr>
            <w:tcW w:w="7013" w:type="dxa"/>
            <w:tcBorders>
              <w:top w:val="single" w:sz="4" w:space="0" w:color="auto"/>
              <w:left w:val="single" w:sz="4" w:space="0" w:color="auto"/>
              <w:bottom w:val="single" w:sz="4" w:space="0" w:color="auto"/>
              <w:right w:val="single" w:sz="4" w:space="0" w:color="auto"/>
            </w:tcBorders>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b/>
                <w:sz w:val="24"/>
              </w:rPr>
              <w:t>A. Verificarea eligibilității solicitantului</w:t>
            </w:r>
          </w:p>
        </w:tc>
        <w:tc>
          <w:tcPr>
            <w:tcW w:w="580" w:type="dxa"/>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t>DA</w:t>
            </w:r>
          </w:p>
        </w:tc>
        <w:tc>
          <w:tcPr>
            <w:tcW w:w="797" w:type="dxa"/>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t xml:space="preserve">NU </w:t>
            </w:r>
          </w:p>
        </w:tc>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t>NU ESTE CAZUL</w:t>
            </w:r>
          </w:p>
        </w:tc>
      </w:tr>
      <w:tr w:rsidR="000C57EE" w:rsidRPr="0096546F" w:rsidTr="001624F2">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1. Solicitantul este înregistrat în Registrul debitorilor AFIR atât pentru Programul SAPARD, cât și pentru FEADR?</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808080"/>
            <w:vAlign w:val="center"/>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0C57EE" w:rsidRPr="0096546F" w:rsidTr="001624F2">
        <w:trPr>
          <w:trHeight w:val="530"/>
        </w:trPr>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2. Solicitantul se regăseşte în Bazele de date privind dubla finanţare?</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808080"/>
            <w:vAlign w:val="center"/>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0C57EE" w:rsidRPr="0096546F" w:rsidTr="001624F2">
        <w:trPr>
          <w:trHeight w:val="530"/>
        </w:trPr>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3. </w:t>
            </w:r>
            <w:r w:rsidRPr="0096546F">
              <w:rPr>
                <w:rFonts w:asciiTheme="minorHAnsi" w:hAnsiTheme="minorHAnsi" w:cstheme="minorHAnsi"/>
                <w:spacing w:val="-4"/>
                <w:sz w:val="24"/>
              </w:rPr>
              <w:t>Solicitantul şi-a însuşit în totalitate angajamentele asumate în Declaraţia pe proprie răspundere, secțiunea (F) din CF?</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808080"/>
            <w:vAlign w:val="center"/>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0C57EE" w:rsidRPr="0096546F" w:rsidTr="001624F2">
        <w:trPr>
          <w:trHeight w:val="530"/>
        </w:trPr>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511425"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Pr>
                <w:rFonts w:asciiTheme="minorHAnsi" w:hAnsiTheme="minorHAnsi" w:cstheme="minorHAnsi"/>
                <w:sz w:val="24"/>
              </w:rPr>
              <w:t>4</w:t>
            </w:r>
            <w:r w:rsidR="000C57EE" w:rsidRPr="0096546F">
              <w:rPr>
                <w:rFonts w:asciiTheme="minorHAnsi" w:hAnsiTheme="minorHAnsi" w:cstheme="minorHAnsi"/>
                <w:sz w:val="24"/>
              </w:rPr>
              <w:t>. Solicitantul este în insolvență sau incapacitate de plată?</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808080"/>
            <w:vAlign w:val="center"/>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0C57EE" w:rsidRPr="0096546F" w:rsidTr="001624F2">
        <w:trPr>
          <w:trHeight w:val="74"/>
        </w:trPr>
        <w:tc>
          <w:tcPr>
            <w:tcW w:w="9242" w:type="dxa"/>
            <w:gridSpan w:val="4"/>
            <w:tcBorders>
              <w:top w:val="single" w:sz="4" w:space="0" w:color="auto"/>
              <w:left w:val="single" w:sz="4" w:space="0" w:color="auto"/>
              <w:bottom w:val="single" w:sz="4" w:space="0" w:color="auto"/>
              <w:right w:val="single" w:sz="4" w:space="0" w:color="auto"/>
            </w:tcBorders>
            <w:hideMark/>
          </w:tcPr>
          <w:p w:rsidR="000C57EE" w:rsidRPr="0096546F" w:rsidRDefault="00511425" w:rsidP="00511425">
            <w:pPr>
              <w:overflowPunct w:val="0"/>
              <w:autoSpaceDE w:val="0"/>
              <w:autoSpaceDN w:val="0"/>
              <w:adjustRightInd w:val="0"/>
              <w:spacing w:before="120" w:after="120" w:line="240" w:lineRule="auto"/>
              <w:textAlignment w:val="baseline"/>
              <w:rPr>
                <w:rFonts w:asciiTheme="minorHAnsi" w:hAnsiTheme="minorHAnsi" w:cstheme="minorHAnsi"/>
                <w:b/>
                <w:i/>
                <w:sz w:val="24"/>
              </w:rPr>
            </w:pPr>
            <w:r w:rsidRPr="002D2CD1">
              <w:rPr>
                <w:b/>
                <w:i/>
                <w:sz w:val="24"/>
              </w:rPr>
              <w:t>Secțiune aplicabilă doar beneficiarilor</w:t>
            </w:r>
            <w:r>
              <w:rPr>
                <w:b/>
                <w:i/>
                <w:sz w:val="24"/>
              </w:rPr>
              <w:t xml:space="preserve"> care se încadrează în categoria întreprinderilor (așa cum sunt definite în Ordinul nr. 107/24.04.2017 privind aprobarea schemei de ajutor de minimis „Sprijin pentru implementarea acțiunilor în cadrul strategiei de dezvoltare locală“)</w:t>
            </w:r>
          </w:p>
        </w:tc>
      </w:tr>
      <w:tr w:rsidR="000C57EE" w:rsidRPr="0096546F" w:rsidTr="001624F2">
        <w:trPr>
          <w:trHeight w:val="530"/>
        </w:trPr>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511425" w:rsidP="001624F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Pr>
                <w:rFonts w:asciiTheme="minorHAnsi" w:hAnsiTheme="minorHAnsi" w:cstheme="minorHAnsi"/>
                <w:sz w:val="24"/>
              </w:rPr>
              <w:t>5</w:t>
            </w:r>
            <w:r w:rsidR="000C57EE" w:rsidRPr="0096546F">
              <w:rPr>
                <w:rFonts w:asciiTheme="minorHAnsi" w:hAnsiTheme="minorHAnsi" w:cstheme="minorHAnsi"/>
                <w:sz w:val="24"/>
              </w:rPr>
              <w:t>. Solicitantul se încadrează în categoria întreprinderilor aflate în dificultate, așa cum acestea sunt definite î</w:t>
            </w:r>
            <w:r w:rsidR="00B63FEC">
              <w:rPr>
                <w:rFonts w:asciiTheme="minorHAnsi" w:hAnsiTheme="minorHAnsi" w:cstheme="minorHAnsi"/>
                <w:sz w:val="24"/>
              </w:rPr>
              <w:t>n Regulame</w:t>
            </w:r>
            <w:r w:rsidR="000C57EE" w:rsidRPr="0096546F">
              <w:rPr>
                <w:rFonts w:asciiTheme="minorHAnsi" w:hAnsiTheme="minorHAnsi" w:cstheme="minorHAnsi"/>
                <w:sz w:val="24"/>
              </w:rPr>
              <w:t>ntul (UE) nr. 702/ 2014?</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0C57EE" w:rsidRPr="0096546F" w:rsidTr="001624F2">
        <w:trPr>
          <w:trHeight w:val="530"/>
        </w:trPr>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511425" w:rsidP="00B63FEC">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Pr>
                <w:rFonts w:asciiTheme="minorHAnsi" w:hAnsiTheme="minorHAnsi" w:cstheme="minorHAnsi"/>
                <w:sz w:val="24"/>
              </w:rPr>
              <w:t>6</w:t>
            </w:r>
            <w:r w:rsidR="000C57EE" w:rsidRPr="0096546F">
              <w:rPr>
                <w:rFonts w:asciiTheme="minorHAnsi" w:hAnsiTheme="minorHAnsi" w:cstheme="minorHAnsi"/>
                <w:sz w:val="24"/>
              </w:rPr>
              <w:t xml:space="preserve">. Solicitantul respectă regula  privind cumulul ajutoarelor de </w:t>
            </w:r>
            <w:r w:rsidR="00B63FEC">
              <w:rPr>
                <w:rFonts w:asciiTheme="minorHAnsi" w:hAnsiTheme="minorHAnsi" w:cstheme="minorHAnsi"/>
                <w:sz w:val="24"/>
              </w:rPr>
              <w:t>minimis</w:t>
            </w:r>
            <w:r w:rsidR="000C57EE" w:rsidRPr="0096546F">
              <w:rPr>
                <w:rFonts w:asciiTheme="minorHAnsi" w:hAnsiTheme="minorHAnsi" w:cstheme="minorHAnsi"/>
                <w:sz w:val="24"/>
              </w:rPr>
              <w:t>?</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0C57EE" w:rsidRPr="0096546F" w:rsidTr="001624F2">
        <w:trPr>
          <w:trHeight w:val="814"/>
        </w:trPr>
        <w:tc>
          <w:tcPr>
            <w:tcW w:w="9242" w:type="dxa"/>
            <w:gridSpan w:val="4"/>
            <w:tcBorders>
              <w:top w:val="single" w:sz="4" w:space="0" w:color="auto"/>
              <w:left w:val="single" w:sz="4" w:space="0" w:color="auto"/>
              <w:bottom w:val="single" w:sz="4" w:space="0" w:color="auto"/>
              <w:right w:val="single" w:sz="4" w:space="0" w:color="auto"/>
            </w:tcBorders>
            <w:shd w:val="clear" w:color="auto" w:fill="BFBFBF"/>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u w:val="single"/>
              </w:rPr>
            </w:pPr>
            <w:r w:rsidRPr="0096546F">
              <w:rPr>
                <w:rFonts w:asciiTheme="minorHAnsi" w:hAnsiTheme="minorHAnsi" w:cstheme="minorHAnsi"/>
                <w:b/>
                <w:sz w:val="24"/>
              </w:rPr>
              <w:t>B.Verificarea condițiilor de eligibilitate ale proiectului</w:t>
            </w:r>
          </w:p>
        </w:tc>
      </w:tr>
      <w:tr w:rsidR="000C57EE" w:rsidRPr="0096546F" w:rsidTr="001624F2">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EG1</w:t>
            </w:r>
            <w:r w:rsidR="008A7729" w:rsidRPr="0096546F">
              <w:rPr>
                <w:rFonts w:asciiTheme="minorHAnsi" w:hAnsiTheme="minorHAnsi" w:cstheme="minorHAnsi"/>
                <w:sz w:val="24"/>
              </w:rPr>
              <w:t>.</w:t>
            </w:r>
            <w:r w:rsidRPr="0096546F">
              <w:rPr>
                <w:rFonts w:asciiTheme="minorHAnsi" w:hAnsiTheme="minorHAnsi" w:cstheme="minorHAnsi"/>
                <w:sz w:val="24"/>
              </w:rPr>
              <w:t xml:space="preserve"> Solicitantul trebuie să se încadreze în categoria beneficiarilor eligibili</w:t>
            </w:r>
            <w:r w:rsidR="00B63FEC">
              <w:rPr>
                <w:rFonts w:asciiTheme="minorHAnsi" w:hAnsiTheme="minorHAnsi" w:cstheme="minorHAnsi"/>
                <w:sz w:val="24"/>
              </w:rPr>
              <w:t>.</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b/>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A6A6A6"/>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b/>
                <w:sz w:val="24"/>
              </w:rPr>
            </w:pPr>
          </w:p>
        </w:tc>
      </w:tr>
      <w:tr w:rsidR="000C57EE" w:rsidRPr="0096546F" w:rsidTr="001624F2">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EG2 Investiția se încadrează în cel puțin una dintre acțiunile eligibile din </w:t>
            </w:r>
            <w:r w:rsidR="002D1F9A" w:rsidRPr="0096546F">
              <w:rPr>
                <w:rFonts w:asciiTheme="minorHAnsi" w:hAnsiTheme="minorHAnsi" w:cstheme="minorHAnsi"/>
                <w:sz w:val="24"/>
              </w:rPr>
              <w:t xml:space="preserve">fișa măsurii </w:t>
            </w:r>
            <w:r w:rsidR="008A7729" w:rsidRPr="0096546F">
              <w:rPr>
                <w:rFonts w:asciiTheme="minorHAnsi" w:hAnsiTheme="minorHAnsi" w:cstheme="minorHAnsi"/>
                <w:sz w:val="24"/>
              </w:rPr>
              <w:t>M4/6B</w:t>
            </w:r>
            <w:r w:rsidRPr="0096546F">
              <w:rPr>
                <w:rFonts w:asciiTheme="minorHAnsi" w:hAnsiTheme="minorHAnsi" w:cstheme="minorHAnsi"/>
                <w:sz w:val="24"/>
              </w:rPr>
              <w:t xml:space="preserve"> din SDL?</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A6A6A6"/>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b/>
                <w:sz w:val="24"/>
              </w:rPr>
            </w:pPr>
          </w:p>
        </w:tc>
      </w:tr>
      <w:tr w:rsidR="000C57EE" w:rsidRPr="0096546F" w:rsidTr="001624F2">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EG3 Solicitantul trebuie să se angajeze că va asigura mentenanța investiției pe o perioadă de mini</w:t>
            </w:r>
            <w:r w:rsidR="00511425">
              <w:rPr>
                <w:rFonts w:asciiTheme="minorHAnsi" w:hAnsiTheme="minorHAnsi" w:cstheme="minorHAnsi"/>
                <w:sz w:val="24"/>
              </w:rPr>
              <w:t>mum 5 ani de la data ultimei plă</w:t>
            </w:r>
            <w:r w:rsidRPr="0096546F">
              <w:rPr>
                <w:rFonts w:asciiTheme="minorHAnsi" w:hAnsiTheme="minorHAnsi" w:cstheme="minorHAnsi"/>
                <w:sz w:val="24"/>
              </w:rPr>
              <w:t>ţi</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b/>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A6A6A6"/>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b/>
                <w:sz w:val="24"/>
              </w:rPr>
            </w:pPr>
          </w:p>
        </w:tc>
      </w:tr>
      <w:tr w:rsidR="000C57EE" w:rsidRPr="0096546F" w:rsidTr="001624F2">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lastRenderedPageBreak/>
              <w:t xml:space="preserve">EG4 Investiția trebuie să demonstreze necesitatea, oportunitatea și potențialul economic al acesteia </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shd w:val="clear" w:color="auto" w:fill="A6A6A6"/>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p>
        </w:tc>
      </w:tr>
      <w:tr w:rsidR="00511425" w:rsidRPr="0096546F" w:rsidTr="00511425">
        <w:tc>
          <w:tcPr>
            <w:tcW w:w="7013" w:type="dxa"/>
            <w:tcBorders>
              <w:top w:val="single" w:sz="4" w:space="0" w:color="auto"/>
              <w:left w:val="single" w:sz="4" w:space="0" w:color="auto"/>
              <w:bottom w:val="single" w:sz="4" w:space="0" w:color="auto"/>
              <w:right w:val="single" w:sz="4" w:space="0" w:color="auto"/>
            </w:tcBorders>
            <w:hideMark/>
          </w:tcPr>
          <w:p w:rsidR="00511425" w:rsidRPr="0096546F" w:rsidRDefault="00511425" w:rsidP="001624F2">
            <w:pPr>
              <w:overflowPunct w:val="0"/>
              <w:autoSpaceDE w:val="0"/>
              <w:autoSpaceDN w:val="0"/>
              <w:adjustRightInd w:val="0"/>
              <w:spacing w:before="120" w:after="120" w:line="240" w:lineRule="auto"/>
              <w:jc w:val="both"/>
              <w:textAlignment w:val="baseline"/>
              <w:rPr>
                <w:rFonts w:asciiTheme="minorHAnsi" w:hAnsiTheme="minorHAnsi" w:cstheme="minorHAnsi"/>
                <w:sz w:val="24"/>
              </w:rPr>
            </w:pPr>
          </w:p>
        </w:tc>
        <w:tc>
          <w:tcPr>
            <w:tcW w:w="580" w:type="dxa"/>
            <w:tcBorders>
              <w:top w:val="single" w:sz="4" w:space="0" w:color="auto"/>
              <w:left w:val="single" w:sz="4" w:space="0" w:color="auto"/>
              <w:bottom w:val="single" w:sz="4" w:space="0" w:color="auto"/>
              <w:right w:val="single" w:sz="4" w:space="0" w:color="auto"/>
            </w:tcBorders>
            <w:vAlign w:val="center"/>
            <w:hideMark/>
          </w:tcPr>
          <w:p w:rsidR="00511425" w:rsidRPr="0096546F" w:rsidRDefault="00511425"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p>
        </w:tc>
        <w:tc>
          <w:tcPr>
            <w:tcW w:w="797" w:type="dxa"/>
            <w:tcBorders>
              <w:top w:val="single" w:sz="4" w:space="0" w:color="auto"/>
              <w:left w:val="single" w:sz="4" w:space="0" w:color="auto"/>
              <w:bottom w:val="single" w:sz="4" w:space="0" w:color="auto"/>
              <w:right w:val="single" w:sz="4" w:space="0" w:color="auto"/>
            </w:tcBorders>
            <w:vAlign w:val="center"/>
            <w:hideMark/>
          </w:tcPr>
          <w:p w:rsidR="00511425" w:rsidRPr="0096546F" w:rsidRDefault="00511425"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p>
        </w:tc>
        <w:tc>
          <w:tcPr>
            <w:tcW w:w="852" w:type="dxa"/>
            <w:tcBorders>
              <w:top w:val="single" w:sz="4" w:space="0" w:color="auto"/>
              <w:left w:val="single" w:sz="4" w:space="0" w:color="auto"/>
              <w:bottom w:val="single" w:sz="4" w:space="0" w:color="auto"/>
              <w:right w:val="single" w:sz="4" w:space="0" w:color="auto"/>
            </w:tcBorders>
            <w:shd w:val="clear" w:color="auto" w:fill="FFFFFF" w:themeFill="background1"/>
          </w:tcPr>
          <w:p w:rsidR="00511425" w:rsidRPr="0096546F" w:rsidRDefault="00511425"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p>
        </w:tc>
      </w:tr>
      <w:tr w:rsidR="000C57EE" w:rsidRPr="0096546F" w:rsidTr="001624F2">
        <w:trPr>
          <w:trHeight w:val="375"/>
        </w:trPr>
        <w:tc>
          <w:tcPr>
            <w:tcW w:w="9242" w:type="dxa"/>
            <w:gridSpan w:val="4"/>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b/>
                <w:i/>
                <w:sz w:val="24"/>
              </w:rPr>
              <w:t>Secțiuni specifice</w:t>
            </w:r>
          </w:p>
        </w:tc>
      </w:tr>
      <w:tr w:rsidR="000C57EE" w:rsidRPr="0096546F" w:rsidTr="001624F2">
        <w:trPr>
          <w:trHeight w:val="375"/>
        </w:trPr>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EG5 Investiția trebuie să respecte Planul Urbanistic General în vigoare </w:t>
            </w:r>
          </w:p>
          <w:p w:rsidR="000C57EE" w:rsidRPr="0096546F" w:rsidRDefault="000C57EE" w:rsidP="001624F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i/>
                <w:sz w:val="24"/>
              </w:rPr>
            </w:pPr>
            <w:r w:rsidRPr="0096546F">
              <w:rPr>
                <w:rFonts w:asciiTheme="minorHAnsi" w:hAnsiTheme="minorHAnsi" w:cstheme="minorHAnsi"/>
                <w:i/>
                <w:sz w:val="24"/>
              </w:rPr>
              <w:t>(doar pentru proiectele care prevăd investiții pentru care se prezintă certificatul de urbanism)</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0C57EE" w:rsidRPr="0096546F" w:rsidTr="001624F2">
        <w:trPr>
          <w:trHeight w:val="585"/>
        </w:trPr>
        <w:tc>
          <w:tcPr>
            <w:tcW w:w="7013" w:type="dxa"/>
            <w:tcBorders>
              <w:top w:val="single" w:sz="4" w:space="0" w:color="auto"/>
              <w:left w:val="single" w:sz="4" w:space="0" w:color="auto"/>
              <w:bottom w:val="single" w:sz="4" w:space="0" w:color="auto"/>
              <w:right w:val="single" w:sz="4" w:space="0" w:color="auto"/>
            </w:tcBorders>
            <w:hideMark/>
          </w:tcPr>
          <w:p w:rsidR="000C57EE" w:rsidRPr="0096546F" w:rsidRDefault="008A7729" w:rsidP="001624F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szCs w:val="24"/>
              </w:rPr>
            </w:pPr>
            <w:r w:rsidRPr="0096546F">
              <w:rPr>
                <w:rFonts w:asciiTheme="minorHAnsi" w:hAnsiTheme="minorHAnsi" w:cstheme="minorHAnsi"/>
                <w:sz w:val="24"/>
                <w:szCs w:val="24"/>
                <w:u w:val="single"/>
              </w:rPr>
              <w:t>EG6</w:t>
            </w:r>
            <w:r w:rsidR="0061401D">
              <w:rPr>
                <w:rFonts w:asciiTheme="minorHAnsi" w:hAnsiTheme="minorHAnsi" w:cstheme="minorHAnsi"/>
                <w:sz w:val="24"/>
                <w:szCs w:val="24"/>
                <w:u w:val="single"/>
              </w:rPr>
              <w:t xml:space="preserve"> </w:t>
            </w:r>
            <w:r w:rsidR="00817F9C" w:rsidRPr="0096546F">
              <w:rPr>
                <w:rFonts w:asciiTheme="minorHAnsi" w:hAnsiTheme="minorHAnsi" w:cstheme="minorHAnsi"/>
                <w:sz w:val="24"/>
                <w:szCs w:val="24"/>
              </w:rPr>
              <w:t>Investiția va fi precedată de o evaluare a impactului preconizat asupra mediului dacă aceasta poate avea efecte negative asupra mediului, în conformitate cu legislația în vigoare, menționată în cap. 8.1 din PNDR 2014-2020</w:t>
            </w:r>
          </w:p>
        </w:tc>
        <w:tc>
          <w:tcPr>
            <w:tcW w:w="580"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0C57EE" w:rsidRPr="0096546F" w:rsidTr="001624F2">
        <w:trPr>
          <w:trHeight w:val="585"/>
        </w:trPr>
        <w:tc>
          <w:tcPr>
            <w:tcW w:w="9242" w:type="dxa"/>
            <w:gridSpan w:val="4"/>
            <w:tcBorders>
              <w:top w:val="single" w:sz="4" w:space="0" w:color="auto"/>
              <w:left w:val="single" w:sz="4" w:space="0" w:color="auto"/>
              <w:bottom w:val="single" w:sz="4" w:space="0" w:color="auto"/>
              <w:right w:val="single" w:sz="4" w:space="0" w:color="auto"/>
            </w:tcBorders>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b/>
                <w:i/>
                <w:sz w:val="24"/>
              </w:rPr>
            </w:pPr>
            <w:r w:rsidRPr="0096546F">
              <w:rPr>
                <w:rFonts w:asciiTheme="minorHAnsi" w:hAnsiTheme="minorHAnsi" w:cstheme="minorHAnsi"/>
                <w:b/>
                <w:i/>
                <w:sz w:val="24"/>
              </w:rPr>
              <w:t xml:space="preserve"> Verificarea criteriilor de eligibilitate suplimentare stabilite de către GAL</w:t>
            </w:r>
            <w:r w:rsidR="00D850A8" w:rsidRPr="0096546F">
              <w:rPr>
                <w:rFonts w:asciiTheme="minorHAnsi" w:hAnsiTheme="minorHAnsi" w:cstheme="minorHAnsi"/>
                <w:b/>
                <w:i/>
                <w:kern w:val="32"/>
                <w:sz w:val="24"/>
              </w:rPr>
              <w:t>SAMUS POROLISSUM</w:t>
            </w:r>
          </w:p>
        </w:tc>
      </w:tr>
      <w:tr w:rsidR="000C57EE" w:rsidRPr="0096546F" w:rsidTr="001624F2">
        <w:trPr>
          <w:trHeight w:val="585"/>
        </w:trPr>
        <w:tc>
          <w:tcPr>
            <w:tcW w:w="7013" w:type="dxa"/>
            <w:tcBorders>
              <w:top w:val="single" w:sz="4" w:space="0" w:color="auto"/>
              <w:left w:val="single" w:sz="4" w:space="0" w:color="auto"/>
              <w:bottom w:val="single" w:sz="4" w:space="0" w:color="auto"/>
              <w:right w:val="single" w:sz="4" w:space="0" w:color="auto"/>
            </w:tcBorders>
          </w:tcPr>
          <w:p w:rsidR="008A7729" w:rsidRPr="0096546F" w:rsidRDefault="008A7729" w:rsidP="008A7729">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EG7  Introducerea investiției din patrimoniul cultural în circuitul turistic, la finalizarea acesteia</w:t>
            </w:r>
          </w:p>
          <w:p w:rsidR="000C57EE" w:rsidRPr="0096546F" w:rsidRDefault="008A7729" w:rsidP="008A7729">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i/>
                <w:sz w:val="24"/>
              </w:rPr>
              <w:t>(doar pentru proiectele care prevăd investiții privind obiective de patrimoniu)</w:t>
            </w:r>
          </w:p>
        </w:tc>
        <w:tc>
          <w:tcPr>
            <w:tcW w:w="580" w:type="dxa"/>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9759D0" w:rsidRPr="0096546F" w:rsidTr="001624F2">
        <w:trPr>
          <w:trHeight w:val="585"/>
        </w:trPr>
        <w:tc>
          <w:tcPr>
            <w:tcW w:w="7013" w:type="dxa"/>
            <w:tcBorders>
              <w:top w:val="single" w:sz="4" w:space="0" w:color="auto"/>
              <w:left w:val="single" w:sz="4" w:space="0" w:color="auto"/>
              <w:bottom w:val="single" w:sz="4" w:space="0" w:color="auto"/>
              <w:right w:val="single" w:sz="4" w:space="0" w:color="auto"/>
            </w:tcBorders>
          </w:tcPr>
          <w:p w:rsidR="009759D0" w:rsidRPr="0096546F" w:rsidRDefault="008A7729" w:rsidP="009759D0">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EG8 Investiţia să se realizeze în teritoriul LEADER ”SAMUS POROLISSUM”</w:t>
            </w:r>
          </w:p>
        </w:tc>
        <w:tc>
          <w:tcPr>
            <w:tcW w:w="580" w:type="dxa"/>
            <w:tcBorders>
              <w:top w:val="single" w:sz="4" w:space="0" w:color="auto"/>
              <w:left w:val="single" w:sz="4" w:space="0" w:color="auto"/>
              <w:bottom w:val="single" w:sz="4" w:space="0" w:color="auto"/>
              <w:right w:val="single" w:sz="4" w:space="0" w:color="auto"/>
            </w:tcBorders>
            <w:vAlign w:val="center"/>
          </w:tcPr>
          <w:p w:rsidR="009759D0" w:rsidRPr="0096546F" w:rsidRDefault="009759D0" w:rsidP="009759D0">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tcPr>
          <w:p w:rsidR="009759D0" w:rsidRPr="0096546F" w:rsidRDefault="009759D0" w:rsidP="009759D0">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tcPr>
          <w:p w:rsidR="009759D0" w:rsidRPr="0096546F" w:rsidRDefault="009759D0" w:rsidP="009759D0">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8A7729" w:rsidRPr="0096546F" w:rsidTr="001624F2">
        <w:trPr>
          <w:trHeight w:val="585"/>
        </w:trPr>
        <w:tc>
          <w:tcPr>
            <w:tcW w:w="7013" w:type="dxa"/>
            <w:tcBorders>
              <w:top w:val="single" w:sz="4" w:space="0" w:color="auto"/>
              <w:left w:val="single" w:sz="4" w:space="0" w:color="auto"/>
              <w:bottom w:val="single" w:sz="4" w:space="0" w:color="auto"/>
              <w:right w:val="single" w:sz="4" w:space="0" w:color="auto"/>
            </w:tcBorders>
          </w:tcPr>
          <w:p w:rsidR="008A7729" w:rsidRPr="0096546F" w:rsidRDefault="008A7729" w:rsidP="000611FD">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EG9 Investiţia trebuie să fie în corelare cu orice strategie de dezvoltare naţională/ regională/ judeţeană/ locală aprobată, corespunzătoare domeniului de investiţii</w:t>
            </w:r>
          </w:p>
        </w:tc>
        <w:tc>
          <w:tcPr>
            <w:tcW w:w="580" w:type="dxa"/>
            <w:tcBorders>
              <w:top w:val="single" w:sz="4" w:space="0" w:color="auto"/>
              <w:left w:val="single" w:sz="4" w:space="0" w:color="auto"/>
              <w:bottom w:val="single" w:sz="4" w:space="0" w:color="auto"/>
              <w:right w:val="single" w:sz="4" w:space="0" w:color="auto"/>
            </w:tcBorders>
            <w:vAlign w:val="center"/>
          </w:tcPr>
          <w:p w:rsidR="008A7729" w:rsidRPr="0096546F" w:rsidRDefault="008A7729" w:rsidP="000611FD">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tcPr>
          <w:p w:rsidR="008A7729" w:rsidRPr="0096546F" w:rsidRDefault="008A7729" w:rsidP="000611FD">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tcPr>
          <w:p w:rsidR="008A7729" w:rsidRPr="0096546F" w:rsidRDefault="008A7729" w:rsidP="000611FD">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5E77BC" w:rsidRPr="0096546F" w:rsidTr="001624F2">
        <w:trPr>
          <w:trHeight w:val="585"/>
        </w:trPr>
        <w:tc>
          <w:tcPr>
            <w:tcW w:w="7013" w:type="dxa"/>
            <w:tcBorders>
              <w:top w:val="single" w:sz="4" w:space="0" w:color="auto"/>
              <w:left w:val="single" w:sz="4" w:space="0" w:color="auto"/>
              <w:bottom w:val="single" w:sz="4" w:space="0" w:color="auto"/>
              <w:right w:val="single" w:sz="4" w:space="0" w:color="auto"/>
            </w:tcBorders>
          </w:tcPr>
          <w:p w:rsidR="005E77BC" w:rsidRPr="0096546F" w:rsidRDefault="005E77BC" w:rsidP="000611FD">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Pr>
                <w:rFonts w:asciiTheme="minorHAnsi" w:hAnsiTheme="minorHAnsi" w:cstheme="minorHAnsi"/>
                <w:sz w:val="24"/>
              </w:rPr>
              <w:t xml:space="preserve">EG10 </w:t>
            </w:r>
            <w:r w:rsidRPr="0096546F">
              <w:rPr>
                <w:rFonts w:asciiTheme="minorHAnsi" w:hAnsiTheme="minorHAnsi" w:cstheme="minorHAnsi"/>
                <w:sz w:val="24"/>
              </w:rPr>
              <w:t xml:space="preserve">Solicitantul </w:t>
            </w:r>
            <w:r>
              <w:rPr>
                <w:rFonts w:asciiTheme="minorHAnsi" w:hAnsiTheme="minorHAnsi" w:cstheme="minorHAnsi"/>
                <w:sz w:val="24"/>
              </w:rPr>
              <w:t xml:space="preserve">trebuie sa nu fie </w:t>
            </w:r>
            <w:r w:rsidRPr="0096546F">
              <w:rPr>
                <w:rFonts w:asciiTheme="minorHAnsi" w:hAnsiTheme="minorHAnsi" w:cstheme="minorHAnsi"/>
                <w:sz w:val="24"/>
              </w:rPr>
              <w:t>în insolvență sau incapacitate de plată</w:t>
            </w:r>
          </w:p>
        </w:tc>
        <w:tc>
          <w:tcPr>
            <w:tcW w:w="580" w:type="dxa"/>
            <w:tcBorders>
              <w:top w:val="single" w:sz="4" w:space="0" w:color="auto"/>
              <w:left w:val="single" w:sz="4" w:space="0" w:color="auto"/>
              <w:bottom w:val="single" w:sz="4" w:space="0" w:color="auto"/>
              <w:right w:val="single" w:sz="4" w:space="0" w:color="auto"/>
            </w:tcBorders>
            <w:vAlign w:val="center"/>
          </w:tcPr>
          <w:p w:rsidR="005E77BC" w:rsidRPr="0096546F" w:rsidRDefault="005E77BC" w:rsidP="000611FD">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797" w:type="dxa"/>
            <w:tcBorders>
              <w:top w:val="single" w:sz="4" w:space="0" w:color="auto"/>
              <w:left w:val="single" w:sz="4" w:space="0" w:color="auto"/>
              <w:bottom w:val="single" w:sz="4" w:space="0" w:color="auto"/>
              <w:right w:val="single" w:sz="4" w:space="0" w:color="auto"/>
            </w:tcBorders>
            <w:vAlign w:val="center"/>
          </w:tcPr>
          <w:p w:rsidR="005E77BC" w:rsidRPr="0096546F" w:rsidRDefault="005E77BC" w:rsidP="000611FD">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852" w:type="dxa"/>
            <w:tcBorders>
              <w:top w:val="single" w:sz="4" w:space="0" w:color="auto"/>
              <w:left w:val="single" w:sz="4" w:space="0" w:color="auto"/>
              <w:bottom w:val="single" w:sz="4" w:space="0" w:color="auto"/>
              <w:right w:val="single" w:sz="4" w:space="0" w:color="auto"/>
            </w:tcBorders>
            <w:vAlign w:val="center"/>
          </w:tcPr>
          <w:p w:rsidR="005E77BC" w:rsidRPr="0096546F" w:rsidRDefault="005E77BC" w:rsidP="000611FD">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bl>
    <w:p w:rsidR="000C57EE" w:rsidRPr="0096546F" w:rsidRDefault="000C57EE" w:rsidP="000C57EE">
      <w:pPr>
        <w:pStyle w:val="BodyText3"/>
        <w:spacing w:before="120"/>
        <w:jc w:val="both"/>
        <w:rPr>
          <w:rFonts w:asciiTheme="minorHAnsi" w:hAnsiTheme="minorHAnsi" w:cstheme="minorHAnsi"/>
          <w:sz w:val="24"/>
          <w:u w:val="single"/>
        </w:rPr>
      </w:pPr>
      <w:r w:rsidRPr="0096546F">
        <w:rPr>
          <w:rFonts w:asciiTheme="minorHAnsi" w:hAnsiTheme="minorHAnsi" w:cstheme="minorHAnsi"/>
          <w:sz w:val="24"/>
          <w:u w:val="single"/>
        </w:rPr>
        <w:t xml:space="preserve">Atenție! </w:t>
      </w:r>
    </w:p>
    <w:p w:rsidR="000C57EE" w:rsidRDefault="000C57EE" w:rsidP="000C57EE">
      <w:pPr>
        <w:pStyle w:val="BodyText3"/>
        <w:spacing w:before="120"/>
        <w:jc w:val="both"/>
        <w:rPr>
          <w:rFonts w:asciiTheme="minorHAnsi" w:hAnsiTheme="minorHAnsi" w:cstheme="minorHAnsi"/>
          <w:i/>
          <w:sz w:val="24"/>
          <w:szCs w:val="24"/>
        </w:rPr>
      </w:pPr>
      <w:r w:rsidRPr="0096546F">
        <w:rPr>
          <w:rFonts w:asciiTheme="minorHAnsi" w:hAnsiTheme="minorHAnsi" w:cstheme="minorHAnsi"/>
          <w:i/>
          <w:sz w:val="24"/>
          <w:szCs w:val="24"/>
        </w:rPr>
        <w:t>Se</w:t>
      </w:r>
      <w:r w:rsidRPr="0096546F">
        <w:rPr>
          <w:rFonts w:asciiTheme="minorHAnsi" w:eastAsia="Calibri" w:hAnsiTheme="minorHAnsi" w:cstheme="minorHAnsi"/>
          <w:i/>
          <w:sz w:val="24"/>
        </w:rPr>
        <w:t xml:space="preserve"> va prelua matricea de verificare a Bugetului indicativ și a Planului Financiar</w:t>
      </w:r>
      <w:r w:rsidRPr="0096546F">
        <w:rPr>
          <w:rFonts w:asciiTheme="minorHAnsi" w:hAnsiTheme="minorHAnsi" w:cstheme="minorHAnsi"/>
          <w:i/>
          <w:sz w:val="24"/>
        </w:rPr>
        <w:t xml:space="preserve"> din formularul aferent sub-măsurii din PNDR cu investiții similare, în vigoare la momentul realizării verificării</w:t>
      </w:r>
      <w:r w:rsidRPr="0096546F">
        <w:rPr>
          <w:rFonts w:asciiTheme="minorHAnsi" w:hAnsiTheme="minorHAnsi" w:cstheme="minorHAnsi"/>
          <w:i/>
          <w:sz w:val="24"/>
          <w:szCs w:val="24"/>
        </w:rPr>
        <w:t>.</w:t>
      </w:r>
    </w:p>
    <w:p w:rsidR="007147DA" w:rsidRDefault="007147DA" w:rsidP="000C57EE">
      <w:pPr>
        <w:pStyle w:val="BodyText3"/>
        <w:spacing w:before="120"/>
        <w:jc w:val="both"/>
        <w:rPr>
          <w:rFonts w:asciiTheme="minorHAnsi" w:hAnsiTheme="minorHAnsi" w:cstheme="minorHAnsi"/>
          <w:i/>
          <w:sz w:val="24"/>
          <w:szCs w:val="24"/>
        </w:rPr>
      </w:pPr>
    </w:p>
    <w:p w:rsidR="00E813E0" w:rsidRDefault="00E813E0" w:rsidP="000C57EE">
      <w:pPr>
        <w:pStyle w:val="BodyText3"/>
        <w:spacing w:before="120"/>
        <w:jc w:val="both"/>
        <w:rPr>
          <w:rFonts w:asciiTheme="minorHAnsi" w:hAnsiTheme="minorHAnsi" w:cstheme="minorHAnsi"/>
          <w:i/>
          <w:sz w:val="24"/>
          <w:szCs w:val="24"/>
        </w:rPr>
      </w:pPr>
    </w:p>
    <w:p w:rsidR="00E813E0" w:rsidRDefault="00E813E0" w:rsidP="000C57EE">
      <w:pPr>
        <w:pStyle w:val="BodyText3"/>
        <w:spacing w:before="120"/>
        <w:jc w:val="both"/>
        <w:rPr>
          <w:rFonts w:asciiTheme="minorHAnsi" w:hAnsiTheme="minorHAnsi" w:cstheme="minorHAnsi"/>
          <w:i/>
          <w:sz w:val="24"/>
          <w:szCs w:val="24"/>
        </w:rPr>
      </w:pPr>
    </w:p>
    <w:p w:rsidR="00121A2A" w:rsidRPr="0096546F" w:rsidRDefault="00121A2A" w:rsidP="000C57EE">
      <w:pPr>
        <w:pStyle w:val="BodyText3"/>
        <w:spacing w:before="120"/>
        <w:jc w:val="both"/>
        <w:rPr>
          <w:rFonts w:asciiTheme="minorHAnsi" w:hAnsiTheme="minorHAnsi" w:cstheme="minorHAnsi"/>
          <w:i/>
          <w:sz w:val="24"/>
          <w:szCs w:val="24"/>
        </w:rPr>
      </w:pPr>
    </w:p>
    <w:p w:rsidR="000611FD" w:rsidRPr="007147DA" w:rsidRDefault="000611FD" w:rsidP="007147DA">
      <w:pPr>
        <w:spacing w:after="0"/>
        <w:rPr>
          <w:rFonts w:asciiTheme="minorHAnsi" w:hAnsiTheme="minorHAnsi" w:cstheme="minorHAnsi"/>
          <w:b/>
        </w:rPr>
      </w:pPr>
      <w:r w:rsidRPr="007147DA">
        <w:rPr>
          <w:rFonts w:asciiTheme="minorHAnsi" w:hAnsiTheme="minorHAnsi" w:cstheme="minorHAnsi"/>
          <w:b/>
        </w:rPr>
        <w:lastRenderedPageBreak/>
        <w:t>Verificarea bugetului indicativ</w:t>
      </w:r>
    </w:p>
    <w:p w:rsidR="000611FD" w:rsidRPr="0096546F" w:rsidRDefault="000611FD" w:rsidP="000611FD">
      <w:pPr>
        <w:spacing w:after="0"/>
        <w:rPr>
          <w:rFonts w:asciiTheme="minorHAnsi" w:hAnsiTheme="minorHAnsi" w:cstheme="minorHAnsi"/>
          <w:b/>
        </w:rPr>
      </w:pPr>
    </w:p>
    <w:p w:rsidR="000611FD" w:rsidRPr="0096546F" w:rsidRDefault="007147DA" w:rsidP="000611FD">
      <w:pPr>
        <w:spacing w:after="0"/>
        <w:rPr>
          <w:rFonts w:asciiTheme="minorHAnsi" w:eastAsia="Times New Roman" w:hAnsiTheme="minorHAnsi" w:cstheme="minorHAnsi"/>
          <w:b/>
        </w:rPr>
      </w:pPr>
      <w:r>
        <w:rPr>
          <w:rFonts w:asciiTheme="minorHAnsi" w:eastAsia="Times New Roman" w:hAnsiTheme="minorHAnsi" w:cstheme="minorHAnsi"/>
          <w:b/>
          <w:noProof/>
        </w:rPr>
        <w:t xml:space="preserve"> </w:t>
      </w:r>
      <w:r w:rsidR="000611FD" w:rsidRPr="0096546F">
        <w:rPr>
          <w:rFonts w:asciiTheme="minorHAnsi" w:eastAsia="Times New Roman" w:hAnsiTheme="minorHAnsi" w:cstheme="minorHAnsi"/>
          <w:b/>
          <w:noProof/>
        </w:rPr>
        <w:t>Buget indicativ</w:t>
      </w:r>
      <w:r w:rsidR="000611FD" w:rsidRPr="0096546F">
        <w:rPr>
          <w:rFonts w:asciiTheme="minorHAnsi" w:eastAsia="Times New Roman" w:hAnsiTheme="minorHAnsi" w:cstheme="minorHAnsi"/>
          <w:b/>
        </w:rPr>
        <w:t>(EURO) conform HG 907/2016</w:t>
      </w:r>
    </w:p>
    <w:p w:rsidR="000611FD" w:rsidRPr="0096546F" w:rsidRDefault="000611FD" w:rsidP="000611FD">
      <w:pPr>
        <w:spacing w:after="0"/>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S-a utilizat cursul de transformare </w:t>
      </w:r>
      <w:r w:rsidRPr="0096546F">
        <w:rPr>
          <w:rFonts w:asciiTheme="minorHAnsi" w:eastAsia="Times New Roman" w:hAnsiTheme="minorHAnsi" w:cstheme="minorHAnsi"/>
          <w:b/>
        </w:rPr>
        <w:t xml:space="preserve">1 EURO =  …………………………..LEI, </w:t>
      </w:r>
      <w:r w:rsidRPr="0096546F">
        <w:rPr>
          <w:rFonts w:asciiTheme="minorHAnsi" w:eastAsia="Times New Roman" w:hAnsiTheme="minorHAnsi" w:cstheme="minorHAnsi"/>
          <w:lang w:val="it-IT"/>
        </w:rPr>
        <w:t>din data de:...................</w:t>
      </w:r>
    </w:p>
    <w:p w:rsidR="000611FD" w:rsidRPr="0096546F" w:rsidRDefault="000611FD" w:rsidP="000611FD">
      <w:pPr>
        <w:spacing w:after="0"/>
        <w:rPr>
          <w:rFonts w:asciiTheme="minorHAnsi" w:eastAsia="Times New Roman" w:hAnsiTheme="minorHAnsi" w:cstheme="minorHAnsi"/>
          <w:lang w:val="it-IT"/>
        </w:rPr>
      </w:pPr>
    </w:p>
    <w:tbl>
      <w:tblPr>
        <w:tblW w:w="10490" w:type="dxa"/>
        <w:tblInd w:w="108" w:type="dxa"/>
        <w:tblLayout w:type="fixed"/>
        <w:tblLook w:val="0000"/>
      </w:tblPr>
      <w:tblGrid>
        <w:gridCol w:w="4394"/>
        <w:gridCol w:w="1364"/>
        <w:gridCol w:w="1013"/>
        <w:gridCol w:w="1009"/>
        <w:gridCol w:w="946"/>
        <w:gridCol w:w="1009"/>
        <w:gridCol w:w="755"/>
      </w:tblGrid>
      <w:tr w:rsidR="000611FD" w:rsidRPr="0096546F" w:rsidTr="000611FD">
        <w:trPr>
          <w:trHeight w:val="306"/>
        </w:trPr>
        <w:tc>
          <w:tcPr>
            <w:tcW w:w="2094" w:type="pct"/>
            <w:tcBorders>
              <w:top w:val="single" w:sz="4" w:space="0" w:color="auto"/>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lang w:val="it-IT"/>
              </w:rPr>
            </w:pPr>
            <w:r w:rsidRPr="0096546F">
              <w:rPr>
                <w:rFonts w:asciiTheme="minorHAnsi" w:eastAsia="Times New Roman" w:hAnsiTheme="minorHAnsi" w:cstheme="minorHAnsi"/>
                <w:b/>
                <w:bCs/>
                <w:lang w:val="it-IT"/>
              </w:rPr>
              <w:t xml:space="preserve">  Buget Indicativ al Proiectului (Valori f</w:t>
            </w:r>
            <w:r w:rsidRPr="0096546F">
              <w:rPr>
                <w:rFonts w:asciiTheme="minorHAnsi" w:eastAsia="Times New Roman" w:hAnsiTheme="minorHAnsi" w:cstheme="minorHAnsi"/>
                <w:b/>
                <w:bCs/>
              </w:rPr>
              <w:t>ă</w:t>
            </w:r>
            <w:r w:rsidRPr="0096546F">
              <w:rPr>
                <w:rFonts w:asciiTheme="minorHAnsi" w:eastAsia="Times New Roman" w:hAnsiTheme="minorHAnsi" w:cstheme="minorHAnsi"/>
                <w:b/>
                <w:bCs/>
                <w:lang w:val="it-IT"/>
              </w:rPr>
              <w:t xml:space="preserve">ră TVA ) </w:t>
            </w:r>
          </w:p>
        </w:tc>
        <w:tc>
          <w:tcPr>
            <w:tcW w:w="1133" w:type="pct"/>
            <w:gridSpan w:val="2"/>
            <w:vMerge w:val="restart"/>
            <w:tcBorders>
              <w:top w:val="single" w:sz="4" w:space="0" w:color="auto"/>
              <w:left w:val="single" w:sz="8" w:space="0" w:color="008080"/>
              <w:bottom w:val="single" w:sz="8"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lang w:val="it-IT"/>
              </w:rPr>
            </w:pPr>
            <w:r w:rsidRPr="0096546F">
              <w:rPr>
                <w:rFonts w:asciiTheme="minorHAnsi" w:eastAsia="Times New Roman" w:hAnsiTheme="minorHAnsi" w:cstheme="minorHAnsi"/>
                <w:b/>
                <w:bCs/>
                <w:lang w:val="it-IT"/>
              </w:rPr>
              <w:t>Cheltuieli conform Cererii de finanţare</w:t>
            </w:r>
          </w:p>
        </w:tc>
        <w:tc>
          <w:tcPr>
            <w:tcW w:w="1773" w:type="pct"/>
            <w:gridSpan w:val="4"/>
            <w:tcBorders>
              <w:top w:val="single" w:sz="4" w:space="0" w:color="auto"/>
              <w:left w:val="nil"/>
              <w:bottom w:val="single" w:sz="8"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Verificare </w:t>
            </w:r>
          </w:p>
        </w:tc>
      </w:tr>
      <w:tr w:rsidR="000611FD" w:rsidRPr="0096546F" w:rsidTr="000611FD">
        <w:trPr>
          <w:trHeight w:val="321"/>
        </w:trPr>
        <w:tc>
          <w:tcPr>
            <w:tcW w:w="2094" w:type="pct"/>
            <w:vMerge w:val="restart"/>
            <w:tcBorders>
              <w:top w:val="nil"/>
              <w:left w:val="single" w:sz="8" w:space="0" w:color="008080"/>
              <w:right w:val="nil"/>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Denumirea capitolelor de cheltuieli</w:t>
            </w:r>
          </w:p>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lang w:val="pt-BR"/>
              </w:rPr>
              <w:t> </w:t>
            </w:r>
          </w:p>
        </w:tc>
        <w:tc>
          <w:tcPr>
            <w:tcW w:w="1133" w:type="pct"/>
            <w:gridSpan w:val="2"/>
            <w:vMerge/>
            <w:tcBorders>
              <w:top w:val="single" w:sz="8" w:space="0" w:color="008080"/>
              <w:left w:val="single" w:sz="8" w:space="0" w:color="008080"/>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b/>
                <w:bCs/>
              </w:rPr>
            </w:pPr>
          </w:p>
        </w:tc>
        <w:tc>
          <w:tcPr>
            <w:tcW w:w="932" w:type="pct"/>
            <w:gridSpan w:val="2"/>
            <w:tcBorders>
              <w:top w:val="single" w:sz="8" w:space="0" w:color="008080"/>
              <w:left w:val="single" w:sz="8" w:space="0" w:color="008080"/>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Cheltuieli conform SF/DALI</w:t>
            </w:r>
          </w:p>
        </w:tc>
        <w:tc>
          <w:tcPr>
            <w:tcW w:w="841" w:type="pct"/>
            <w:gridSpan w:val="2"/>
            <w:tcBorders>
              <w:top w:val="single" w:sz="4" w:space="0" w:color="008080"/>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lang w:val="pt-BR"/>
              </w:rPr>
            </w:pPr>
            <w:r w:rsidRPr="0096546F">
              <w:rPr>
                <w:rFonts w:asciiTheme="minorHAnsi" w:eastAsia="Times New Roman" w:hAnsiTheme="minorHAnsi" w:cstheme="minorHAnsi"/>
                <w:b/>
                <w:bCs/>
                <w:lang w:val="pt-BR"/>
              </w:rPr>
              <w:t>Diferenţe față de Cererea de finanţare</w:t>
            </w:r>
          </w:p>
        </w:tc>
      </w:tr>
      <w:tr w:rsidR="000611FD" w:rsidRPr="0096546F" w:rsidTr="000611FD">
        <w:trPr>
          <w:trHeight w:val="321"/>
        </w:trPr>
        <w:tc>
          <w:tcPr>
            <w:tcW w:w="2094" w:type="pct"/>
            <w:vMerge/>
            <w:tcBorders>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lang w:val="pt-BR"/>
              </w:rPr>
            </w:pPr>
          </w:p>
        </w:tc>
        <w:tc>
          <w:tcPr>
            <w:tcW w:w="650" w:type="pct"/>
            <w:tcBorders>
              <w:top w:val="nil"/>
              <w:left w:val="single" w:sz="8" w:space="0" w:color="008080"/>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w:t>
            </w:r>
          </w:p>
        </w:tc>
        <w:tc>
          <w:tcPr>
            <w:tcW w:w="482"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N</w:t>
            </w:r>
          </w:p>
        </w:tc>
        <w:tc>
          <w:tcPr>
            <w:tcW w:w="481"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w:t>
            </w:r>
          </w:p>
        </w:tc>
        <w:tc>
          <w:tcPr>
            <w:tcW w:w="450"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N</w:t>
            </w:r>
          </w:p>
        </w:tc>
        <w:tc>
          <w:tcPr>
            <w:tcW w:w="481"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w:t>
            </w:r>
          </w:p>
        </w:tc>
        <w:tc>
          <w:tcPr>
            <w:tcW w:w="360"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N</w:t>
            </w:r>
          </w:p>
        </w:tc>
      </w:tr>
      <w:tr w:rsidR="000611FD" w:rsidRPr="0096546F" w:rsidTr="000611FD">
        <w:trPr>
          <w:trHeight w:val="260"/>
        </w:trPr>
        <w:tc>
          <w:tcPr>
            <w:tcW w:w="2094" w:type="pct"/>
            <w:vMerge w:val="restart"/>
            <w:tcBorders>
              <w:top w:val="nil"/>
              <w:left w:val="single" w:sz="8" w:space="0" w:color="008080"/>
              <w:right w:val="nil"/>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1</w:t>
            </w:r>
          </w:p>
        </w:tc>
        <w:tc>
          <w:tcPr>
            <w:tcW w:w="650" w:type="pct"/>
            <w:tcBorders>
              <w:top w:val="nil"/>
              <w:left w:val="single" w:sz="8" w:space="0" w:color="008080"/>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2</w:t>
            </w:r>
          </w:p>
        </w:tc>
        <w:tc>
          <w:tcPr>
            <w:tcW w:w="482"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3</w:t>
            </w:r>
          </w:p>
        </w:tc>
        <w:tc>
          <w:tcPr>
            <w:tcW w:w="481"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4</w:t>
            </w:r>
          </w:p>
        </w:tc>
        <w:tc>
          <w:tcPr>
            <w:tcW w:w="450"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5</w:t>
            </w:r>
          </w:p>
        </w:tc>
        <w:tc>
          <w:tcPr>
            <w:tcW w:w="481"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6</w:t>
            </w:r>
          </w:p>
        </w:tc>
        <w:tc>
          <w:tcPr>
            <w:tcW w:w="360"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7</w:t>
            </w:r>
          </w:p>
        </w:tc>
      </w:tr>
      <w:tr w:rsidR="000611FD" w:rsidRPr="0096546F" w:rsidTr="000611FD">
        <w:trPr>
          <w:trHeight w:val="260"/>
        </w:trPr>
        <w:tc>
          <w:tcPr>
            <w:tcW w:w="2094" w:type="pct"/>
            <w:vMerge/>
            <w:tcBorders>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650" w:type="pct"/>
            <w:tcBorders>
              <w:top w:val="nil"/>
              <w:left w:val="single" w:sz="8" w:space="0" w:color="008080"/>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euro</w:t>
            </w:r>
          </w:p>
        </w:tc>
        <w:tc>
          <w:tcPr>
            <w:tcW w:w="482"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euro</w:t>
            </w:r>
          </w:p>
        </w:tc>
        <w:tc>
          <w:tcPr>
            <w:tcW w:w="481"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euro</w:t>
            </w:r>
          </w:p>
        </w:tc>
        <w:tc>
          <w:tcPr>
            <w:tcW w:w="450"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euro</w:t>
            </w:r>
          </w:p>
        </w:tc>
        <w:tc>
          <w:tcPr>
            <w:tcW w:w="481"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euro</w:t>
            </w:r>
          </w:p>
        </w:tc>
        <w:tc>
          <w:tcPr>
            <w:tcW w:w="360"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euro</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lang w:val="it-IT"/>
              </w:rPr>
            </w:pPr>
            <w:r w:rsidRPr="0096546F">
              <w:rPr>
                <w:rFonts w:asciiTheme="minorHAnsi" w:eastAsia="Times New Roman" w:hAnsiTheme="minorHAnsi" w:cstheme="minorHAnsi"/>
                <w:b/>
                <w:bCs/>
                <w:lang w:val="it-IT"/>
              </w:rPr>
              <w:t xml:space="preserve"> Capitolul 1 Cheltuieli pentru obţinerea </w:t>
            </w:r>
            <w:r w:rsidRPr="0096546F">
              <w:rPr>
                <w:rFonts w:asciiTheme="minorHAnsi" w:eastAsia="Times New Roman" w:hAnsiTheme="minorHAnsi" w:cstheme="minorHAnsi"/>
                <w:b/>
                <w:bCs/>
              </w:rPr>
              <w:t>ş</w:t>
            </w:r>
            <w:r w:rsidRPr="0096546F">
              <w:rPr>
                <w:rFonts w:asciiTheme="minorHAnsi" w:eastAsia="Times New Roman" w:hAnsiTheme="minorHAnsi" w:cstheme="minorHAnsi"/>
                <w:b/>
                <w:bCs/>
                <w:lang w:val="it-IT"/>
              </w:rPr>
              <w:t xml:space="preserve">i amenajarea terenului - total, din care: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fr-FR"/>
              </w:rPr>
            </w:pPr>
            <w:r w:rsidRPr="0096546F">
              <w:rPr>
                <w:rFonts w:asciiTheme="minorHAnsi" w:eastAsia="Times New Roman" w:hAnsiTheme="minorHAnsi" w:cstheme="minorHAnsi"/>
                <w:lang w:val="fr-FR"/>
              </w:rPr>
              <w:t>1.1 Cheltuieli pentru obţinerea  terenului</w:t>
            </w:r>
            <w:r w:rsidRPr="0096546F">
              <w:rPr>
                <w:rFonts w:asciiTheme="minorHAnsi" w:eastAsia="Times New Roman" w:hAnsiTheme="minorHAnsi" w:cstheme="minorHAnsi"/>
                <w:b/>
                <w:lang w:val="fr-FR"/>
              </w:rPr>
              <w:t>(N)</w:t>
            </w:r>
          </w:p>
        </w:tc>
        <w:tc>
          <w:tcPr>
            <w:tcW w:w="650" w:type="pct"/>
            <w:tcBorders>
              <w:top w:val="single" w:sz="4" w:space="0" w:color="008080"/>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lang w:val="fr-FR"/>
              </w:rPr>
            </w:pP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1.2 Cheltuieli pentru amenajarea terenului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1.3 Cheltuieli cu amenajări pentru  protecţia mediului şi aducerea la starea iniţială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1.4 Cheltuieli pentru relocarea/protecţia utilităţilor</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459"/>
        </w:trPr>
        <w:tc>
          <w:tcPr>
            <w:tcW w:w="2094" w:type="pct"/>
            <w:tcBorders>
              <w:top w:val="nil"/>
              <w:left w:val="single" w:sz="8" w:space="0" w:color="008080"/>
              <w:bottom w:val="single" w:sz="4" w:space="0" w:color="008080"/>
              <w:right w:val="nil"/>
            </w:tcBorders>
            <w:shd w:val="clear" w:color="auto" w:fill="auto"/>
          </w:tcPr>
          <w:p w:rsidR="000611FD" w:rsidRPr="0096546F" w:rsidRDefault="000611FD" w:rsidP="000611FD">
            <w:pPr>
              <w:spacing w:after="0" w:line="240" w:lineRule="auto"/>
              <w:rPr>
                <w:rFonts w:asciiTheme="minorHAnsi" w:eastAsia="Times New Roman" w:hAnsiTheme="minorHAnsi" w:cstheme="minorHAnsi"/>
                <w:b/>
                <w:bCs/>
                <w:lang w:val="it-IT"/>
              </w:rPr>
            </w:pPr>
            <w:r w:rsidRPr="0096546F">
              <w:rPr>
                <w:rFonts w:asciiTheme="minorHAnsi" w:eastAsia="Times New Roman" w:hAnsiTheme="minorHAnsi" w:cstheme="minorHAnsi"/>
                <w:b/>
                <w:bCs/>
                <w:lang w:val="it-IT"/>
              </w:rPr>
              <w:t xml:space="preserve"> Capitolul 2 Cheltuieli pentru asigurarea utilităţilor necesare obiectivului de investiţii</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lang w:val="it-IT"/>
              </w:rPr>
            </w:pPr>
            <w:r w:rsidRPr="0096546F">
              <w:rPr>
                <w:rFonts w:asciiTheme="minorHAnsi" w:eastAsia="Times New Roman" w:hAnsiTheme="minorHAnsi" w:cstheme="minorHAnsi"/>
                <w:b/>
                <w:bCs/>
                <w:lang w:val="it-IT"/>
              </w:rPr>
              <w:t xml:space="preserve"> Capitolul 3 Cheltuieli pentru proiectare şi asistenţă tehnică - total, din care: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b/>
                <w:lang w:val="it-IT"/>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Cs/>
              </w:rPr>
            </w:pPr>
            <w:r w:rsidRPr="0096546F">
              <w:rPr>
                <w:rFonts w:asciiTheme="minorHAnsi" w:eastAsia="Times New Roman" w:hAnsiTheme="minorHAnsi" w:cstheme="minorHAnsi"/>
                <w:bCs/>
              </w:rPr>
              <w:t>3.1 Studii</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Cs/>
              </w:rPr>
            </w:pPr>
            <w:r w:rsidRPr="0096546F">
              <w:rPr>
                <w:rFonts w:asciiTheme="minorHAnsi" w:eastAsia="Times New Roman" w:hAnsiTheme="minorHAnsi" w:cstheme="minorHAnsi"/>
                <w:bCs/>
              </w:rPr>
              <w:t xml:space="preserve">   3.1.1 Studii de teren</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Cs/>
              </w:rPr>
            </w:pPr>
            <w:r w:rsidRPr="0096546F">
              <w:rPr>
                <w:rFonts w:asciiTheme="minorHAnsi" w:eastAsia="Times New Roman" w:hAnsiTheme="minorHAnsi" w:cstheme="minorHAnsi"/>
                <w:bCs/>
              </w:rPr>
              <w:t xml:space="preserve">   3.1.2. Raport privind impactul asupra mediului</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Cs/>
              </w:rPr>
            </w:pPr>
            <w:r w:rsidRPr="0096546F">
              <w:rPr>
                <w:rFonts w:asciiTheme="minorHAnsi" w:eastAsia="Times New Roman" w:hAnsiTheme="minorHAnsi" w:cstheme="minorHAnsi"/>
                <w:bCs/>
              </w:rPr>
              <w:t xml:space="preserve">   3.1.3. Alte studii specifice</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49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3.2 Documentaţii-suport şi cheltuieli pentru obţinerea de avize, acorduri şi autorizaţii</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r>
      <w:tr w:rsidR="000611FD" w:rsidRPr="0096546F" w:rsidTr="000611FD">
        <w:trPr>
          <w:trHeight w:val="49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3.3 Expertizare tehnică</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49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3.4 Certificarea performanţei energetice şi auditul energetic al clădirilor</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490"/>
        </w:trPr>
        <w:tc>
          <w:tcPr>
            <w:tcW w:w="2094" w:type="pct"/>
            <w:tcBorders>
              <w:top w:val="nil"/>
              <w:left w:val="single" w:sz="8" w:space="0" w:color="008080"/>
              <w:bottom w:val="single" w:sz="8"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3.5 Proiectare</w:t>
            </w:r>
          </w:p>
        </w:tc>
        <w:tc>
          <w:tcPr>
            <w:tcW w:w="650" w:type="pct"/>
            <w:tcBorders>
              <w:top w:val="nil"/>
              <w:left w:val="single" w:sz="8" w:space="0" w:color="008080"/>
              <w:bottom w:val="single" w:sz="8"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8"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8"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8"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8"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8"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single" w:sz="8" w:space="0" w:color="008080"/>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pt-BR"/>
              </w:rPr>
            </w:pPr>
            <w:r w:rsidRPr="0096546F">
              <w:rPr>
                <w:rFonts w:asciiTheme="minorHAnsi" w:eastAsia="Times New Roman" w:hAnsiTheme="minorHAnsi" w:cstheme="minorHAnsi"/>
                <w:lang w:val="pt-BR"/>
              </w:rPr>
              <w:t xml:space="preserve">   3.5.1. Temă de proiectare</w:t>
            </w:r>
          </w:p>
        </w:tc>
        <w:tc>
          <w:tcPr>
            <w:tcW w:w="650" w:type="pct"/>
            <w:tcBorders>
              <w:top w:val="single" w:sz="8" w:space="0" w:color="008080"/>
              <w:left w:val="single" w:sz="8" w:space="0" w:color="008080"/>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single" w:sz="8" w:space="0" w:color="008080"/>
              <w:left w:val="nil"/>
              <w:bottom w:val="single" w:sz="4" w:space="0" w:color="008080"/>
              <w:right w:val="single" w:sz="8"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8"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single" w:sz="8" w:space="0" w:color="008080"/>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8"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single" w:sz="8" w:space="0" w:color="008080"/>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pt-BR"/>
              </w:rPr>
            </w:pPr>
            <w:r w:rsidRPr="0096546F">
              <w:rPr>
                <w:rFonts w:asciiTheme="minorHAnsi" w:eastAsia="Times New Roman" w:hAnsiTheme="minorHAnsi" w:cstheme="minorHAnsi"/>
                <w:lang w:val="pt-BR"/>
              </w:rPr>
              <w:t xml:space="preserve">   3.5.2. Studiu de prefezabilitate</w:t>
            </w:r>
          </w:p>
        </w:tc>
        <w:tc>
          <w:tcPr>
            <w:tcW w:w="650" w:type="pct"/>
            <w:tcBorders>
              <w:top w:val="single" w:sz="4" w:space="0" w:color="008080"/>
              <w:left w:val="single" w:sz="8" w:space="0" w:color="008080"/>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pt-BR"/>
              </w:rPr>
            </w:pPr>
            <w:r w:rsidRPr="0096546F">
              <w:rPr>
                <w:rFonts w:asciiTheme="minorHAnsi" w:eastAsia="Times New Roman" w:hAnsiTheme="minorHAnsi" w:cstheme="minorHAnsi"/>
                <w:lang w:val="pt-BR"/>
              </w:rPr>
              <w:t xml:space="preserve">   3.5.3. Studiu de fezabilitate/documentaţie de avizare a lucrărilor de intervenţii şi deviz general</w:t>
            </w:r>
          </w:p>
        </w:tc>
        <w:tc>
          <w:tcPr>
            <w:tcW w:w="650" w:type="pct"/>
            <w:tcBorders>
              <w:top w:val="single" w:sz="4" w:space="0" w:color="008080"/>
              <w:left w:val="single" w:sz="8" w:space="0" w:color="008080"/>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pt-BR"/>
              </w:rPr>
            </w:pPr>
            <w:r w:rsidRPr="0096546F">
              <w:rPr>
                <w:rFonts w:asciiTheme="minorHAnsi" w:eastAsia="Times New Roman" w:hAnsiTheme="minorHAnsi" w:cstheme="minorHAnsi"/>
                <w:lang w:val="pt-BR"/>
              </w:rPr>
              <w:t xml:space="preserve">   3.5.4. Documentaţiile tehnice necesare în vederea obţinerii avizelor/acordurilor/autorizaţiilor</w:t>
            </w:r>
          </w:p>
        </w:tc>
        <w:tc>
          <w:tcPr>
            <w:tcW w:w="650" w:type="pct"/>
            <w:tcBorders>
              <w:top w:val="single" w:sz="4" w:space="0" w:color="008080"/>
              <w:left w:val="single" w:sz="8" w:space="0" w:color="008080"/>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pt-BR"/>
              </w:rPr>
            </w:pPr>
            <w:r w:rsidRPr="0096546F">
              <w:rPr>
                <w:rFonts w:asciiTheme="minorHAnsi" w:eastAsia="Times New Roman" w:hAnsiTheme="minorHAnsi" w:cstheme="minorHAnsi"/>
                <w:lang w:val="pt-BR"/>
              </w:rPr>
              <w:lastRenderedPageBreak/>
              <w:t xml:space="preserve">   3.5.5. Verificarea tehnică de calitate a proiectului tehnic şi a detaliilor de execuţie</w:t>
            </w:r>
          </w:p>
        </w:tc>
        <w:tc>
          <w:tcPr>
            <w:tcW w:w="650" w:type="pct"/>
            <w:tcBorders>
              <w:top w:val="single" w:sz="4" w:space="0" w:color="008080"/>
              <w:left w:val="single" w:sz="8" w:space="0" w:color="008080"/>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pt-BR"/>
              </w:rPr>
            </w:pPr>
            <w:r w:rsidRPr="0096546F">
              <w:rPr>
                <w:rFonts w:asciiTheme="minorHAnsi" w:eastAsia="Times New Roman" w:hAnsiTheme="minorHAnsi" w:cstheme="minorHAnsi"/>
                <w:lang w:val="pt-BR"/>
              </w:rPr>
              <w:t xml:space="preserve">   3.5.6. Proiect tehnic şi detalii de execuţie</w:t>
            </w:r>
          </w:p>
        </w:tc>
        <w:tc>
          <w:tcPr>
            <w:tcW w:w="650" w:type="pct"/>
            <w:tcBorders>
              <w:top w:val="single" w:sz="4" w:space="0" w:color="008080"/>
              <w:left w:val="single" w:sz="8" w:space="0" w:color="008080"/>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pt-BR"/>
              </w:rPr>
            </w:pPr>
            <w:r w:rsidRPr="0096546F">
              <w:rPr>
                <w:rFonts w:asciiTheme="minorHAnsi" w:eastAsia="Times New Roman" w:hAnsiTheme="minorHAnsi" w:cstheme="minorHAnsi"/>
                <w:lang w:val="pt-BR"/>
              </w:rPr>
              <w:t xml:space="preserve">3.6 Organizarea procedurilor de achiziţie </w:t>
            </w:r>
            <w:r w:rsidRPr="0096546F">
              <w:rPr>
                <w:rFonts w:asciiTheme="minorHAnsi" w:eastAsia="Times New Roman" w:hAnsiTheme="minorHAnsi" w:cstheme="minorHAnsi"/>
                <w:b/>
                <w:lang w:val="pt-BR"/>
              </w:rPr>
              <w:t>(N)</w:t>
            </w:r>
          </w:p>
        </w:tc>
        <w:tc>
          <w:tcPr>
            <w:tcW w:w="650" w:type="pct"/>
            <w:tcBorders>
              <w:top w:val="single" w:sz="4" w:space="0" w:color="008080"/>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lang w:val="pt-BR"/>
              </w:rPr>
            </w:pP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pt-BR"/>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lang w:val="pt-BR"/>
              </w:rPr>
            </w:pP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pt-BR"/>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lang w:val="pt-BR"/>
              </w:rPr>
            </w:pP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pt-BR"/>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3.7 Consultanţă</w:t>
            </w:r>
          </w:p>
        </w:tc>
        <w:tc>
          <w:tcPr>
            <w:tcW w:w="65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fr-FR"/>
              </w:rPr>
            </w:pPr>
            <w:r w:rsidRPr="0096546F">
              <w:rPr>
                <w:rFonts w:asciiTheme="minorHAnsi" w:eastAsia="Times New Roman" w:hAnsiTheme="minorHAnsi" w:cstheme="minorHAnsi"/>
                <w:lang w:val="fr-FR"/>
              </w:rPr>
              <w:t xml:space="preserve">   3.7.1. Managementul de proiect pentru obiectivul de investiţii</w:t>
            </w:r>
          </w:p>
        </w:tc>
        <w:tc>
          <w:tcPr>
            <w:tcW w:w="65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   3.7.2. Auditul financiar </w:t>
            </w:r>
            <w:r w:rsidRPr="0096546F">
              <w:rPr>
                <w:rFonts w:asciiTheme="minorHAnsi" w:eastAsia="Times New Roman" w:hAnsiTheme="minorHAnsi" w:cstheme="minorHAnsi"/>
                <w:b/>
              </w:rPr>
              <w:t>(N)</w:t>
            </w:r>
          </w:p>
        </w:tc>
        <w:tc>
          <w:tcPr>
            <w:tcW w:w="650" w:type="pct"/>
            <w:tcBorders>
              <w:top w:val="single" w:sz="4" w:space="0" w:color="008080"/>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3.8 Asistenţă tehnică</w:t>
            </w:r>
          </w:p>
        </w:tc>
        <w:tc>
          <w:tcPr>
            <w:tcW w:w="65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fr-FR"/>
              </w:rPr>
            </w:pPr>
            <w:r w:rsidRPr="0096546F">
              <w:rPr>
                <w:rFonts w:asciiTheme="minorHAnsi" w:eastAsia="Times New Roman" w:hAnsiTheme="minorHAnsi" w:cstheme="minorHAnsi"/>
                <w:lang w:val="fr-FR"/>
              </w:rPr>
              <w:t xml:space="preserve">   3.8.1. Asistenţă tehnică din partea proiectantului</w:t>
            </w:r>
          </w:p>
        </w:tc>
        <w:tc>
          <w:tcPr>
            <w:tcW w:w="65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       3.8.1.1. pe perioada de execuţie a lucrărilor</w:t>
            </w:r>
          </w:p>
        </w:tc>
        <w:tc>
          <w:tcPr>
            <w:tcW w:w="65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fr-FR"/>
              </w:rPr>
            </w:pPr>
            <w:r w:rsidRPr="0096546F">
              <w:rPr>
                <w:rFonts w:asciiTheme="minorHAnsi" w:eastAsia="Times New Roman" w:hAnsiTheme="minorHAnsi" w:cstheme="minorHAnsi"/>
                <w:lang w:val="fr-FR"/>
              </w:rPr>
              <w:t xml:space="preserve">       3.8.1.2. pentru participarea proiectantului la fazele incluse în programul de control al lucrărilor </w:t>
            </w:r>
            <w:proofErr w:type="gramStart"/>
            <w:r w:rsidRPr="0096546F">
              <w:rPr>
                <w:rFonts w:asciiTheme="minorHAnsi" w:eastAsia="Times New Roman" w:hAnsiTheme="minorHAnsi" w:cstheme="minorHAnsi"/>
                <w:lang w:val="fr-FR"/>
              </w:rPr>
              <w:t>de execuţie</w:t>
            </w:r>
            <w:proofErr w:type="gramEnd"/>
            <w:r w:rsidRPr="0096546F">
              <w:rPr>
                <w:rFonts w:asciiTheme="minorHAnsi" w:eastAsia="Times New Roman" w:hAnsiTheme="minorHAnsi" w:cstheme="minorHAnsi"/>
                <w:lang w:val="fr-FR"/>
              </w:rPr>
              <w:t>, avizat de către Inspectoratul de Stat în Construcţii</w:t>
            </w:r>
          </w:p>
        </w:tc>
        <w:tc>
          <w:tcPr>
            <w:tcW w:w="65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   3.8.2. Dirigenţie de şantier</w:t>
            </w:r>
          </w:p>
        </w:tc>
        <w:tc>
          <w:tcPr>
            <w:tcW w:w="65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lang w:val="it-IT"/>
              </w:rPr>
            </w:pPr>
            <w:r w:rsidRPr="0096546F">
              <w:rPr>
                <w:rFonts w:asciiTheme="minorHAnsi" w:eastAsia="Times New Roman" w:hAnsiTheme="minorHAnsi" w:cstheme="minorHAnsi"/>
                <w:b/>
                <w:bCs/>
                <w:lang w:val="it-IT"/>
              </w:rPr>
              <w:t xml:space="preserve"> Capitolul 4 Cheltuieli pentru investiţia de bază - total, din care: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4.1 Construcţii şi instalaţii</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fr-FR"/>
              </w:rPr>
            </w:pPr>
            <w:r w:rsidRPr="0096546F">
              <w:rPr>
                <w:rFonts w:asciiTheme="minorHAnsi" w:eastAsia="Times New Roman" w:hAnsiTheme="minorHAnsi" w:cstheme="minorHAnsi"/>
                <w:lang w:val="fr-FR"/>
              </w:rPr>
              <w:t>4.2 Montaj utilaje, echipamente tehnologice şi funcţionale</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4.3 Utilaje, echipamente tehnologice şi funcţionale care necesită montaj</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r>
      <w:tr w:rsidR="000611FD" w:rsidRPr="0096546F" w:rsidTr="000611FD">
        <w:trPr>
          <w:trHeight w:val="49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4.4 Utilaje, echipamente tehnologice şi funcţionale care nu necesită montaj şi echipamente de transport</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4.5 Dotări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4.6 Active necorporale</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single" w:sz="4" w:space="0" w:color="008080"/>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lang w:val="it-IT"/>
              </w:rPr>
            </w:pPr>
            <w:r w:rsidRPr="0096546F">
              <w:rPr>
                <w:rFonts w:asciiTheme="minorHAnsi" w:eastAsia="Times New Roman" w:hAnsiTheme="minorHAnsi" w:cstheme="minorHAnsi"/>
                <w:b/>
                <w:bCs/>
                <w:lang w:val="it-IT"/>
              </w:rPr>
              <w:t xml:space="preserve"> Capitolul 5 Alte cheltuieli - total, din care: </w:t>
            </w:r>
          </w:p>
        </w:tc>
        <w:tc>
          <w:tcPr>
            <w:tcW w:w="650"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2" w:type="pct"/>
            <w:tcBorders>
              <w:top w:val="single" w:sz="4" w:space="0" w:color="008080"/>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50" w:type="pct"/>
            <w:tcBorders>
              <w:top w:val="single" w:sz="4" w:space="0" w:color="008080"/>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360" w:type="pct"/>
            <w:tcBorders>
              <w:top w:val="single" w:sz="4" w:space="0" w:color="008080"/>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5.1 Organizare de şantier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fr-FR"/>
              </w:rPr>
            </w:pPr>
            <w:r w:rsidRPr="0096546F">
              <w:rPr>
                <w:rFonts w:asciiTheme="minorHAnsi" w:eastAsia="Times New Roman" w:hAnsiTheme="minorHAnsi" w:cstheme="minorHAnsi"/>
                <w:lang w:val="fr-FR"/>
              </w:rPr>
              <w:t xml:space="preserve">     5.1.1 lucrări de construcţii </w:t>
            </w:r>
            <w:r w:rsidRPr="0096546F">
              <w:rPr>
                <w:rFonts w:asciiTheme="minorHAnsi" w:eastAsia="Times New Roman" w:hAnsiTheme="minorHAnsi" w:cstheme="minorHAnsi"/>
                <w:bCs/>
              </w:rPr>
              <w:t>ş</w:t>
            </w:r>
            <w:r w:rsidRPr="0096546F">
              <w:rPr>
                <w:rFonts w:asciiTheme="minorHAnsi" w:eastAsia="Times New Roman" w:hAnsiTheme="minorHAnsi" w:cstheme="minorHAnsi"/>
                <w:lang w:val="fr-FR"/>
              </w:rPr>
              <w:t>i instalaţii aferente organizării de şantier</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     5.1.2 cheltuieli conexe organizării şantierului</w:t>
            </w:r>
            <w:r w:rsidRPr="0096546F">
              <w:rPr>
                <w:rFonts w:asciiTheme="minorHAnsi" w:eastAsia="Times New Roman" w:hAnsiTheme="minorHAnsi" w:cstheme="minorHAnsi"/>
                <w:b/>
                <w:bCs/>
                <w:lang w:val="it-IT"/>
              </w:rPr>
              <w:t xml:space="preserve"> (E)</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5.2 Comisioane, cote, taxe, costul creditului</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   5.2.1. Comisioanele şi dobânzile aferente creditului băncii finanţatoare </w:t>
            </w:r>
            <w:r w:rsidRPr="0096546F">
              <w:rPr>
                <w:rFonts w:asciiTheme="minorHAnsi" w:eastAsia="Times New Roman" w:hAnsiTheme="minorHAnsi" w:cstheme="minorHAnsi"/>
                <w:b/>
                <w:lang w:val="it-IT"/>
              </w:rPr>
              <w:t>(N)</w:t>
            </w:r>
          </w:p>
        </w:tc>
        <w:tc>
          <w:tcPr>
            <w:tcW w:w="650" w:type="pct"/>
            <w:tcBorders>
              <w:top w:val="nil"/>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   5.2.2. Cota aferentă ISC pentru controlul calităţii lucrărilor de construcţii</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   5.2.3. Cota aferentă ISC pentru controlul statului în amenajarea teritoriului, urbanism şi pentru autorizarea lucrărilor de construcţii</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   5.2.4. Cota aferentă Casei Sociale a Constructorilor – CSC </w:t>
            </w:r>
            <w:r w:rsidRPr="0096546F">
              <w:rPr>
                <w:rFonts w:asciiTheme="minorHAnsi" w:eastAsia="Times New Roman" w:hAnsiTheme="minorHAnsi" w:cstheme="minorHAnsi"/>
                <w:b/>
                <w:lang w:val="it-IT"/>
              </w:rPr>
              <w:t>(N)</w:t>
            </w:r>
          </w:p>
        </w:tc>
        <w:tc>
          <w:tcPr>
            <w:tcW w:w="650" w:type="pct"/>
            <w:tcBorders>
              <w:top w:val="nil"/>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   5.2.5. Taxe pentru acorduri, avize conforme </w:t>
            </w:r>
            <w:r w:rsidRPr="0096546F">
              <w:rPr>
                <w:rFonts w:asciiTheme="minorHAnsi" w:eastAsia="Times New Roman" w:hAnsiTheme="minorHAnsi" w:cstheme="minorHAnsi"/>
                <w:lang w:val="it-IT"/>
              </w:rPr>
              <w:lastRenderedPageBreak/>
              <w:t>şi autorizaţia de construire/desfiinţare</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lastRenderedPageBreak/>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lang w:val="it-IT"/>
              </w:rPr>
              <w:lastRenderedPageBreak/>
              <w:t>5.3 Cheltuieli diverse şi neprevăzute</w:t>
            </w:r>
            <w:r w:rsidRPr="0096546F">
              <w:rPr>
                <w:rFonts w:asciiTheme="minorHAnsi" w:eastAsia="Times New Roman" w:hAnsiTheme="minorHAnsi" w:cstheme="minorHAnsi"/>
                <w:b/>
                <w:bCs/>
              </w:rPr>
              <w:t>(N)</w:t>
            </w:r>
          </w:p>
        </w:tc>
        <w:tc>
          <w:tcPr>
            <w:tcW w:w="650" w:type="pct"/>
            <w:tcBorders>
              <w:top w:val="nil"/>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it-IT"/>
              </w:rPr>
            </w:pPr>
            <w:r w:rsidRPr="0096546F">
              <w:rPr>
                <w:rFonts w:asciiTheme="minorHAnsi" w:eastAsia="Times New Roman" w:hAnsiTheme="minorHAnsi" w:cstheme="minorHAnsi"/>
                <w:lang w:val="it-IT"/>
              </w:rPr>
              <w:t>5.4 Cheltuieli pentru informare şi publicitate</w:t>
            </w:r>
          </w:p>
        </w:tc>
        <w:tc>
          <w:tcPr>
            <w:tcW w:w="650" w:type="pct"/>
            <w:tcBorders>
              <w:top w:val="nil"/>
              <w:left w:val="single" w:sz="8" w:space="0" w:color="008080"/>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FFFFFF"/>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noProof/>
              </w:rPr>
            </w:pP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lang w:val="it-IT"/>
              </w:rPr>
            </w:pPr>
            <w:r w:rsidRPr="0096546F">
              <w:rPr>
                <w:rFonts w:asciiTheme="minorHAnsi" w:eastAsia="Times New Roman" w:hAnsiTheme="minorHAnsi" w:cstheme="minorHAnsi"/>
                <w:b/>
                <w:bCs/>
                <w:lang w:val="it-IT"/>
              </w:rPr>
              <w:t xml:space="preserve"> Capitolul 6 Cheltuieli pentru probe tehnologice şi teste - total, din care:</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lang w:val="it-IT"/>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vAlign w:val="center"/>
          </w:tcPr>
          <w:p w:rsidR="000611FD" w:rsidRPr="0096546F" w:rsidRDefault="000611FD" w:rsidP="000611FD">
            <w:pPr>
              <w:spacing w:after="0" w:line="240" w:lineRule="auto"/>
              <w:rPr>
                <w:rFonts w:asciiTheme="minorHAnsi" w:eastAsia="Times New Roman" w:hAnsiTheme="minorHAnsi" w:cstheme="minorHAnsi"/>
                <w:lang w:val="pt-BR"/>
              </w:rPr>
            </w:pPr>
            <w:r w:rsidRPr="0096546F">
              <w:rPr>
                <w:rFonts w:asciiTheme="minorHAnsi" w:eastAsia="Times New Roman" w:hAnsiTheme="minorHAnsi" w:cstheme="minorHAnsi"/>
                <w:lang w:val="pt-BR"/>
              </w:rPr>
              <w:t xml:space="preserve">6.1 Pregătirea personalului de exploatare </w:t>
            </w:r>
            <w:r w:rsidRPr="0096546F">
              <w:rPr>
                <w:rFonts w:asciiTheme="minorHAnsi" w:eastAsia="Times New Roman" w:hAnsiTheme="minorHAnsi" w:cstheme="minorHAnsi"/>
                <w:b/>
                <w:bCs/>
                <w:lang w:val="pt-BR"/>
              </w:rPr>
              <w:t>(N)</w:t>
            </w:r>
          </w:p>
        </w:tc>
        <w:tc>
          <w:tcPr>
            <w:tcW w:w="650" w:type="pct"/>
            <w:tcBorders>
              <w:top w:val="nil"/>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lang w:val="fr-FR"/>
              </w:rPr>
            </w:pPr>
          </w:p>
        </w:tc>
        <w:tc>
          <w:tcPr>
            <w:tcW w:w="482" w:type="pct"/>
            <w:tcBorders>
              <w:top w:val="nil"/>
              <w:left w:val="nil"/>
              <w:bottom w:val="single" w:sz="4" w:space="0" w:color="008080"/>
              <w:right w:val="single" w:sz="8" w:space="0" w:color="008080"/>
            </w:tcBorders>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450" w:type="pct"/>
            <w:tcBorders>
              <w:top w:val="nil"/>
              <w:left w:val="nil"/>
              <w:bottom w:val="single" w:sz="4" w:space="0" w:color="008080"/>
              <w:right w:val="single" w:sz="8" w:space="0" w:color="008080"/>
            </w:tcBorders>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lang w:val="fr-FR"/>
              </w:rPr>
            </w:pPr>
            <w:r w:rsidRPr="0096546F">
              <w:rPr>
                <w:rFonts w:asciiTheme="minorHAnsi" w:eastAsia="Times New Roman" w:hAnsiTheme="minorHAnsi" w:cstheme="minorHAnsi"/>
                <w:lang w:val="fr-FR"/>
              </w:rPr>
              <w:t>6.2 Probe tehnologice şi teste</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TOTAL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rPr>
            </w:pPr>
            <w:r w:rsidRPr="0096546F">
              <w:rPr>
                <w:rFonts w:asciiTheme="minorHAnsi" w:eastAsia="Times New Roman" w:hAnsiTheme="minorHAnsi" w:cstheme="minorHAnsi"/>
              </w:rPr>
              <w:t>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p>
        </w:tc>
        <w:tc>
          <w:tcPr>
            <w:tcW w:w="481"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rPr>
            </w:pPr>
          </w:p>
        </w:tc>
        <w:tc>
          <w:tcPr>
            <w:tcW w:w="450"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rPr>
            </w:pPr>
          </w:p>
        </w:tc>
        <w:tc>
          <w:tcPr>
            <w:tcW w:w="481"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rPr>
            </w:pPr>
          </w:p>
        </w:tc>
        <w:tc>
          <w:tcPr>
            <w:tcW w:w="360"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rPr>
            </w:pP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 ACTUALIZARE Cheltuieli Eligibile (max 5%)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TOTAL GENERAL FĂRĂ TVA</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 Valoare TVA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b/>
                <w:noProof/>
              </w:rPr>
              <w:t>0</w:t>
            </w: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b/>
                <w:noProof/>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45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b/>
              </w:rPr>
              <w:t>0</w:t>
            </w:r>
          </w:p>
        </w:tc>
        <w:tc>
          <w:tcPr>
            <w:tcW w:w="481"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c>
          <w:tcPr>
            <w:tcW w:w="360"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noProof/>
              </w:rPr>
              <w:t>0</w:t>
            </w:r>
          </w:p>
        </w:tc>
      </w:tr>
      <w:tr w:rsidR="000611FD" w:rsidRPr="0096546F" w:rsidTr="000611FD">
        <w:trPr>
          <w:trHeight w:val="260"/>
        </w:trPr>
        <w:tc>
          <w:tcPr>
            <w:tcW w:w="209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w:t>
            </w:r>
          </w:p>
        </w:tc>
        <w:tc>
          <w:tcPr>
            <w:tcW w:w="650"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p>
        </w:tc>
        <w:tc>
          <w:tcPr>
            <w:tcW w:w="482"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p>
        </w:tc>
        <w:tc>
          <w:tcPr>
            <w:tcW w:w="481"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rPr>
            </w:pPr>
          </w:p>
        </w:tc>
        <w:tc>
          <w:tcPr>
            <w:tcW w:w="450"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rPr>
            </w:pPr>
          </w:p>
        </w:tc>
        <w:tc>
          <w:tcPr>
            <w:tcW w:w="481"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rPr>
            </w:pPr>
          </w:p>
        </w:tc>
        <w:tc>
          <w:tcPr>
            <w:tcW w:w="360"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rPr>
            </w:pPr>
          </w:p>
        </w:tc>
      </w:tr>
      <w:tr w:rsidR="000611FD" w:rsidRPr="0096546F" w:rsidTr="000611FD">
        <w:trPr>
          <w:trHeight w:val="276"/>
        </w:trPr>
        <w:tc>
          <w:tcPr>
            <w:tcW w:w="2094" w:type="pct"/>
            <w:tcBorders>
              <w:top w:val="nil"/>
              <w:left w:val="single" w:sz="8" w:space="0" w:color="008080"/>
              <w:bottom w:val="single" w:sz="8" w:space="0" w:color="008080"/>
              <w:right w:val="nil"/>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 TOTAL GENERAL inclusiv TVA </w:t>
            </w:r>
          </w:p>
        </w:tc>
        <w:tc>
          <w:tcPr>
            <w:tcW w:w="1133" w:type="pct"/>
            <w:gridSpan w:val="2"/>
            <w:tcBorders>
              <w:top w:val="single" w:sz="4" w:space="0" w:color="008080"/>
              <w:left w:val="single" w:sz="8" w:space="0" w:color="008080"/>
              <w:bottom w:val="single" w:sz="8"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b/>
                <w:noProof/>
              </w:rPr>
              <w:t>0</w:t>
            </w:r>
          </w:p>
        </w:tc>
        <w:tc>
          <w:tcPr>
            <w:tcW w:w="932" w:type="pct"/>
            <w:gridSpan w:val="2"/>
            <w:tcBorders>
              <w:top w:val="single" w:sz="4" w:space="0" w:color="008080"/>
              <w:left w:val="single" w:sz="8" w:space="0" w:color="008080"/>
              <w:bottom w:val="single" w:sz="8"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rPr>
            </w:pPr>
            <w:r w:rsidRPr="0096546F">
              <w:rPr>
                <w:rFonts w:asciiTheme="minorHAnsi" w:eastAsia="Times New Roman" w:hAnsiTheme="minorHAnsi" w:cstheme="minorHAnsi"/>
                <w:b/>
                <w:noProof/>
              </w:rPr>
              <w:t>0</w:t>
            </w:r>
          </w:p>
        </w:tc>
        <w:tc>
          <w:tcPr>
            <w:tcW w:w="841" w:type="pct"/>
            <w:gridSpan w:val="2"/>
            <w:tcBorders>
              <w:top w:val="single" w:sz="4" w:space="0" w:color="008080"/>
              <w:left w:val="single" w:sz="8" w:space="0" w:color="008080"/>
              <w:bottom w:val="single" w:sz="8"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rPr>
            </w:pPr>
          </w:p>
        </w:tc>
      </w:tr>
    </w:tbl>
    <w:p w:rsidR="000611FD" w:rsidRPr="0096546F" w:rsidRDefault="000611FD" w:rsidP="000611FD">
      <w:pPr>
        <w:spacing w:after="0"/>
        <w:rPr>
          <w:rFonts w:asciiTheme="minorHAnsi" w:hAnsiTheme="minorHAnsi" w:cstheme="minorHAnsi"/>
          <w:b/>
        </w:rPr>
      </w:pPr>
    </w:p>
    <w:p w:rsidR="000611FD" w:rsidRPr="0096546F" w:rsidRDefault="000611FD" w:rsidP="000611FD">
      <w:pPr>
        <w:spacing w:after="0" w:line="240" w:lineRule="auto"/>
        <w:jc w:val="both"/>
        <w:outlineLvl w:val="0"/>
        <w:rPr>
          <w:rFonts w:asciiTheme="minorHAnsi" w:eastAsia="Times New Roman" w:hAnsiTheme="minorHAnsi" w:cstheme="minorHAnsi"/>
          <w:b/>
          <w:i/>
          <w:iCs/>
          <w:caps/>
          <w:u w:val="single"/>
        </w:rPr>
      </w:pPr>
      <w:r w:rsidRPr="0096546F">
        <w:rPr>
          <w:rFonts w:asciiTheme="minorHAnsi" w:eastAsia="Times New Roman" w:hAnsiTheme="minorHAnsi" w:cstheme="minorHAnsi"/>
          <w:b/>
          <w:i/>
          <w:iCs/>
        </w:rPr>
        <w:t>Toate costurile vor fi exprimate în EURO, şi se vor baza pe Studiul de fezabilitate (întocmit în conformitate cu prevederile HG 907/2016)</w:t>
      </w:r>
    </w:p>
    <w:p w:rsidR="000611FD" w:rsidRPr="0096546F" w:rsidRDefault="000611FD" w:rsidP="000611FD">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rPr>
        <w:t xml:space="preserve">1 Euro = </w:t>
      </w:r>
      <w:r w:rsidRPr="0096546F">
        <w:rPr>
          <w:rFonts w:asciiTheme="minorHAnsi" w:eastAsia="Times New Roman" w:hAnsiTheme="minorHAnsi" w:cstheme="minorHAnsi"/>
          <w:noProof/>
        </w:rPr>
        <w:t>...............</w:t>
      </w:r>
      <w:r w:rsidRPr="0096546F">
        <w:rPr>
          <w:rFonts w:asciiTheme="minorHAnsi" w:eastAsia="Times New Roman" w:hAnsiTheme="minorHAnsi" w:cstheme="minorHAnsi"/>
        </w:rPr>
        <w:t xml:space="preserve">.LEI </w:t>
      </w:r>
      <w:r w:rsidRPr="0096546F">
        <w:rPr>
          <w:rFonts w:asciiTheme="minorHAnsi" w:eastAsia="Arial Unicode MS" w:hAnsiTheme="minorHAnsi" w:cstheme="minorHAnsi"/>
        </w:rPr>
        <w:t>(</w:t>
      </w:r>
      <w:r w:rsidRPr="0096546F">
        <w:rPr>
          <w:rFonts w:asciiTheme="minorHAnsi" w:eastAsia="Times New Roman" w:hAnsiTheme="minorHAnsi" w:cstheme="minorHAnsi"/>
        </w:rPr>
        <w:t>Rata de conversie între Euro şi moneda naţională pentru Romania este cea publicată de Banca Central Europeană pe Internet la adresa:</w:t>
      </w:r>
      <w:hyperlink r:id="rId20" w:history="1">
        <w:r w:rsidRPr="0096546F">
          <w:rPr>
            <w:rStyle w:val="Hyperlink"/>
            <w:rFonts w:asciiTheme="minorHAnsi" w:eastAsia="Times New Roman" w:hAnsiTheme="minorHAnsi" w:cstheme="minorHAnsi"/>
          </w:rPr>
          <w:t>http://www.ecb.int/index.html</w:t>
        </w:r>
      </w:hyperlink>
      <w:r w:rsidRPr="0096546F">
        <w:rPr>
          <w:rFonts w:asciiTheme="minorHAnsi" w:eastAsia="Arial Unicode MS" w:hAnsiTheme="minorHAnsi" w:cstheme="minorHAnsi"/>
        </w:rPr>
        <w:t>la data întocmirii Studiului de fezabilitate)</w:t>
      </w:r>
    </w:p>
    <w:p w:rsidR="000611FD" w:rsidRPr="0096546F" w:rsidRDefault="000611FD" w:rsidP="000611FD">
      <w:pPr>
        <w:spacing w:after="0"/>
        <w:rPr>
          <w:rFonts w:asciiTheme="minorHAnsi" w:hAnsiTheme="minorHAnsi" w:cstheme="minorHAnsi"/>
          <w:b/>
        </w:rPr>
      </w:pPr>
    </w:p>
    <w:p w:rsidR="007147DA" w:rsidRDefault="007147DA" w:rsidP="000611FD">
      <w:pPr>
        <w:spacing w:after="0"/>
        <w:rPr>
          <w:rFonts w:asciiTheme="minorHAnsi" w:eastAsia="Times New Roman" w:hAnsiTheme="minorHAnsi" w:cstheme="minorHAnsi"/>
          <w:b/>
          <w:noProof/>
        </w:rPr>
      </w:pPr>
    </w:p>
    <w:p w:rsidR="007147DA" w:rsidRDefault="007147DA" w:rsidP="000611FD">
      <w:pPr>
        <w:spacing w:after="0"/>
        <w:rPr>
          <w:rFonts w:asciiTheme="minorHAnsi" w:eastAsia="Times New Roman" w:hAnsiTheme="minorHAnsi" w:cstheme="minorHAnsi"/>
          <w:b/>
          <w:noProof/>
        </w:rPr>
      </w:pPr>
    </w:p>
    <w:p w:rsidR="000611FD" w:rsidRPr="0096546F" w:rsidRDefault="000611FD" w:rsidP="000611FD">
      <w:pPr>
        <w:spacing w:after="0"/>
        <w:rPr>
          <w:rFonts w:asciiTheme="minorHAnsi" w:eastAsia="Times New Roman" w:hAnsiTheme="minorHAnsi" w:cstheme="minorHAnsi"/>
          <w:b/>
        </w:rPr>
      </w:pPr>
      <w:r w:rsidRPr="0096546F">
        <w:rPr>
          <w:rFonts w:asciiTheme="minorHAnsi" w:eastAsia="Times New Roman" w:hAnsiTheme="minorHAnsi" w:cstheme="minorHAnsi"/>
          <w:b/>
          <w:noProof/>
        </w:rPr>
        <w:t xml:space="preserve"> Buget indicativ</w:t>
      </w:r>
      <w:r w:rsidRPr="0096546F">
        <w:rPr>
          <w:rFonts w:asciiTheme="minorHAnsi" w:eastAsia="Times New Roman" w:hAnsiTheme="minorHAnsi" w:cstheme="minorHAnsi"/>
          <w:b/>
        </w:rPr>
        <w:t>(EURO) conform HG 28/2016</w:t>
      </w:r>
    </w:p>
    <w:p w:rsidR="000611FD" w:rsidRPr="0096546F" w:rsidRDefault="000611FD" w:rsidP="000611FD">
      <w:pPr>
        <w:spacing w:after="0"/>
        <w:rPr>
          <w:rFonts w:asciiTheme="minorHAnsi" w:eastAsia="Times New Roman" w:hAnsiTheme="minorHAnsi" w:cstheme="minorHAnsi"/>
          <w:lang w:val="it-IT"/>
        </w:rPr>
      </w:pPr>
      <w:r w:rsidRPr="0096546F">
        <w:rPr>
          <w:rFonts w:asciiTheme="minorHAnsi" w:eastAsia="Times New Roman" w:hAnsiTheme="minorHAnsi" w:cstheme="minorHAnsi"/>
          <w:lang w:val="it-IT"/>
        </w:rPr>
        <w:t xml:space="preserve">S-a utilizat cursul de transformare </w:t>
      </w:r>
      <w:r w:rsidRPr="0096546F">
        <w:rPr>
          <w:rFonts w:asciiTheme="minorHAnsi" w:eastAsia="Times New Roman" w:hAnsiTheme="minorHAnsi" w:cstheme="minorHAnsi"/>
          <w:b/>
        </w:rPr>
        <w:t xml:space="preserve">1 EURO =  …………………………..LEI, </w:t>
      </w:r>
      <w:r w:rsidRPr="0096546F">
        <w:rPr>
          <w:rFonts w:asciiTheme="minorHAnsi" w:eastAsia="Times New Roman" w:hAnsiTheme="minorHAnsi" w:cstheme="minorHAnsi"/>
          <w:lang w:val="it-IT"/>
        </w:rPr>
        <w:t>din data de:...................</w:t>
      </w:r>
    </w:p>
    <w:p w:rsidR="000611FD" w:rsidRPr="0096546F" w:rsidRDefault="000611FD" w:rsidP="000611FD">
      <w:pPr>
        <w:spacing w:after="0"/>
        <w:rPr>
          <w:rFonts w:asciiTheme="minorHAnsi" w:eastAsia="Times New Roman" w:hAnsiTheme="minorHAnsi" w:cstheme="minorHAnsi"/>
          <w:lang w:val="it-IT"/>
        </w:rPr>
      </w:pPr>
    </w:p>
    <w:p w:rsidR="000611FD" w:rsidRPr="0096546F" w:rsidRDefault="000611FD" w:rsidP="000611FD">
      <w:pPr>
        <w:spacing w:after="0"/>
        <w:rPr>
          <w:rFonts w:asciiTheme="minorHAnsi" w:eastAsia="Times New Roman" w:hAnsiTheme="minorHAnsi" w:cstheme="minorHAnsi"/>
          <w:lang w:val="it-IT"/>
        </w:rPr>
      </w:pPr>
      <w:r w:rsidRPr="0096546F">
        <w:rPr>
          <w:rFonts w:asciiTheme="minorHAnsi" w:eastAsia="Times New Roman" w:hAnsiTheme="minorHAnsi" w:cstheme="minorHAnsi"/>
          <w:lang w:val="it-IT"/>
        </w:rPr>
        <w:t>Euro</w:t>
      </w:r>
    </w:p>
    <w:tbl>
      <w:tblPr>
        <w:tblW w:w="10348" w:type="dxa"/>
        <w:tblInd w:w="108" w:type="dxa"/>
        <w:tblLayout w:type="fixed"/>
        <w:tblLook w:val="0000"/>
      </w:tblPr>
      <w:tblGrid>
        <w:gridCol w:w="4397"/>
        <w:gridCol w:w="991"/>
        <w:gridCol w:w="710"/>
        <w:gridCol w:w="989"/>
        <w:gridCol w:w="993"/>
        <w:gridCol w:w="1279"/>
        <w:gridCol w:w="989"/>
      </w:tblGrid>
      <w:tr w:rsidR="000611FD" w:rsidRPr="0096546F" w:rsidTr="00A13F76">
        <w:trPr>
          <w:trHeight w:val="545"/>
        </w:trPr>
        <w:tc>
          <w:tcPr>
            <w:tcW w:w="2124" w:type="pct"/>
            <w:tcBorders>
              <w:top w:val="single" w:sz="8" w:space="0" w:color="008080"/>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r w:rsidRPr="0096546F">
              <w:rPr>
                <w:rFonts w:asciiTheme="minorHAnsi" w:eastAsia="Times New Roman" w:hAnsiTheme="minorHAnsi" w:cstheme="minorHAnsi"/>
                <w:b/>
                <w:bCs/>
              </w:rPr>
              <w:t xml:space="preserve">  Buget Indicativ al Proiectului (Valori fără TVA ) </w:t>
            </w:r>
          </w:p>
        </w:tc>
        <w:tc>
          <w:tcPr>
            <w:tcW w:w="822" w:type="pct"/>
            <w:gridSpan w:val="2"/>
            <w:vMerge w:val="restart"/>
            <w:tcBorders>
              <w:top w:val="single" w:sz="8" w:space="0" w:color="008080"/>
              <w:left w:val="single" w:sz="8" w:space="0" w:color="008080"/>
              <w:bottom w:val="single" w:sz="8"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Cheltuieli conform Cererii de finanţare</w:t>
            </w:r>
          </w:p>
        </w:tc>
        <w:tc>
          <w:tcPr>
            <w:tcW w:w="2054" w:type="pct"/>
            <w:gridSpan w:val="4"/>
            <w:tcBorders>
              <w:top w:val="single" w:sz="8" w:space="0" w:color="008080"/>
              <w:left w:val="nil"/>
              <w:bottom w:val="single" w:sz="8" w:space="0" w:color="008080"/>
              <w:right w:val="single" w:sz="8" w:space="0" w:color="008080"/>
            </w:tcBorders>
            <w:shd w:val="clear" w:color="auto" w:fill="auto"/>
            <w:vAlign w:val="center"/>
          </w:tcPr>
          <w:p w:rsidR="000611FD" w:rsidRPr="0096546F" w:rsidRDefault="000611FD" w:rsidP="000611FD">
            <w:pPr>
              <w:spacing w:after="0" w:line="240" w:lineRule="auto"/>
              <w:ind w:right="-108"/>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Verificare </w:t>
            </w:r>
          </w:p>
        </w:tc>
      </w:tr>
      <w:tr w:rsidR="000611FD" w:rsidRPr="0096546F" w:rsidTr="00A13F76">
        <w:trPr>
          <w:trHeight w:val="572"/>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Denumirea capitolelor de cheltuieli</w:t>
            </w:r>
          </w:p>
        </w:tc>
        <w:tc>
          <w:tcPr>
            <w:tcW w:w="822" w:type="pct"/>
            <w:gridSpan w:val="2"/>
            <w:vMerge/>
            <w:tcBorders>
              <w:top w:val="single" w:sz="8" w:space="0" w:color="008080"/>
              <w:left w:val="single" w:sz="8" w:space="0" w:color="008080"/>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rPr>
                <w:rFonts w:asciiTheme="minorHAnsi" w:eastAsia="Times New Roman" w:hAnsiTheme="minorHAnsi" w:cstheme="minorHAnsi"/>
                <w:b/>
                <w:bCs/>
              </w:rPr>
            </w:pPr>
          </w:p>
        </w:tc>
        <w:tc>
          <w:tcPr>
            <w:tcW w:w="958" w:type="pct"/>
            <w:gridSpan w:val="2"/>
            <w:tcBorders>
              <w:top w:val="single" w:sz="8" w:space="0" w:color="008080"/>
              <w:left w:val="single" w:sz="8" w:space="0" w:color="008080"/>
              <w:bottom w:val="single" w:sz="4" w:space="0" w:color="008080"/>
              <w:right w:val="single" w:sz="8"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Cheltuieli conform SF/DALI</w:t>
            </w:r>
          </w:p>
        </w:tc>
        <w:tc>
          <w:tcPr>
            <w:tcW w:w="1096" w:type="pct"/>
            <w:gridSpan w:val="2"/>
            <w:tcBorders>
              <w:top w:val="single" w:sz="4" w:space="0" w:color="008080"/>
              <w:left w:val="nil"/>
              <w:bottom w:val="single" w:sz="4" w:space="0" w:color="008080"/>
              <w:right w:val="single" w:sz="8" w:space="0" w:color="008080"/>
            </w:tcBorders>
            <w:shd w:val="clear" w:color="auto" w:fill="auto"/>
            <w:vAlign w:val="center"/>
          </w:tcPr>
          <w:p w:rsidR="000611FD" w:rsidRPr="0096546F" w:rsidRDefault="000611FD" w:rsidP="000611FD">
            <w:pPr>
              <w:pBdr>
                <w:left w:val="single" w:sz="8" w:space="0" w:color="auto"/>
              </w:pBdr>
              <w:spacing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Diferenţe faţă de Cererea de finanţare</w:t>
            </w:r>
          </w:p>
        </w:tc>
      </w:tr>
      <w:tr w:rsidR="000611FD" w:rsidRPr="0096546F" w:rsidTr="00A13F76">
        <w:trPr>
          <w:trHeight w:val="572"/>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w:t>
            </w:r>
          </w:p>
        </w:tc>
        <w:tc>
          <w:tcPr>
            <w:tcW w:w="479" w:type="pct"/>
            <w:tcBorders>
              <w:top w:val="nil"/>
              <w:left w:val="single" w:sz="8" w:space="0" w:color="008080"/>
              <w:bottom w:val="single" w:sz="4" w:space="0" w:color="008080"/>
              <w:right w:val="single" w:sz="4"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w:t>
            </w:r>
          </w:p>
        </w:tc>
        <w:tc>
          <w:tcPr>
            <w:tcW w:w="343"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N</w:t>
            </w:r>
          </w:p>
        </w:tc>
        <w:tc>
          <w:tcPr>
            <w:tcW w:w="478"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w:t>
            </w:r>
          </w:p>
        </w:tc>
        <w:tc>
          <w:tcPr>
            <w:tcW w:w="479"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N</w:t>
            </w:r>
          </w:p>
        </w:tc>
        <w:tc>
          <w:tcPr>
            <w:tcW w:w="618"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E</w:t>
            </w:r>
          </w:p>
        </w:tc>
        <w:tc>
          <w:tcPr>
            <w:tcW w:w="479"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N</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spacing w:after="0"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1</w:t>
            </w:r>
          </w:p>
        </w:tc>
        <w:tc>
          <w:tcPr>
            <w:tcW w:w="479" w:type="pct"/>
            <w:tcBorders>
              <w:top w:val="nil"/>
              <w:left w:val="single" w:sz="8" w:space="0" w:color="008080"/>
              <w:bottom w:val="single" w:sz="4" w:space="0" w:color="008080"/>
              <w:right w:val="single" w:sz="4"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2</w:t>
            </w:r>
          </w:p>
        </w:tc>
        <w:tc>
          <w:tcPr>
            <w:tcW w:w="343"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3</w:t>
            </w:r>
          </w:p>
        </w:tc>
        <w:tc>
          <w:tcPr>
            <w:tcW w:w="478"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2</w:t>
            </w:r>
          </w:p>
        </w:tc>
        <w:tc>
          <w:tcPr>
            <w:tcW w:w="479"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3</w:t>
            </w:r>
          </w:p>
        </w:tc>
        <w:tc>
          <w:tcPr>
            <w:tcW w:w="618" w:type="pct"/>
            <w:tcBorders>
              <w:top w:val="nil"/>
              <w:left w:val="nil"/>
              <w:bottom w:val="single" w:sz="4" w:space="0" w:color="008080"/>
              <w:right w:val="single" w:sz="4"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2</w:t>
            </w:r>
          </w:p>
        </w:tc>
        <w:tc>
          <w:tcPr>
            <w:tcW w:w="479" w:type="pct"/>
            <w:tcBorders>
              <w:top w:val="nil"/>
              <w:left w:val="nil"/>
              <w:bottom w:val="single" w:sz="4" w:space="0" w:color="008080"/>
              <w:right w:val="single" w:sz="8" w:space="0" w:color="008080"/>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3</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b/>
                <w:bCs/>
              </w:rPr>
            </w:pPr>
            <w:r w:rsidRPr="0096546F">
              <w:rPr>
                <w:rFonts w:asciiTheme="minorHAnsi" w:eastAsia="Times New Roman" w:hAnsiTheme="minorHAnsi" w:cstheme="minorHAnsi"/>
                <w:b/>
                <w:bCs/>
              </w:rPr>
              <w:t xml:space="preserve"> Capitolul 1 Cheltuieli pentru obţinerea şi amenajarea terenului - total, din care: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1.1 Cheltuieli pentru obţinerea  terenului </w:t>
            </w:r>
            <w:r w:rsidRPr="0096546F">
              <w:rPr>
                <w:rFonts w:asciiTheme="minorHAnsi" w:eastAsia="Times New Roman" w:hAnsiTheme="minorHAnsi" w:cstheme="minorHAnsi"/>
                <w:b/>
              </w:rPr>
              <w:t>(N)</w:t>
            </w:r>
          </w:p>
        </w:tc>
        <w:tc>
          <w:tcPr>
            <w:tcW w:w="479" w:type="pct"/>
            <w:tcBorders>
              <w:top w:val="single" w:sz="4" w:space="0" w:color="008080"/>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1.2 Cheltuieli pentru amenajarea terenului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1.3 Cheltuieli cu amenajări pentru  protecţia mediului şi aducerea la starea iniţială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817"/>
        </w:trPr>
        <w:tc>
          <w:tcPr>
            <w:tcW w:w="2124" w:type="pct"/>
            <w:tcBorders>
              <w:top w:val="nil"/>
              <w:left w:val="single" w:sz="8" w:space="0" w:color="008080"/>
              <w:bottom w:val="single" w:sz="4" w:space="0" w:color="008080"/>
              <w:right w:val="nil"/>
            </w:tcBorders>
            <w:shd w:val="clear" w:color="auto" w:fill="auto"/>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b/>
                <w:bCs/>
              </w:rPr>
            </w:pPr>
            <w:r w:rsidRPr="0096546F">
              <w:rPr>
                <w:rFonts w:asciiTheme="minorHAnsi" w:eastAsia="Times New Roman" w:hAnsiTheme="minorHAnsi" w:cstheme="minorHAnsi"/>
                <w:b/>
                <w:bCs/>
              </w:rPr>
              <w:t xml:space="preserve"> Capitolul 2 Cheltuieli pentru asigurarea utilitaţilor necesare obiectivului - total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b/>
                <w:bCs/>
              </w:rPr>
            </w:pPr>
            <w:r w:rsidRPr="0096546F">
              <w:rPr>
                <w:rFonts w:asciiTheme="minorHAnsi" w:eastAsia="Times New Roman" w:hAnsiTheme="minorHAnsi" w:cstheme="minorHAnsi"/>
                <w:b/>
                <w:bCs/>
              </w:rPr>
              <w:lastRenderedPageBreak/>
              <w:t xml:space="preserve"> Capitolul 3 Cheltuieli pentru proiectare şi asistenţă tehnică - total, din care: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bCs/>
              </w:rPr>
            </w:pPr>
            <w:r w:rsidRPr="0096546F">
              <w:rPr>
                <w:rFonts w:asciiTheme="minorHAnsi" w:eastAsia="Times New Roman" w:hAnsiTheme="minorHAnsi" w:cstheme="minorHAnsi"/>
                <w:bCs/>
              </w:rPr>
              <w:t>3.1 Studii de teren</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r>
      <w:tr w:rsidR="000611FD" w:rsidRPr="0096546F" w:rsidTr="00A13F76">
        <w:trPr>
          <w:trHeight w:val="755"/>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3.2 Obţinere de avize, acorduri şi autorizaţii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50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3.3 Proiectare şi inginerie</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3.4 Organizarea procedurilor de achiziţie </w:t>
            </w:r>
            <w:r w:rsidRPr="0096546F">
              <w:rPr>
                <w:rFonts w:asciiTheme="minorHAnsi" w:eastAsia="Times New Roman" w:hAnsiTheme="minorHAnsi" w:cstheme="minorHAnsi"/>
                <w:b/>
                <w:bCs/>
              </w:rPr>
              <w:t>(N</w:t>
            </w:r>
            <w:r w:rsidRPr="0096546F">
              <w:rPr>
                <w:rFonts w:asciiTheme="minorHAnsi" w:eastAsia="Times New Roman" w:hAnsiTheme="minorHAnsi" w:cstheme="minorHAnsi"/>
              </w:rPr>
              <w:t>)</w:t>
            </w:r>
          </w:p>
        </w:tc>
        <w:tc>
          <w:tcPr>
            <w:tcW w:w="479" w:type="pct"/>
            <w:tcBorders>
              <w:top w:val="single" w:sz="4" w:space="0" w:color="008080"/>
              <w:left w:val="single" w:sz="8" w:space="0" w:color="008080"/>
              <w:bottom w:val="single" w:sz="4" w:space="0" w:color="008080"/>
              <w:right w:val="single" w:sz="4" w:space="0" w:color="008080"/>
            </w:tcBorders>
            <w:shd w:val="clear" w:color="auto" w:fill="339966"/>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single" w:sz="4" w:space="0" w:color="008080"/>
              <w:left w:val="nil"/>
              <w:bottom w:val="single" w:sz="4" w:space="0" w:color="008080"/>
              <w:right w:val="single" w:sz="4" w:space="0" w:color="008080"/>
            </w:tcBorders>
            <w:shd w:val="clear" w:color="auto" w:fill="339966"/>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single" w:sz="4" w:space="0" w:color="008080"/>
              <w:left w:val="nil"/>
              <w:bottom w:val="single" w:sz="4" w:space="0" w:color="008080"/>
              <w:right w:val="single" w:sz="4" w:space="0" w:color="008080"/>
            </w:tcBorders>
            <w:shd w:val="clear" w:color="auto" w:fill="339966"/>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3.5 Consultanţă</w:t>
            </w:r>
          </w:p>
        </w:tc>
        <w:tc>
          <w:tcPr>
            <w:tcW w:w="479"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3.6 Asistenţă tehnică</w:t>
            </w:r>
          </w:p>
        </w:tc>
        <w:tc>
          <w:tcPr>
            <w:tcW w:w="479"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b/>
                <w:bCs/>
              </w:rPr>
            </w:pPr>
            <w:r w:rsidRPr="0096546F">
              <w:rPr>
                <w:rFonts w:asciiTheme="minorHAnsi" w:eastAsia="Times New Roman" w:hAnsiTheme="minorHAnsi" w:cstheme="minorHAnsi"/>
                <w:b/>
                <w:bCs/>
              </w:rPr>
              <w:t xml:space="preserve"> Capitolul 4 Cheltuieli pentru investiţia de bază - total, din care: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b/>
                <w:bCs/>
              </w:rPr>
            </w:pPr>
            <w:r w:rsidRPr="0096546F">
              <w:rPr>
                <w:rFonts w:asciiTheme="minorHAnsi" w:eastAsia="Times New Roman" w:hAnsiTheme="minorHAnsi" w:cstheme="minorHAnsi"/>
                <w:b/>
                <w:bCs/>
              </w:rPr>
              <w:t>Construcţii şi lucrări de intervenţii – total, din care:</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4.1 Construcţii şi instalaţii</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4.2 Montaj utilaj tehnologic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4.3 Utilaje şi echipamente tehnologice cu montaj (procurare)</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872"/>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4.4 Utilaje şi echipamente fără montaj, mijloace de transport noi solicitate prin proiect, alte achiziţii specifice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4.5 Dotări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4.6 Active necorporale</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r>
      <w:tr w:rsidR="000611FD" w:rsidRPr="0096546F" w:rsidTr="00A13F76">
        <w:trPr>
          <w:trHeight w:val="463"/>
        </w:trPr>
        <w:tc>
          <w:tcPr>
            <w:tcW w:w="2124" w:type="pct"/>
            <w:tcBorders>
              <w:top w:val="single" w:sz="4" w:space="0" w:color="008080"/>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b/>
                <w:bCs/>
              </w:rPr>
            </w:pPr>
            <w:r w:rsidRPr="0096546F">
              <w:rPr>
                <w:rFonts w:asciiTheme="minorHAnsi" w:eastAsia="Times New Roman" w:hAnsiTheme="minorHAnsi" w:cstheme="minorHAnsi"/>
                <w:b/>
                <w:bCs/>
              </w:rPr>
              <w:t xml:space="preserve">Capitolul 5 Alte cheltuieli - total, din care: </w:t>
            </w:r>
          </w:p>
        </w:tc>
        <w:tc>
          <w:tcPr>
            <w:tcW w:w="479" w:type="pct"/>
            <w:tcBorders>
              <w:top w:val="single" w:sz="4" w:space="0" w:color="008080"/>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343" w:type="pct"/>
            <w:tcBorders>
              <w:top w:val="single" w:sz="4" w:space="0" w:color="008080"/>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8"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9" w:type="pct"/>
            <w:tcBorders>
              <w:top w:val="single" w:sz="4" w:space="0" w:color="008080"/>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618" w:type="pct"/>
            <w:tcBorders>
              <w:top w:val="single" w:sz="4" w:space="0" w:color="008080"/>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9" w:type="pct"/>
            <w:tcBorders>
              <w:top w:val="single" w:sz="4" w:space="0" w:color="008080"/>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5.1 Organizare de şantier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  5.1.1 lucrări de construcţii </w:t>
            </w:r>
            <w:r w:rsidRPr="0096546F">
              <w:rPr>
                <w:rFonts w:asciiTheme="minorHAnsi" w:eastAsia="Times New Roman" w:hAnsiTheme="minorHAnsi" w:cstheme="minorHAnsi"/>
                <w:b/>
                <w:bCs/>
              </w:rPr>
              <w:t xml:space="preserve"> ş</w:t>
            </w:r>
            <w:r w:rsidRPr="0096546F">
              <w:rPr>
                <w:rFonts w:asciiTheme="minorHAnsi" w:eastAsia="Times New Roman" w:hAnsiTheme="minorHAnsi" w:cstheme="minorHAnsi"/>
              </w:rPr>
              <w:t>i instalaţii aferente organizării de şantier</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5.1.2 cheltuieli conexe organizării şantierului</w:t>
            </w:r>
            <w:r w:rsidRPr="0096546F">
              <w:rPr>
                <w:rFonts w:asciiTheme="minorHAnsi" w:eastAsia="Times New Roman" w:hAnsiTheme="minorHAnsi" w:cstheme="minorHAnsi"/>
                <w:b/>
                <w:bCs/>
              </w:rPr>
              <w:t xml:space="preserve"> (E)</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5.2 Comisioane, taxe, costul creditului</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5.3 Cheltuieli diverse şi neprevăzute </w:t>
            </w:r>
            <w:r w:rsidRPr="0096546F">
              <w:rPr>
                <w:rFonts w:asciiTheme="minorHAnsi" w:eastAsia="Times New Roman" w:hAnsiTheme="minorHAnsi" w:cstheme="minorHAnsi"/>
                <w:b/>
              </w:rPr>
              <w:t>(N)</w:t>
            </w:r>
          </w:p>
        </w:tc>
        <w:tc>
          <w:tcPr>
            <w:tcW w:w="479" w:type="pct"/>
            <w:tcBorders>
              <w:top w:val="nil"/>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478"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618"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spacing w:after="0" w:line="240" w:lineRule="auto"/>
              <w:jc w:val="center"/>
              <w:rPr>
                <w:rFonts w:asciiTheme="minorHAnsi" w:eastAsia="Times New Roman" w:hAnsiTheme="minorHAnsi" w:cstheme="minorHAnsi"/>
              </w:rPr>
            </w:pP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b/>
                <w:bCs/>
              </w:rPr>
            </w:pPr>
            <w:r w:rsidRPr="0096546F">
              <w:rPr>
                <w:rFonts w:asciiTheme="minorHAnsi" w:eastAsia="Times New Roman" w:hAnsiTheme="minorHAnsi" w:cstheme="minorHAnsi"/>
                <w:b/>
                <w:bCs/>
              </w:rPr>
              <w:t xml:space="preserve"> Capitolul 6 Cheltuieli pentru darea în exploatare - total, din care: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6.1 Pregătirea personalului de exploatare </w:t>
            </w:r>
            <w:r w:rsidRPr="0096546F">
              <w:rPr>
                <w:rFonts w:asciiTheme="minorHAnsi" w:eastAsia="Times New Roman" w:hAnsiTheme="minorHAnsi" w:cstheme="minorHAnsi"/>
                <w:b/>
                <w:bCs/>
              </w:rPr>
              <w:t>(N)</w:t>
            </w:r>
          </w:p>
        </w:tc>
        <w:tc>
          <w:tcPr>
            <w:tcW w:w="479" w:type="pct"/>
            <w:tcBorders>
              <w:top w:val="nil"/>
              <w:left w:val="single" w:sz="8" w:space="0" w:color="008080"/>
              <w:bottom w:val="single" w:sz="4" w:space="0" w:color="008080"/>
              <w:right w:val="single" w:sz="4" w:space="0" w:color="008080"/>
            </w:tcBorders>
            <w:shd w:val="clear" w:color="auto" w:fill="00B050"/>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p>
        </w:tc>
        <w:tc>
          <w:tcPr>
            <w:tcW w:w="343" w:type="pct"/>
            <w:tcBorders>
              <w:top w:val="nil"/>
              <w:left w:val="nil"/>
              <w:bottom w:val="single" w:sz="4" w:space="0" w:color="008080"/>
              <w:right w:val="single" w:sz="8" w:space="0" w:color="008080"/>
            </w:tcBorders>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478"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p>
        </w:tc>
        <w:tc>
          <w:tcPr>
            <w:tcW w:w="479" w:type="pct"/>
            <w:tcBorders>
              <w:top w:val="nil"/>
              <w:left w:val="nil"/>
              <w:bottom w:val="single" w:sz="4" w:space="0" w:color="008080"/>
              <w:right w:val="single" w:sz="8" w:space="0" w:color="008080"/>
            </w:tcBorders>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c>
          <w:tcPr>
            <w:tcW w:w="618" w:type="pct"/>
            <w:tcBorders>
              <w:top w:val="nil"/>
              <w:left w:val="nil"/>
              <w:bottom w:val="single" w:sz="4" w:space="0" w:color="008080"/>
              <w:right w:val="single" w:sz="4" w:space="0" w:color="008080"/>
            </w:tcBorders>
            <w:shd w:val="clear" w:color="auto" w:fill="00B050"/>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vAlign w:val="center"/>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rPr>
            </w:pPr>
            <w:r w:rsidRPr="0096546F">
              <w:rPr>
                <w:rFonts w:asciiTheme="minorHAnsi" w:eastAsia="Times New Roman" w:hAnsiTheme="minorHAnsi" w:cstheme="minorHAnsi"/>
              </w:rPr>
              <w:t xml:space="preserve">6.2 Probe tehnologice, încercări, rodaje, expertize la recepţie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rPr>
            </w:pPr>
            <w:r w:rsidRPr="0096546F">
              <w:rPr>
                <w:rFonts w:asciiTheme="minorHAnsi" w:eastAsia="Times New Roman" w:hAnsiTheme="minorHAnsi" w:cstheme="minorHAnsi"/>
                <w:b/>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lastRenderedPageBreak/>
              <w:t xml:space="preserve">TOTAL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spacing w:after="0" w:line="240" w:lineRule="auto"/>
              <w:jc w:val="center"/>
              <w:rPr>
                <w:rFonts w:asciiTheme="minorHAnsi" w:eastAsia="Times New Roman" w:hAnsiTheme="minorHAnsi" w:cstheme="minorHAnsi"/>
                <w:b/>
                <w:bCs/>
              </w:rPr>
            </w:pPr>
          </w:p>
        </w:tc>
      </w:tr>
      <w:tr w:rsidR="000611FD" w:rsidRPr="0096546F" w:rsidTr="00A13F76">
        <w:trPr>
          <w:trHeight w:val="574"/>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 ACTUALIZARE Cheltuieli Eligibile (max 5%)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61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c>
          <w:tcPr>
            <w:tcW w:w="479"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0</w:t>
            </w: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TOTAL GENERAL fără TVA </w:t>
            </w:r>
          </w:p>
        </w:tc>
        <w:tc>
          <w:tcPr>
            <w:tcW w:w="479" w:type="pct"/>
            <w:tcBorders>
              <w:top w:val="nil"/>
              <w:left w:val="single" w:sz="8" w:space="0" w:color="008080"/>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color w:val="000000"/>
              </w:rPr>
              <w:t>0</w:t>
            </w:r>
          </w:p>
        </w:tc>
        <w:tc>
          <w:tcPr>
            <w:tcW w:w="343" w:type="pct"/>
            <w:tcBorders>
              <w:top w:val="nil"/>
              <w:left w:val="nil"/>
              <w:bottom w:val="single" w:sz="4" w:space="0" w:color="008080"/>
              <w:right w:val="single" w:sz="8"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color w:val="000000"/>
              </w:rPr>
              <w:t>0</w:t>
            </w:r>
          </w:p>
        </w:tc>
        <w:tc>
          <w:tcPr>
            <w:tcW w:w="478" w:type="pct"/>
            <w:tcBorders>
              <w:top w:val="nil"/>
              <w:left w:val="nil"/>
              <w:bottom w:val="single" w:sz="4" w:space="0" w:color="008080"/>
              <w:right w:val="single" w:sz="4" w:space="0" w:color="008080"/>
            </w:tcBorders>
            <w:shd w:val="clear" w:color="auto" w:fill="auto"/>
            <w:noWrap/>
            <w:vAlign w:val="center"/>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color w:val="000000"/>
              </w:rPr>
              <w:t>0</w:t>
            </w:r>
          </w:p>
        </w:tc>
        <w:tc>
          <w:tcPr>
            <w:tcW w:w="479"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618"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479"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479" w:type="pct"/>
            <w:tcBorders>
              <w:top w:val="nil"/>
              <w:left w:val="single" w:sz="8" w:space="0" w:color="008080"/>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343"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478"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479"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618"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479"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 Valoare TVA  </w:t>
            </w:r>
          </w:p>
        </w:tc>
        <w:tc>
          <w:tcPr>
            <w:tcW w:w="479" w:type="pct"/>
            <w:tcBorders>
              <w:top w:val="nil"/>
              <w:left w:val="single" w:sz="8" w:space="0" w:color="008080"/>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jc w:val="right"/>
              <w:rPr>
                <w:rFonts w:asciiTheme="minorHAnsi" w:eastAsia="Times New Roman" w:hAnsiTheme="minorHAnsi" w:cstheme="minorHAnsi"/>
                <w:b/>
                <w:bCs/>
              </w:rPr>
            </w:pPr>
          </w:p>
        </w:tc>
        <w:tc>
          <w:tcPr>
            <w:tcW w:w="343"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jc w:val="right"/>
              <w:rPr>
                <w:rFonts w:asciiTheme="minorHAnsi" w:eastAsia="Times New Roman" w:hAnsiTheme="minorHAnsi" w:cstheme="minorHAnsi"/>
                <w:b/>
                <w:bCs/>
              </w:rPr>
            </w:pPr>
          </w:p>
        </w:tc>
        <w:tc>
          <w:tcPr>
            <w:tcW w:w="478"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jc w:val="right"/>
              <w:rPr>
                <w:rFonts w:asciiTheme="minorHAnsi" w:eastAsia="Times New Roman" w:hAnsiTheme="minorHAnsi" w:cstheme="minorHAnsi"/>
                <w:b/>
                <w:bCs/>
              </w:rPr>
            </w:pPr>
          </w:p>
        </w:tc>
        <w:tc>
          <w:tcPr>
            <w:tcW w:w="479"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jc w:val="right"/>
              <w:rPr>
                <w:rFonts w:asciiTheme="minorHAnsi" w:eastAsia="Times New Roman" w:hAnsiTheme="minorHAnsi" w:cstheme="minorHAnsi"/>
                <w:b/>
                <w:bCs/>
              </w:rPr>
            </w:pPr>
          </w:p>
        </w:tc>
        <w:tc>
          <w:tcPr>
            <w:tcW w:w="618"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jc w:val="right"/>
              <w:rPr>
                <w:rFonts w:asciiTheme="minorHAnsi" w:eastAsia="Times New Roman" w:hAnsiTheme="minorHAnsi" w:cstheme="minorHAnsi"/>
                <w:b/>
                <w:bCs/>
              </w:rPr>
            </w:pPr>
          </w:p>
        </w:tc>
        <w:tc>
          <w:tcPr>
            <w:tcW w:w="479"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jc w:val="right"/>
              <w:rPr>
                <w:rFonts w:asciiTheme="minorHAnsi" w:eastAsia="Times New Roman" w:hAnsiTheme="minorHAnsi" w:cstheme="minorHAnsi"/>
                <w:b/>
                <w:bCs/>
              </w:rPr>
            </w:pPr>
          </w:p>
        </w:tc>
      </w:tr>
      <w:tr w:rsidR="000611FD" w:rsidRPr="0096546F" w:rsidTr="00A13F76">
        <w:trPr>
          <w:trHeight w:val="463"/>
        </w:trPr>
        <w:tc>
          <w:tcPr>
            <w:tcW w:w="2124" w:type="pct"/>
            <w:tcBorders>
              <w:top w:val="nil"/>
              <w:left w:val="single" w:sz="8" w:space="0" w:color="008080"/>
              <w:bottom w:val="single" w:sz="4"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w:t>
            </w:r>
          </w:p>
        </w:tc>
        <w:tc>
          <w:tcPr>
            <w:tcW w:w="479" w:type="pct"/>
            <w:tcBorders>
              <w:top w:val="nil"/>
              <w:left w:val="single" w:sz="8" w:space="0" w:color="008080"/>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343"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478"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479"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618" w:type="pct"/>
            <w:tcBorders>
              <w:top w:val="nil"/>
              <w:left w:val="nil"/>
              <w:bottom w:val="single" w:sz="4" w:space="0" w:color="008080"/>
              <w:right w:val="single" w:sz="4"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c>
          <w:tcPr>
            <w:tcW w:w="479" w:type="pct"/>
            <w:tcBorders>
              <w:top w:val="nil"/>
              <w:left w:val="nil"/>
              <w:bottom w:val="single" w:sz="4" w:space="0" w:color="008080"/>
              <w:right w:val="single" w:sz="8" w:space="0" w:color="008080"/>
            </w:tcBorders>
            <w:shd w:val="clear" w:color="auto" w:fill="auto"/>
            <w:noWrap/>
            <w:vAlign w:val="bottom"/>
          </w:tcPr>
          <w:p w:rsidR="000611FD" w:rsidRPr="0096546F" w:rsidRDefault="000611FD" w:rsidP="000611FD">
            <w:pPr>
              <w:spacing w:after="0" w:line="240" w:lineRule="auto"/>
              <w:rPr>
                <w:rFonts w:asciiTheme="minorHAnsi" w:eastAsia="Times New Roman" w:hAnsiTheme="minorHAnsi" w:cstheme="minorHAnsi"/>
                <w:b/>
                <w:bCs/>
              </w:rPr>
            </w:pPr>
          </w:p>
        </w:tc>
      </w:tr>
      <w:tr w:rsidR="000611FD" w:rsidRPr="0096546F" w:rsidTr="00A13F76">
        <w:trPr>
          <w:trHeight w:val="490"/>
        </w:trPr>
        <w:tc>
          <w:tcPr>
            <w:tcW w:w="2124" w:type="pct"/>
            <w:tcBorders>
              <w:top w:val="nil"/>
              <w:left w:val="single" w:sz="8" w:space="0" w:color="008080"/>
              <w:bottom w:val="single" w:sz="8" w:space="0" w:color="008080"/>
              <w:right w:val="nil"/>
            </w:tcBorders>
            <w:shd w:val="clear" w:color="auto" w:fill="auto"/>
            <w:noWrap/>
            <w:vAlign w:val="bottom"/>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bCs/>
              </w:rPr>
            </w:pPr>
            <w:r w:rsidRPr="0096546F">
              <w:rPr>
                <w:rFonts w:asciiTheme="minorHAnsi" w:eastAsia="Times New Roman" w:hAnsiTheme="minorHAnsi" w:cstheme="minorHAnsi"/>
                <w:b/>
                <w:bCs/>
              </w:rPr>
              <w:t xml:space="preserve"> TOTAL GENERAL inclusiv TVA </w:t>
            </w:r>
          </w:p>
        </w:tc>
        <w:tc>
          <w:tcPr>
            <w:tcW w:w="822" w:type="pct"/>
            <w:gridSpan w:val="2"/>
            <w:tcBorders>
              <w:top w:val="single" w:sz="4" w:space="0" w:color="008080"/>
              <w:left w:val="single" w:sz="8" w:space="0" w:color="008080"/>
              <w:bottom w:val="single" w:sz="8" w:space="0" w:color="008080"/>
              <w:right w:val="single" w:sz="8" w:space="0" w:color="008080"/>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958" w:type="pct"/>
            <w:gridSpan w:val="2"/>
            <w:tcBorders>
              <w:top w:val="single" w:sz="4" w:space="0" w:color="008080"/>
              <w:left w:val="nil"/>
              <w:bottom w:val="single" w:sz="8" w:space="0" w:color="008080"/>
              <w:right w:val="single" w:sz="8" w:space="0" w:color="008080"/>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p>
        </w:tc>
        <w:tc>
          <w:tcPr>
            <w:tcW w:w="1096" w:type="pct"/>
            <w:gridSpan w:val="2"/>
            <w:tcBorders>
              <w:top w:val="single" w:sz="4" w:space="0" w:color="008080"/>
              <w:left w:val="nil"/>
              <w:bottom w:val="single" w:sz="8" w:space="0" w:color="008080"/>
              <w:right w:val="single" w:sz="8" w:space="0" w:color="008080"/>
            </w:tcBorders>
            <w:shd w:val="clear" w:color="auto" w:fill="auto"/>
            <w:noWrap/>
            <w:vAlign w:val="bottom"/>
          </w:tcPr>
          <w:p w:rsidR="000611FD" w:rsidRPr="0096546F" w:rsidRDefault="000611FD" w:rsidP="000611FD">
            <w:pPr>
              <w:spacing w:after="0" w:line="240" w:lineRule="auto"/>
              <w:jc w:val="center"/>
              <w:rPr>
                <w:rFonts w:asciiTheme="minorHAnsi" w:eastAsia="Times New Roman" w:hAnsiTheme="minorHAnsi" w:cstheme="minorHAnsi"/>
                <w:b/>
                <w:bCs/>
              </w:rPr>
            </w:pPr>
          </w:p>
        </w:tc>
      </w:tr>
    </w:tbl>
    <w:p w:rsidR="000611FD" w:rsidRPr="0096546F" w:rsidRDefault="000611FD" w:rsidP="000611FD">
      <w:pPr>
        <w:spacing w:after="0"/>
        <w:rPr>
          <w:rFonts w:asciiTheme="minorHAnsi" w:hAnsiTheme="minorHAnsi" w:cstheme="minorHAnsi"/>
          <w:b/>
        </w:rPr>
      </w:pPr>
    </w:p>
    <w:p w:rsidR="000611FD" w:rsidRPr="0096546F" w:rsidRDefault="000611FD" w:rsidP="000611FD">
      <w:pPr>
        <w:spacing w:after="0" w:line="240" w:lineRule="auto"/>
        <w:jc w:val="both"/>
        <w:rPr>
          <w:rFonts w:asciiTheme="minorHAnsi" w:eastAsia="Times New Roman" w:hAnsiTheme="minorHAnsi" w:cstheme="minorHAnsi"/>
          <w:b/>
          <w:i/>
          <w:iCs/>
          <w:caps/>
          <w:u w:val="single"/>
        </w:rPr>
      </w:pPr>
      <w:r w:rsidRPr="0096546F">
        <w:rPr>
          <w:rFonts w:asciiTheme="minorHAnsi" w:eastAsia="Times New Roman" w:hAnsiTheme="minorHAnsi" w:cstheme="minorHAnsi"/>
          <w:b/>
          <w:i/>
          <w:iCs/>
        </w:rPr>
        <w:t>Toate costurile vor fi exprimate în Euro, şi se vor baza pe devizul general din Studiul de fezabilitate (întocmit în Euro)</w:t>
      </w:r>
    </w:p>
    <w:p w:rsidR="000611FD" w:rsidRPr="0096546F" w:rsidRDefault="000611FD" w:rsidP="000611FD">
      <w:pPr>
        <w:spacing w:after="0" w:line="240" w:lineRule="auto"/>
        <w:jc w:val="both"/>
        <w:rPr>
          <w:rFonts w:asciiTheme="minorHAnsi" w:eastAsia="Arial Unicode MS" w:hAnsiTheme="minorHAnsi" w:cstheme="minorHAnsi"/>
        </w:rPr>
      </w:pPr>
      <w:r w:rsidRPr="0096546F">
        <w:rPr>
          <w:rFonts w:asciiTheme="minorHAnsi" w:eastAsia="Times New Roman" w:hAnsiTheme="minorHAnsi" w:cstheme="minorHAnsi"/>
        </w:rPr>
        <w:t xml:space="preserve">1 Euro = ………..LEI </w:t>
      </w:r>
      <w:r w:rsidRPr="0096546F">
        <w:rPr>
          <w:rFonts w:asciiTheme="minorHAnsi" w:eastAsia="Arial Unicode MS" w:hAnsiTheme="minorHAnsi" w:cstheme="minorHAnsi"/>
        </w:rPr>
        <w:t>(</w:t>
      </w:r>
      <w:r w:rsidRPr="0096546F">
        <w:rPr>
          <w:rFonts w:asciiTheme="minorHAnsi" w:eastAsia="Times New Roman" w:hAnsiTheme="minorHAnsi" w:cstheme="minorHAnsi"/>
        </w:rPr>
        <w:t xml:space="preserve">Rata de conversie între Euro şi moneda naţională pentru România este cea publicată de Banca Central Europeană pe Internet la adresa : </w:t>
      </w:r>
      <w:hyperlink r:id="rId21" w:history="1">
        <w:r w:rsidRPr="0096546F">
          <w:rPr>
            <w:rStyle w:val="Hyperlink"/>
            <w:rFonts w:asciiTheme="minorHAnsi" w:eastAsia="Times New Roman" w:hAnsiTheme="minorHAnsi" w:cstheme="minorHAnsi"/>
          </w:rPr>
          <w:t>http://www.ecb.int/index.html</w:t>
        </w:r>
      </w:hyperlink>
      <w:r w:rsidRPr="0096546F">
        <w:rPr>
          <w:rFonts w:asciiTheme="minorHAnsi" w:eastAsia="Arial Unicode MS" w:hAnsiTheme="minorHAnsi" w:cstheme="minorHAnsi"/>
        </w:rPr>
        <w:t>la data întocmirii Studiului de fezabilitate).</w:t>
      </w:r>
    </w:p>
    <w:p w:rsidR="000611FD" w:rsidRPr="0096546F" w:rsidRDefault="000611FD" w:rsidP="000611FD">
      <w:pPr>
        <w:spacing w:after="0" w:line="240" w:lineRule="auto"/>
        <w:jc w:val="both"/>
        <w:rPr>
          <w:rFonts w:asciiTheme="minorHAnsi" w:eastAsia="Arial Unicode MS" w:hAnsiTheme="minorHAnsi" w:cstheme="minorHAnsi"/>
        </w:rPr>
      </w:pPr>
    </w:p>
    <w:p w:rsidR="000611FD" w:rsidRPr="0096546F" w:rsidRDefault="000611FD" w:rsidP="000611FD">
      <w:pPr>
        <w:spacing w:after="0" w:line="240" w:lineRule="auto"/>
        <w:jc w:val="both"/>
        <w:rPr>
          <w:rFonts w:asciiTheme="minorHAnsi" w:eastAsia="Arial Unicode MS" w:hAnsiTheme="minorHAnsi" w:cstheme="minorHAnsi"/>
        </w:rPr>
      </w:pPr>
    </w:p>
    <w:tbl>
      <w:tblPr>
        <w:tblStyle w:val="Tabelgril1Luminos-Accentuare41"/>
        <w:tblpPr w:leftFromText="180" w:rightFromText="180" w:vertAnchor="text" w:horzAnchor="margin" w:tblpY="-24"/>
        <w:tblW w:w="10456" w:type="dxa"/>
        <w:tblLayout w:type="fixed"/>
        <w:tblLook w:val="0000"/>
      </w:tblPr>
      <w:tblGrid>
        <w:gridCol w:w="2865"/>
        <w:gridCol w:w="2608"/>
        <w:gridCol w:w="2608"/>
        <w:gridCol w:w="2375"/>
      </w:tblGrid>
      <w:tr w:rsidR="000611FD" w:rsidRPr="0096546F" w:rsidTr="00A13F76">
        <w:trPr>
          <w:trHeight w:val="135"/>
        </w:trPr>
        <w:tc>
          <w:tcPr>
            <w:tcW w:w="10456" w:type="dxa"/>
            <w:gridSpan w:val="4"/>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rPr>
                <w:rFonts w:asciiTheme="minorHAnsi" w:eastAsia="Times New Roman" w:hAnsiTheme="minorHAnsi" w:cstheme="minorHAnsi"/>
                <w:b/>
                <w:snapToGrid w:val="0"/>
              </w:rPr>
            </w:pPr>
            <w:r w:rsidRPr="0096546F">
              <w:rPr>
                <w:rFonts w:asciiTheme="minorHAnsi" w:eastAsia="Times New Roman" w:hAnsiTheme="minorHAnsi" w:cstheme="minorHAnsi"/>
                <w:b/>
                <w:bCs/>
              </w:rPr>
              <w:t>Plan Financiar Totalizator Măsura 4/6B</w:t>
            </w: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hd w:val="clear" w:color="auto" w:fill="F7CAAC" w:themeFill="accent2" w:themeFillTint="66"/>
              <w:spacing w:before="100" w:beforeAutospacing="1" w:after="0" w:afterAutospacing="1" w:line="240" w:lineRule="auto"/>
              <w:jc w:val="center"/>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Cheltuieli eligibile</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center"/>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Cheltuieli neeligibile</w:t>
            </w: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center"/>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Total proiect</w:t>
            </w: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center"/>
              <w:rPr>
                <w:rFonts w:asciiTheme="minorHAnsi" w:eastAsia="Times New Roman" w:hAnsiTheme="minorHAnsi" w:cstheme="minorHAnsi"/>
                <w:snapToGrid w:val="0"/>
              </w:rPr>
            </w:pPr>
            <w:r w:rsidRPr="0096546F">
              <w:rPr>
                <w:rFonts w:asciiTheme="minorHAnsi" w:eastAsia="Times New Roman" w:hAnsiTheme="minorHAnsi" w:cstheme="minorHAnsi"/>
                <w:snapToGrid w:val="0"/>
              </w:rPr>
              <w:t>0</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1</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2</w:t>
            </w: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3</w:t>
            </w: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Euro</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Euro</w:t>
            </w: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center"/>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Euro</w:t>
            </w: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both"/>
              <w:rPr>
                <w:rFonts w:asciiTheme="minorHAnsi" w:eastAsia="Times New Roman" w:hAnsiTheme="minorHAnsi" w:cstheme="minorHAnsi"/>
                <w:b/>
                <w:snapToGrid w:val="0"/>
              </w:rPr>
            </w:pPr>
            <w:r w:rsidRPr="0096546F">
              <w:rPr>
                <w:rFonts w:asciiTheme="minorHAnsi" w:hAnsiTheme="minorHAnsi" w:cstheme="minorHAnsi"/>
                <w:b/>
                <w:snapToGrid w:val="0"/>
              </w:rPr>
              <w:t>1. Ajutor public nerambursabil</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A13F76">
            <w:pP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both"/>
              <w:rPr>
                <w:rFonts w:asciiTheme="minorHAnsi" w:eastAsia="Times New Roman" w:hAnsiTheme="minorHAnsi" w:cstheme="minorHAnsi"/>
                <w:b/>
                <w:snapToGrid w:val="0"/>
              </w:rPr>
            </w:pPr>
            <w:r w:rsidRPr="0096546F">
              <w:rPr>
                <w:rFonts w:asciiTheme="minorHAnsi" w:hAnsiTheme="minorHAnsi" w:cstheme="minorHAnsi"/>
                <w:b/>
                <w:snapToGrid w:val="0"/>
              </w:rPr>
              <w:t>2. Cofinanţare privată, din care:</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both"/>
              <w:rPr>
                <w:rFonts w:asciiTheme="minorHAnsi" w:eastAsia="Times New Roman" w:hAnsiTheme="minorHAnsi" w:cstheme="minorHAnsi"/>
                <w:snapToGrid w:val="0"/>
              </w:rPr>
            </w:pPr>
            <w:r w:rsidRPr="0096546F">
              <w:rPr>
                <w:rFonts w:asciiTheme="minorHAnsi" w:hAnsiTheme="minorHAnsi" w:cstheme="minorHAnsi"/>
                <w:snapToGrid w:val="0"/>
              </w:rPr>
              <w:t xml:space="preserve">    2.1  - autofinanţare</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both"/>
              <w:rPr>
                <w:rFonts w:asciiTheme="minorHAnsi" w:eastAsia="Times New Roman" w:hAnsiTheme="minorHAnsi" w:cstheme="minorHAnsi"/>
                <w:snapToGrid w:val="0"/>
              </w:rPr>
            </w:pPr>
            <w:r w:rsidRPr="0096546F">
              <w:rPr>
                <w:rFonts w:asciiTheme="minorHAnsi" w:hAnsiTheme="minorHAnsi" w:cstheme="minorHAnsi"/>
                <w:snapToGrid w:val="0"/>
              </w:rPr>
              <w:t xml:space="preserve">    2.2  - împrumuturi</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both"/>
              <w:rPr>
                <w:rFonts w:asciiTheme="minorHAnsi" w:eastAsia="Times New Roman" w:hAnsiTheme="minorHAnsi" w:cstheme="minorHAnsi"/>
                <w:b/>
                <w:snapToGrid w:val="0"/>
              </w:rPr>
            </w:pPr>
            <w:r w:rsidRPr="0096546F">
              <w:rPr>
                <w:rFonts w:asciiTheme="minorHAnsi" w:eastAsia="Times New Roman" w:hAnsiTheme="minorHAnsi" w:cstheme="minorHAnsi"/>
                <w:b/>
                <w:snapToGrid w:val="0"/>
              </w:rPr>
              <w:t>3.Buget Local</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both"/>
              <w:rPr>
                <w:rFonts w:asciiTheme="minorHAnsi" w:eastAsia="Times New Roman" w:hAnsiTheme="minorHAnsi" w:cstheme="minorHAnsi"/>
                <w:snapToGrid w:val="0"/>
              </w:rPr>
            </w:pPr>
            <w:r w:rsidRPr="0096546F">
              <w:rPr>
                <w:rFonts w:asciiTheme="minorHAnsi" w:eastAsia="Times New Roman" w:hAnsiTheme="minorHAnsi" w:cstheme="minorHAnsi"/>
                <w:b/>
                <w:snapToGrid w:val="0"/>
              </w:rPr>
              <w:t>4. TOTAL PROIECT</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both"/>
              <w:rPr>
                <w:rFonts w:asciiTheme="minorHAnsi" w:eastAsia="Times New Roman" w:hAnsiTheme="minorHAnsi" w:cstheme="minorHAnsi"/>
                <w:snapToGrid w:val="0"/>
              </w:rPr>
            </w:pPr>
            <w:r w:rsidRPr="0096546F">
              <w:rPr>
                <w:rFonts w:asciiTheme="minorHAnsi" w:eastAsia="Times New Roman" w:hAnsiTheme="minorHAnsi" w:cstheme="minorHAnsi"/>
                <w:snapToGrid w:val="0"/>
              </w:rPr>
              <w:t>Procent contribuţie publică</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jc w:val="both"/>
              <w:rPr>
                <w:rFonts w:asciiTheme="minorHAnsi" w:eastAsia="Times New Roman" w:hAnsiTheme="minorHAnsi" w:cstheme="minorHAnsi"/>
                <w:snapToGrid w:val="0"/>
              </w:rPr>
            </w:pPr>
            <w:r w:rsidRPr="0096546F">
              <w:rPr>
                <w:rFonts w:asciiTheme="minorHAnsi" w:eastAsia="Times New Roman" w:hAnsiTheme="minorHAnsi" w:cstheme="minorHAnsi"/>
                <w:snapToGrid w:val="0"/>
              </w:rPr>
              <w:t>Avans solicitat</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r>
      <w:tr w:rsidR="000611FD" w:rsidRPr="0096546F" w:rsidTr="00A13F76">
        <w:trPr>
          <w:trHeight w:val="135"/>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pBdr>
                <w:left w:val="single" w:sz="8" w:space="0" w:color="auto"/>
              </w:pBdr>
              <w:spacing w:before="100" w:beforeAutospacing="1" w:after="0" w:afterAutospacing="1" w:line="240" w:lineRule="auto"/>
              <w:rPr>
                <w:rFonts w:asciiTheme="minorHAnsi" w:eastAsia="Times New Roman" w:hAnsiTheme="minorHAnsi" w:cstheme="minorHAnsi"/>
                <w:snapToGrid w:val="0"/>
              </w:rPr>
            </w:pPr>
            <w:r w:rsidRPr="0096546F">
              <w:rPr>
                <w:rFonts w:asciiTheme="minorHAnsi" w:eastAsia="Times New Roman" w:hAnsiTheme="minorHAnsi" w:cstheme="minorHAnsi"/>
                <w:snapToGrid w:val="0"/>
              </w:rPr>
              <w:t>Procent avans</w:t>
            </w: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608"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c>
          <w:tcPr>
            <w:tcW w:w="237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spacing w:after="0" w:line="240" w:lineRule="auto"/>
              <w:jc w:val="both"/>
              <w:rPr>
                <w:rFonts w:asciiTheme="minorHAnsi" w:eastAsia="Times New Roman" w:hAnsiTheme="minorHAnsi" w:cstheme="minorHAnsi"/>
                <w:b/>
                <w:snapToGrid w:val="0"/>
              </w:rPr>
            </w:pPr>
          </w:p>
        </w:tc>
      </w:tr>
      <w:tr w:rsidR="000611FD" w:rsidRPr="0096546F" w:rsidTr="00A13F76">
        <w:trPr>
          <w:trHeight w:val="716"/>
        </w:trPr>
        <w:tc>
          <w:tcPr>
            <w:tcW w:w="2865" w:type="dxa"/>
            <w:tcBorders>
              <w:top w:val="single" w:sz="4" w:space="0" w:color="auto"/>
              <w:left w:val="single" w:sz="4" w:space="0" w:color="auto"/>
              <w:bottom w:val="single" w:sz="4" w:space="0" w:color="auto"/>
              <w:right w:val="single" w:sz="4" w:space="0" w:color="auto"/>
            </w:tcBorders>
          </w:tcPr>
          <w:p w:rsidR="000611FD" w:rsidRPr="0096546F" w:rsidRDefault="000611FD" w:rsidP="000611FD">
            <w:pPr>
              <w:numPr>
                <w:ilvl w:val="12"/>
                <w:numId w:val="0"/>
              </w:numPr>
              <w:tabs>
                <w:tab w:val="right" w:pos="10207"/>
              </w:tabs>
              <w:spacing w:after="0" w:line="240" w:lineRule="atLeast"/>
              <w:ind w:right="-2"/>
              <w:rPr>
                <w:rFonts w:asciiTheme="minorHAnsi" w:eastAsia="Times New Roman" w:hAnsiTheme="minorHAnsi" w:cstheme="minorHAnsi"/>
                <w:b/>
                <w:bCs/>
              </w:rPr>
            </w:pPr>
            <w:r w:rsidRPr="0096546F">
              <w:rPr>
                <w:rFonts w:asciiTheme="minorHAnsi" w:eastAsia="Times New Roman" w:hAnsiTheme="minorHAnsi" w:cstheme="minorHAnsi"/>
                <w:b/>
                <w:bCs/>
              </w:rPr>
              <w:t>Formule de calcul:</w:t>
            </w:r>
          </w:p>
          <w:p w:rsidR="000611FD" w:rsidRPr="0096546F" w:rsidRDefault="000611FD" w:rsidP="000611FD">
            <w:pPr>
              <w:numPr>
                <w:ilvl w:val="12"/>
                <w:numId w:val="0"/>
              </w:numPr>
              <w:tabs>
                <w:tab w:val="right" w:pos="10207"/>
              </w:tabs>
              <w:spacing w:after="0" w:line="240" w:lineRule="atLeast"/>
              <w:ind w:right="-2"/>
              <w:rPr>
                <w:rFonts w:asciiTheme="minorHAnsi" w:eastAsia="Times New Roman" w:hAnsiTheme="minorHAnsi" w:cstheme="minorHAnsi"/>
              </w:rPr>
            </w:pPr>
            <w:r w:rsidRPr="0096546F">
              <w:rPr>
                <w:rFonts w:asciiTheme="minorHAnsi" w:eastAsia="Times New Roman" w:hAnsiTheme="minorHAnsi" w:cstheme="minorHAnsi"/>
              </w:rPr>
              <w:t>Col.3 = col.1 + col.2</w:t>
            </w:r>
          </w:p>
          <w:p w:rsidR="000611FD" w:rsidRPr="0096546F" w:rsidRDefault="000611FD" w:rsidP="000611FD">
            <w:pPr>
              <w:numPr>
                <w:ilvl w:val="12"/>
                <w:numId w:val="0"/>
              </w:numPr>
              <w:tabs>
                <w:tab w:val="right" w:pos="10207"/>
              </w:tabs>
              <w:spacing w:after="0" w:line="240" w:lineRule="atLeast"/>
              <w:ind w:right="-2"/>
              <w:rPr>
                <w:rFonts w:asciiTheme="minorHAnsi" w:eastAsia="Times New Roman" w:hAnsiTheme="minorHAnsi" w:cstheme="minorHAnsi"/>
              </w:rPr>
            </w:pPr>
            <w:r w:rsidRPr="0096546F">
              <w:rPr>
                <w:rFonts w:asciiTheme="minorHAnsi" w:eastAsia="Times New Roman" w:hAnsiTheme="minorHAnsi" w:cstheme="minorHAnsi"/>
              </w:rPr>
              <w:t>R.4  = R.1 + R.2 + R.3</w:t>
            </w:r>
          </w:p>
          <w:p w:rsidR="000611FD" w:rsidRPr="0096546F" w:rsidRDefault="000611FD" w:rsidP="000611FD">
            <w:pPr>
              <w:spacing w:after="0" w:line="240" w:lineRule="auto"/>
              <w:rPr>
                <w:rFonts w:asciiTheme="minorHAnsi" w:eastAsia="Times New Roman" w:hAnsiTheme="minorHAnsi" w:cstheme="minorHAnsi"/>
                <w:b/>
                <w:snapToGrid w:val="0"/>
              </w:rPr>
            </w:pPr>
            <w:r w:rsidRPr="0096546F">
              <w:rPr>
                <w:rFonts w:asciiTheme="minorHAnsi" w:eastAsia="Times New Roman" w:hAnsiTheme="minorHAnsi" w:cstheme="minorHAnsi"/>
              </w:rPr>
              <w:t>R.2 = R.2.1 + R.2.2</w:t>
            </w:r>
          </w:p>
        </w:tc>
        <w:tc>
          <w:tcPr>
            <w:tcW w:w="7591" w:type="dxa"/>
            <w:gridSpan w:val="3"/>
            <w:tcBorders>
              <w:top w:val="single" w:sz="4" w:space="0" w:color="auto"/>
              <w:left w:val="single" w:sz="4" w:space="0" w:color="auto"/>
              <w:bottom w:val="single" w:sz="4" w:space="0" w:color="auto"/>
              <w:right w:val="single" w:sz="4" w:space="0" w:color="auto"/>
            </w:tcBorders>
          </w:tcPr>
          <w:p w:rsidR="000611FD" w:rsidRPr="0096546F" w:rsidRDefault="000611FD" w:rsidP="000611FD">
            <w:pPr>
              <w:numPr>
                <w:ilvl w:val="12"/>
                <w:numId w:val="0"/>
              </w:numPr>
              <w:tabs>
                <w:tab w:val="right" w:pos="10207"/>
              </w:tabs>
              <w:spacing w:after="0" w:line="240" w:lineRule="atLeast"/>
              <w:ind w:left="1920" w:right="-2"/>
              <w:rPr>
                <w:rFonts w:asciiTheme="minorHAnsi" w:eastAsia="Times New Roman" w:hAnsiTheme="minorHAnsi" w:cstheme="minorHAnsi"/>
                <w:b/>
                <w:bCs/>
                <w:lang w:eastAsia="fr-FR"/>
              </w:rPr>
            </w:pPr>
            <w:r w:rsidRPr="0096546F">
              <w:rPr>
                <w:rFonts w:asciiTheme="minorHAnsi" w:eastAsia="Times New Roman" w:hAnsiTheme="minorHAnsi" w:cstheme="minorHAnsi"/>
                <w:b/>
                <w:bCs/>
              </w:rPr>
              <w:t>Restricţii</w:t>
            </w:r>
          </w:p>
          <w:p w:rsidR="000611FD" w:rsidRPr="0096546F" w:rsidRDefault="000611FD" w:rsidP="000611FD">
            <w:pPr>
              <w:numPr>
                <w:ilvl w:val="12"/>
                <w:numId w:val="0"/>
              </w:numPr>
              <w:tabs>
                <w:tab w:val="right" w:pos="10207"/>
              </w:tabs>
              <w:spacing w:after="0" w:line="240" w:lineRule="atLeast"/>
              <w:ind w:right="-2"/>
              <w:jc w:val="both"/>
              <w:rPr>
                <w:rFonts w:asciiTheme="minorHAnsi" w:eastAsia="Times New Roman" w:hAnsiTheme="minorHAnsi" w:cstheme="minorHAnsi"/>
                <w:lang w:eastAsia="fr-FR"/>
              </w:rPr>
            </w:pPr>
            <w:r w:rsidRPr="0096546F">
              <w:rPr>
                <w:rFonts w:asciiTheme="minorHAnsi" w:eastAsia="Times New Roman" w:hAnsiTheme="minorHAnsi" w:cstheme="minorHAnsi"/>
              </w:rPr>
              <w:t>R.1, col.1= X% x R. 4, col.1</w:t>
            </w:r>
          </w:p>
          <w:p w:rsidR="000611FD" w:rsidRPr="0096546F" w:rsidRDefault="000611FD" w:rsidP="000611FD">
            <w:pPr>
              <w:numPr>
                <w:ilvl w:val="12"/>
                <w:numId w:val="0"/>
              </w:numPr>
              <w:tabs>
                <w:tab w:val="right" w:pos="10207"/>
              </w:tabs>
              <w:spacing w:after="0" w:line="240" w:lineRule="atLeast"/>
              <w:ind w:right="-2"/>
              <w:jc w:val="both"/>
              <w:rPr>
                <w:rFonts w:asciiTheme="minorHAnsi" w:eastAsia="Times New Roman" w:hAnsiTheme="minorHAnsi" w:cstheme="minorHAnsi"/>
                <w:lang w:eastAsia="fr-FR"/>
              </w:rPr>
            </w:pPr>
            <w:r w:rsidRPr="0096546F">
              <w:rPr>
                <w:rFonts w:asciiTheme="minorHAnsi" w:eastAsia="Times New Roman" w:hAnsiTheme="minorHAnsi" w:cstheme="minorHAnsi"/>
                <w:i/>
              </w:rPr>
              <w:t>Procent avans = Avans solicitat / Ajutor public Nerambursabil</w:t>
            </w:r>
            <w:r w:rsidRPr="0096546F">
              <w:rPr>
                <w:rFonts w:asciiTheme="minorHAnsi" w:eastAsia="Times New Roman" w:hAnsiTheme="minorHAnsi" w:cstheme="minorHAnsi"/>
                <w:i/>
                <w:lang w:val="fr-FR"/>
              </w:rPr>
              <w:t>*100</w:t>
            </w:r>
          </w:p>
          <w:p w:rsidR="000611FD" w:rsidRPr="0096546F" w:rsidRDefault="000611FD" w:rsidP="000611FD">
            <w:pPr>
              <w:spacing w:after="0" w:line="240" w:lineRule="auto"/>
              <w:jc w:val="both"/>
              <w:rPr>
                <w:rFonts w:asciiTheme="minorHAnsi" w:eastAsia="Times New Roman" w:hAnsiTheme="minorHAnsi" w:cstheme="minorHAnsi"/>
                <w:b/>
                <w:snapToGrid w:val="0"/>
              </w:rPr>
            </w:pPr>
            <w:r w:rsidRPr="0096546F">
              <w:rPr>
                <w:rFonts w:asciiTheme="minorHAnsi" w:eastAsia="Times New Roman" w:hAnsiTheme="minorHAnsi" w:cstheme="minorHAnsi"/>
              </w:rPr>
              <w:t>X%=procent contribuție publică</w:t>
            </w:r>
          </w:p>
        </w:tc>
      </w:tr>
    </w:tbl>
    <w:p w:rsidR="000611FD" w:rsidRPr="0096546F" w:rsidRDefault="000611FD" w:rsidP="000C57EE">
      <w:pPr>
        <w:pStyle w:val="BodyText3"/>
        <w:spacing w:before="120"/>
        <w:jc w:val="both"/>
        <w:rPr>
          <w:rFonts w:asciiTheme="minorHAnsi" w:hAnsiTheme="minorHAnsi" w:cstheme="minorHAnsi"/>
          <w:i/>
          <w:sz w:val="24"/>
        </w:rPr>
      </w:pPr>
    </w:p>
    <w:p w:rsidR="000C57EE" w:rsidRPr="0096546F" w:rsidRDefault="000C57EE" w:rsidP="000C57EE">
      <w:pPr>
        <w:pStyle w:val="BodyText3"/>
        <w:spacing w:before="120"/>
        <w:jc w:val="both"/>
        <w:rPr>
          <w:rFonts w:asciiTheme="minorHAnsi" w:hAnsiTheme="minorHAnsi" w:cstheme="minorHAnsi"/>
          <w:i/>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08"/>
        <w:gridCol w:w="1471"/>
        <w:gridCol w:w="456"/>
        <w:gridCol w:w="1086"/>
        <w:gridCol w:w="84"/>
        <w:gridCol w:w="65"/>
        <w:gridCol w:w="431"/>
        <w:gridCol w:w="496"/>
        <w:gridCol w:w="879"/>
      </w:tblGrid>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shd w:val="clear" w:color="auto" w:fill="BFBFBF"/>
            <w:vAlign w:val="center"/>
            <w:hideMark/>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b/>
                <w:sz w:val="24"/>
              </w:rPr>
            </w:pPr>
            <w:r w:rsidRPr="0096546F">
              <w:rPr>
                <w:rFonts w:asciiTheme="minorHAnsi" w:hAnsiTheme="minorHAnsi" w:cstheme="minorHAnsi"/>
                <w:b/>
                <w:sz w:val="24"/>
              </w:rPr>
              <w:t>C. Verificarea bugetului indicativ</w:t>
            </w:r>
          </w:p>
        </w:tc>
        <w:tc>
          <w:tcPr>
            <w:tcW w:w="259" w:type="pct"/>
            <w:gridSpan w:val="2"/>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DA</w:t>
            </w:r>
          </w:p>
        </w:tc>
        <w:tc>
          <w:tcPr>
            <w:tcW w:w="259" w:type="pct"/>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NU</w:t>
            </w:r>
          </w:p>
        </w:tc>
        <w:tc>
          <w:tcPr>
            <w:tcW w:w="459" w:type="pct"/>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Nu este cazul</w:t>
            </w:r>
          </w:p>
        </w:tc>
      </w:tr>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lastRenderedPageBreak/>
              <w:t>1 Informaţiile furnizate în cadrul bugetului indicativ din cererea de finanţare sunt corecte şi sunt în conformitate cu devizul general şi devizele pe obiect precizate în Studiul de Fezabilitate/ Documentația de Avizare a Lucrărilor de Intervenții/ Memoriul Justificativ?</w:t>
            </w:r>
          </w:p>
          <w:p w:rsidR="000C57EE" w:rsidRPr="0096546F" w:rsidRDefault="000C57EE" w:rsidP="001624F2">
            <w:pPr>
              <w:spacing w:before="120" w:after="120" w:line="240" w:lineRule="auto"/>
              <w:jc w:val="both"/>
              <w:rPr>
                <w:rFonts w:asciiTheme="minorHAnsi" w:hAnsiTheme="minorHAnsi" w:cstheme="minorHAnsi"/>
                <w:b/>
                <w:i/>
                <w:sz w:val="24"/>
              </w:rPr>
            </w:pPr>
            <w:r w:rsidRPr="0096546F">
              <w:rPr>
                <w:rFonts w:asciiTheme="minorHAnsi" w:hAnsiTheme="minorHAnsi" w:cstheme="minorHAnsi"/>
                <w:b/>
                <w:i/>
                <w:sz w:val="24"/>
              </w:rPr>
              <w:t>Da cu diferenţe*</w:t>
            </w:r>
          </w:p>
          <w:p w:rsidR="000C57EE" w:rsidRPr="0096546F" w:rsidRDefault="000C57EE" w:rsidP="001624F2">
            <w:pPr>
              <w:spacing w:before="120" w:after="120" w:line="240" w:lineRule="auto"/>
              <w:jc w:val="both"/>
              <w:rPr>
                <w:rFonts w:asciiTheme="minorHAnsi" w:hAnsiTheme="minorHAnsi" w:cstheme="minorHAnsi"/>
                <w:b/>
                <w:sz w:val="24"/>
              </w:rPr>
            </w:pPr>
            <w:r w:rsidRPr="0096546F">
              <w:rPr>
                <w:rFonts w:asciiTheme="minorHAnsi" w:hAnsiTheme="minorHAnsi" w:cstheme="minorHAnsi"/>
                <w:sz w:val="24"/>
              </w:rPr>
              <w:t xml:space="preserve"> * Se completează în cazul în care expertul constată diferenţe faţă de bugetul prezentat de  solicitant în cererea de finanţare față de bugetule anexate proiectelor.</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vAlign w:val="center"/>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2.</w:t>
            </w:r>
            <w:r w:rsidRPr="0096546F">
              <w:rPr>
                <w:rFonts w:asciiTheme="minorHAnsi" w:hAnsiTheme="minorHAnsi" w:cstheme="minorHAnsi"/>
                <w:sz w:val="24"/>
              </w:rPr>
              <w:t xml:space="preserve"> Verificarea corectitudinii ratei de schimb. Rata de conversie între Euro şi moneda naţională pentru România este cea publicată de Banca Central Europeană pe Internet la adresa : </w:t>
            </w:r>
            <w:hyperlink r:id="rId22" w:history="1">
              <w:r w:rsidRPr="0096546F">
                <w:rPr>
                  <w:rStyle w:val="Hyperlink"/>
                  <w:rFonts w:asciiTheme="minorHAnsi" w:hAnsiTheme="minorHAnsi" w:cstheme="minorHAnsi"/>
                  <w:sz w:val="24"/>
                </w:rPr>
                <w:t>http://www.ecb.int/index.html</w:t>
              </w:r>
            </w:hyperlink>
            <w:r w:rsidRPr="0096546F">
              <w:rPr>
                <w:rFonts w:asciiTheme="minorHAnsi" w:hAnsiTheme="minorHAnsi" w:cstheme="minorHAnsi"/>
                <w:sz w:val="24"/>
              </w:rPr>
              <w:t xml:space="preserve"> (se anexează pagina conţinând cursul BCE din data întocmirii  Studiului de fezabilitate/ Documentația de Avizare a Lucrărilor de Intervenții):</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b/>
                <w:sz w:val="24"/>
              </w:rPr>
            </w:pPr>
          </w:p>
        </w:tc>
      </w:tr>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spacing w:before="120" w:after="120" w:line="240" w:lineRule="auto"/>
              <w:rPr>
                <w:rFonts w:asciiTheme="minorHAnsi" w:hAnsiTheme="minorHAnsi" w:cstheme="minorHAnsi"/>
                <w:spacing w:val="-4"/>
                <w:sz w:val="24"/>
              </w:rPr>
            </w:pPr>
            <w:r w:rsidRPr="0096546F">
              <w:rPr>
                <w:rFonts w:asciiTheme="minorHAnsi" w:hAnsiTheme="minorHAnsi" w:cstheme="minorHAnsi"/>
                <w:b/>
                <w:sz w:val="24"/>
              </w:rPr>
              <w:t>3.</w:t>
            </w:r>
            <w:r w:rsidRPr="0096546F">
              <w:rPr>
                <w:rFonts w:asciiTheme="minorHAnsi" w:hAnsiTheme="minorHAnsi" w:cstheme="minorHAnsi"/>
                <w:sz w:val="24"/>
              </w:rPr>
              <w:t xml:space="preserve"> Sunt investiţiile eligibile în conformitate cu specificațiile sub-măsurii?</w:t>
            </w:r>
          </w:p>
        </w:tc>
        <w:tc>
          <w:tcPr>
            <w:tcW w:w="259" w:type="pct"/>
            <w:gridSpan w:val="2"/>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tcPr>
          <w:p w:rsidR="000C57EE" w:rsidRPr="0096546F" w:rsidRDefault="000C57EE" w:rsidP="001624F2">
            <w:pPr>
              <w:overflowPunct w:val="0"/>
              <w:autoSpaceDE w:val="0"/>
              <w:autoSpaceDN w:val="0"/>
              <w:adjustRightInd w:val="0"/>
              <w:spacing w:before="120" w:after="120" w:line="240" w:lineRule="auto"/>
              <w:textAlignment w:val="baseline"/>
              <w:rPr>
                <w:rFonts w:asciiTheme="minorHAnsi" w:hAnsiTheme="minorHAnsi" w:cstheme="minorHAnsi"/>
                <w:b/>
                <w:sz w:val="24"/>
              </w:rPr>
            </w:pPr>
          </w:p>
        </w:tc>
      </w:tr>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spacing w:before="120" w:after="120" w:line="240" w:lineRule="auto"/>
              <w:rPr>
                <w:rFonts w:asciiTheme="minorHAnsi" w:hAnsiTheme="minorHAnsi" w:cstheme="minorHAnsi"/>
                <w:sz w:val="24"/>
              </w:rPr>
            </w:pPr>
            <w:r w:rsidRPr="0096546F">
              <w:rPr>
                <w:rFonts w:asciiTheme="minorHAnsi" w:hAnsiTheme="minorHAnsi" w:cstheme="minorHAnsi"/>
                <w:b/>
                <w:sz w:val="24"/>
              </w:rPr>
              <w:t>4</w:t>
            </w:r>
            <w:r w:rsidRPr="0096546F">
              <w:rPr>
                <w:rFonts w:asciiTheme="minorHAnsi" w:hAnsiTheme="minorHAnsi" w:cstheme="minorHAnsi"/>
                <w:sz w:val="24"/>
              </w:rPr>
              <w:t>. Costurile generale ale proiectului,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 direct legate de realizarea investiției, nu depăşesc 10% din costul total eligibil al proiectului, respectiv 5% pentru acele proiecte care nu includ construcţii?</w:t>
            </w:r>
          </w:p>
          <w:p w:rsidR="000C57EE" w:rsidRPr="0096546F" w:rsidRDefault="000C57EE" w:rsidP="001624F2">
            <w:pPr>
              <w:pBdr>
                <w:left w:val="single" w:sz="8" w:space="0" w:color="auto"/>
              </w:pBdr>
              <w:spacing w:before="120" w:after="120" w:line="240" w:lineRule="auto"/>
              <w:rPr>
                <w:rFonts w:asciiTheme="minorHAnsi" w:hAnsiTheme="minorHAnsi" w:cstheme="minorHAnsi"/>
                <w:b/>
                <w:i/>
                <w:sz w:val="24"/>
              </w:rPr>
            </w:pPr>
            <w:r w:rsidRPr="0096546F">
              <w:rPr>
                <w:rFonts w:asciiTheme="minorHAnsi" w:hAnsiTheme="minorHAnsi" w:cstheme="minorHAnsi"/>
                <w:b/>
                <w:i/>
                <w:sz w:val="24"/>
              </w:rPr>
              <w:t>Da cu diferente*</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vAlign w:val="center"/>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p>
        </w:tc>
      </w:tr>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spacing w:before="120" w:after="120" w:line="240" w:lineRule="auto"/>
              <w:rPr>
                <w:rFonts w:asciiTheme="minorHAnsi" w:hAnsiTheme="minorHAnsi" w:cstheme="minorHAnsi"/>
                <w:spacing w:val="-4"/>
                <w:sz w:val="24"/>
              </w:rPr>
            </w:pPr>
            <w:r w:rsidRPr="0096546F">
              <w:rPr>
                <w:rFonts w:asciiTheme="minorHAnsi" w:hAnsiTheme="minorHAnsi" w:cstheme="minorHAnsi"/>
                <w:b/>
                <w:sz w:val="24"/>
              </w:rPr>
              <w:t>5.</w:t>
            </w:r>
            <w:r w:rsidRPr="0096546F">
              <w:rPr>
                <w:rFonts w:asciiTheme="minorHAnsi" w:hAnsiTheme="minorHAnsi" w:cstheme="minorHAnsi"/>
                <w:sz w:val="24"/>
              </w:rPr>
              <w:t xml:space="preserve"> Cheltuielile diverse şi neprevăzute (Cap. 5.3) din Bugetul indicativ sunt încadrate în rubrica neeligibil ?</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vAlign w:val="center"/>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p>
        </w:tc>
      </w:tr>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spacing w:before="120" w:after="120" w:line="240" w:lineRule="auto"/>
              <w:rPr>
                <w:rFonts w:asciiTheme="minorHAnsi" w:hAnsiTheme="minorHAnsi" w:cstheme="minorHAnsi"/>
                <w:spacing w:val="-4"/>
                <w:sz w:val="24"/>
              </w:rPr>
            </w:pPr>
            <w:r w:rsidRPr="0096546F">
              <w:rPr>
                <w:rFonts w:asciiTheme="minorHAnsi" w:hAnsiTheme="minorHAnsi" w:cstheme="minorHAnsi"/>
                <w:b/>
                <w:sz w:val="24"/>
              </w:rPr>
              <w:t>6</w:t>
            </w:r>
            <w:r w:rsidRPr="0096546F">
              <w:rPr>
                <w:rFonts w:asciiTheme="minorHAnsi" w:hAnsiTheme="minorHAnsi" w:cstheme="minorHAnsi"/>
                <w:sz w:val="24"/>
              </w:rPr>
              <w:t>. TVA-ul este corect încadrat în coloana cheltuielilor neeligibile/eligibile?.</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vAlign w:val="center"/>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p>
        </w:tc>
      </w:tr>
      <w:tr w:rsidR="000C57EE" w:rsidRPr="0096546F" w:rsidTr="001624F2">
        <w:tc>
          <w:tcPr>
            <w:tcW w:w="5000" w:type="pct"/>
            <w:gridSpan w:val="9"/>
            <w:tcBorders>
              <w:top w:val="single" w:sz="4" w:space="0" w:color="auto"/>
              <w:left w:val="single" w:sz="4" w:space="0" w:color="auto"/>
              <w:bottom w:val="single" w:sz="4" w:space="0" w:color="auto"/>
              <w:right w:val="single" w:sz="4" w:space="0" w:color="auto"/>
            </w:tcBorders>
            <w:shd w:val="clear" w:color="auto" w:fill="D9D9D9"/>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i/>
                <w:sz w:val="24"/>
              </w:rPr>
            </w:pPr>
            <w:r w:rsidRPr="0096546F">
              <w:rPr>
                <w:rFonts w:asciiTheme="minorHAnsi" w:hAnsiTheme="minorHAnsi" w:cstheme="minorHAnsi"/>
                <w:b/>
                <w:sz w:val="24"/>
              </w:rPr>
              <w:t xml:space="preserve">D. Verificarea rezonabilităţii preţurilor </w:t>
            </w:r>
          </w:p>
        </w:tc>
      </w:tr>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vAlign w:val="center"/>
            <w:hideMark/>
          </w:tcPr>
          <w:p w:rsidR="000C57EE" w:rsidRPr="00B6141A" w:rsidRDefault="000C57EE" w:rsidP="001624F2">
            <w:pPr>
              <w:pBdr>
                <w:left w:val="single" w:sz="8" w:space="0" w:color="auto"/>
              </w:pBdr>
              <w:spacing w:before="120" w:after="120" w:line="240" w:lineRule="auto"/>
              <w:rPr>
                <w:rFonts w:asciiTheme="minorHAnsi" w:hAnsiTheme="minorHAnsi" w:cstheme="minorHAnsi"/>
                <w:b/>
                <w:sz w:val="24"/>
              </w:rPr>
            </w:pPr>
            <w:r w:rsidRPr="00B6141A">
              <w:rPr>
                <w:rFonts w:asciiTheme="minorHAnsi" w:hAnsiTheme="minorHAnsi" w:cstheme="minorHAnsi"/>
                <w:b/>
                <w:sz w:val="24"/>
              </w:rPr>
              <w:t>1</w:t>
            </w:r>
            <w:r w:rsidRPr="00B6141A">
              <w:rPr>
                <w:rFonts w:asciiTheme="minorHAnsi" w:hAnsiTheme="minorHAnsi" w:cstheme="minorHAnsi"/>
                <w:sz w:val="24"/>
              </w:rPr>
              <w:t xml:space="preserve"> Categoria de bunuri se regăseşte în Baza de Date</w:t>
            </w:r>
            <w:r w:rsidR="00F53CCC" w:rsidRPr="00B6141A">
              <w:rPr>
                <w:rFonts w:asciiTheme="minorHAnsi" w:hAnsiTheme="minorHAnsi" w:cstheme="minorHAnsi"/>
                <w:sz w:val="24"/>
              </w:rPr>
              <w:t xml:space="preserve"> cu prețuri de Referință?</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sz w:val="24"/>
              </w:rPr>
              <w:sym w:font="Wingdings" w:char="F06F"/>
            </w:r>
          </w:p>
        </w:tc>
      </w:tr>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vAlign w:val="center"/>
            <w:hideMark/>
          </w:tcPr>
          <w:p w:rsidR="000C57EE" w:rsidRPr="00B6141A" w:rsidRDefault="000C57EE" w:rsidP="001624F2">
            <w:pPr>
              <w:pBdr>
                <w:left w:val="single" w:sz="8" w:space="0" w:color="auto"/>
              </w:pBdr>
              <w:spacing w:before="120" w:after="120" w:line="240" w:lineRule="auto"/>
              <w:jc w:val="both"/>
              <w:rPr>
                <w:rFonts w:asciiTheme="minorHAnsi" w:hAnsiTheme="minorHAnsi" w:cstheme="minorHAnsi"/>
                <w:b/>
                <w:sz w:val="24"/>
              </w:rPr>
            </w:pPr>
            <w:r w:rsidRPr="00B6141A">
              <w:rPr>
                <w:rFonts w:asciiTheme="minorHAnsi" w:hAnsiTheme="minorHAnsi" w:cstheme="minorHAnsi"/>
                <w:b/>
                <w:sz w:val="24"/>
              </w:rPr>
              <w:t>2</w:t>
            </w:r>
            <w:r w:rsidR="007147DA" w:rsidRPr="00B6141A">
              <w:rPr>
                <w:rFonts w:asciiTheme="minorHAnsi" w:hAnsiTheme="minorHAnsi" w:cstheme="minorHAnsi"/>
                <w:b/>
                <w:sz w:val="24"/>
              </w:rPr>
              <w:t xml:space="preserve"> </w:t>
            </w:r>
            <w:r w:rsidR="00F53CCC" w:rsidRPr="00B6141A">
              <w:rPr>
                <w:sz w:val="24"/>
              </w:rPr>
              <w:t>Dacă la punctul 1 răspunsul este DA, sunt ataşate extrasele tipărite din baza de date cu prețuri de Referință?</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sz w:val="24"/>
              </w:rPr>
              <w:sym w:font="Wingdings" w:char="F06F"/>
            </w:r>
          </w:p>
        </w:tc>
      </w:tr>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hideMark/>
          </w:tcPr>
          <w:p w:rsidR="000C57EE" w:rsidRPr="00B6141A" w:rsidRDefault="000C57EE" w:rsidP="001624F2">
            <w:pPr>
              <w:pBdr>
                <w:left w:val="single" w:sz="8" w:space="0" w:color="auto"/>
              </w:pBdr>
              <w:spacing w:before="120" w:after="120" w:line="240" w:lineRule="auto"/>
              <w:jc w:val="both"/>
              <w:rPr>
                <w:rFonts w:asciiTheme="minorHAnsi" w:hAnsiTheme="minorHAnsi" w:cstheme="minorHAnsi"/>
                <w:sz w:val="24"/>
              </w:rPr>
            </w:pPr>
            <w:r w:rsidRPr="00B6141A">
              <w:rPr>
                <w:rFonts w:asciiTheme="minorHAnsi" w:hAnsiTheme="minorHAnsi" w:cstheme="minorHAnsi"/>
                <w:b/>
                <w:sz w:val="24"/>
              </w:rPr>
              <w:t>3</w:t>
            </w:r>
            <w:r w:rsidRPr="00B6141A">
              <w:rPr>
                <w:rFonts w:asciiTheme="minorHAnsi" w:hAnsiTheme="minorHAnsi" w:cstheme="minorHAnsi"/>
                <w:sz w:val="24"/>
                <w:lang w:val="it-IT"/>
              </w:rPr>
              <w:t xml:space="preserve"> </w:t>
            </w:r>
            <w:r w:rsidR="00F53CCC" w:rsidRPr="00B6141A">
              <w:rPr>
                <w:sz w:val="24"/>
                <w:lang w:val="it-IT"/>
              </w:rPr>
              <w:t>Dacă la pct. 1 răspunsul este DA, preţurile utilizate pentru bunuri se încadrează în maximul prevăzut în  Baza de Date cu prețuri de Referință?</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F53CCC" w:rsidRPr="0096546F" w:rsidTr="001624F2">
        <w:tc>
          <w:tcPr>
            <w:tcW w:w="4023" w:type="pct"/>
            <w:gridSpan w:val="5"/>
            <w:tcBorders>
              <w:top w:val="single" w:sz="4" w:space="0" w:color="auto"/>
              <w:left w:val="single" w:sz="4" w:space="0" w:color="auto"/>
              <w:bottom w:val="single" w:sz="4" w:space="0" w:color="auto"/>
              <w:right w:val="single" w:sz="4" w:space="0" w:color="auto"/>
            </w:tcBorders>
            <w:hideMark/>
          </w:tcPr>
          <w:p w:rsidR="00F53CCC" w:rsidRPr="00B6141A" w:rsidRDefault="00F53CCC" w:rsidP="001624F2">
            <w:pPr>
              <w:pBdr>
                <w:left w:val="single" w:sz="8" w:space="0" w:color="auto"/>
              </w:pBdr>
              <w:spacing w:before="120" w:after="120" w:line="240" w:lineRule="auto"/>
              <w:jc w:val="both"/>
              <w:rPr>
                <w:rFonts w:asciiTheme="minorHAnsi" w:hAnsiTheme="minorHAnsi" w:cstheme="minorHAnsi"/>
                <w:b/>
                <w:sz w:val="24"/>
              </w:rPr>
            </w:pPr>
            <w:r w:rsidRPr="00B6141A">
              <w:rPr>
                <w:rFonts w:asciiTheme="minorHAnsi" w:hAnsiTheme="minorHAnsi" w:cstheme="minorHAnsi"/>
                <w:b/>
                <w:sz w:val="24"/>
              </w:rPr>
              <w:lastRenderedPageBreak/>
              <w:t xml:space="preserve">4 </w:t>
            </w:r>
            <w:r w:rsidRPr="00B6141A">
              <w:rPr>
                <w:sz w:val="24"/>
                <w:lang w:val="pt-BR"/>
              </w:rPr>
              <w:t>Dacă la pct. 1 raspunsul este NU, solicitantul a prezentat două oferte pentru bunuri a caror valoare este mai mare de 15.000 Euro si o oferta pentru bunuri a căror valoare este mai mica sau egală cu  15.000 Euro, constatându-se astfel că prețurile sunt rezonabile?</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F53CCC" w:rsidRPr="0096546F" w:rsidRDefault="00F53CCC"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Pr>
                <w:rFonts w:asciiTheme="minorHAnsi" w:hAnsiTheme="minorHAnsi" w:cstheme="minorHAnsi"/>
                <w:sz w:val="24"/>
              </w:rPr>
              <w:sym w:font="Wingdings" w:char="F0A8"/>
            </w:r>
          </w:p>
        </w:tc>
        <w:tc>
          <w:tcPr>
            <w:tcW w:w="259" w:type="pct"/>
            <w:tcBorders>
              <w:top w:val="single" w:sz="4" w:space="0" w:color="auto"/>
              <w:left w:val="single" w:sz="4" w:space="0" w:color="auto"/>
              <w:bottom w:val="single" w:sz="4" w:space="0" w:color="auto"/>
              <w:right w:val="single" w:sz="4" w:space="0" w:color="auto"/>
            </w:tcBorders>
            <w:vAlign w:val="center"/>
            <w:hideMark/>
          </w:tcPr>
          <w:p w:rsidR="00F53CCC" w:rsidRPr="0096546F" w:rsidRDefault="00F53CCC"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Pr>
                <w:rFonts w:asciiTheme="minorHAnsi" w:hAnsiTheme="minorHAnsi" w:cstheme="minorHAnsi"/>
                <w:sz w:val="24"/>
              </w:rPr>
              <w:sym w:font="Wingdings" w:char="F0A8"/>
            </w:r>
          </w:p>
        </w:tc>
        <w:tc>
          <w:tcPr>
            <w:tcW w:w="459" w:type="pct"/>
            <w:tcBorders>
              <w:top w:val="single" w:sz="4" w:space="0" w:color="auto"/>
              <w:left w:val="single" w:sz="4" w:space="0" w:color="auto"/>
              <w:bottom w:val="single" w:sz="4" w:space="0" w:color="auto"/>
              <w:right w:val="single" w:sz="4" w:space="0" w:color="auto"/>
            </w:tcBorders>
            <w:vAlign w:val="center"/>
            <w:hideMark/>
          </w:tcPr>
          <w:p w:rsidR="00F53CCC" w:rsidRPr="0096546F" w:rsidRDefault="00F53CCC"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Pr>
                <w:rFonts w:asciiTheme="minorHAnsi" w:hAnsiTheme="minorHAnsi" w:cstheme="minorHAnsi"/>
                <w:sz w:val="24"/>
              </w:rPr>
              <w:sym w:font="Wingdings" w:char="F0A8"/>
            </w:r>
          </w:p>
        </w:tc>
      </w:tr>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hideMark/>
          </w:tcPr>
          <w:p w:rsidR="000C57EE" w:rsidRPr="00B6141A" w:rsidRDefault="00F53CCC" w:rsidP="001624F2">
            <w:pPr>
              <w:pBdr>
                <w:left w:val="single" w:sz="8" w:space="0" w:color="auto"/>
              </w:pBdr>
              <w:spacing w:before="120" w:after="120" w:line="240" w:lineRule="auto"/>
              <w:jc w:val="both"/>
              <w:rPr>
                <w:rFonts w:asciiTheme="minorHAnsi" w:hAnsiTheme="minorHAnsi" w:cstheme="minorHAnsi"/>
                <w:sz w:val="24"/>
              </w:rPr>
            </w:pPr>
            <w:r w:rsidRPr="00B6141A">
              <w:rPr>
                <w:rFonts w:asciiTheme="minorHAnsi" w:hAnsiTheme="minorHAnsi" w:cstheme="minorHAnsi"/>
                <w:b/>
                <w:sz w:val="24"/>
              </w:rPr>
              <w:t>5</w:t>
            </w:r>
            <w:r w:rsidR="007147DA" w:rsidRPr="00B6141A">
              <w:rPr>
                <w:rFonts w:asciiTheme="minorHAnsi" w:hAnsiTheme="minorHAnsi" w:cstheme="minorHAnsi"/>
                <w:b/>
                <w:sz w:val="24"/>
              </w:rPr>
              <w:t xml:space="preserve"> </w:t>
            </w:r>
            <w:r w:rsidR="000C57EE" w:rsidRPr="00B6141A">
              <w:rPr>
                <w:rFonts w:asciiTheme="minorHAnsi" w:hAnsiTheme="minorHAnsi" w:cstheme="minorHAnsi"/>
                <w:sz w:val="24"/>
                <w:lang w:val="it-IT"/>
              </w:rPr>
              <w:t>Pentru lucrări, există în Studiul de Fezabilitate/ Documentația de Avizare a Lucrărilor de Intervenții declaraţia proiectantului semnată şi ştampilată privind sursa de preţuri</w:t>
            </w:r>
            <w:r w:rsidR="000C57EE" w:rsidRPr="00B6141A">
              <w:rPr>
                <w:rFonts w:asciiTheme="minorHAnsi" w:hAnsiTheme="minorHAnsi" w:cstheme="minorHAnsi"/>
                <w:spacing w:val="-10"/>
                <w:sz w:val="24"/>
                <w:lang w:val="pt-BR"/>
              </w:rPr>
              <w:t>?</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hideMark/>
          </w:tcPr>
          <w:p w:rsidR="000C57EE" w:rsidRPr="00B6141A" w:rsidRDefault="00F53CCC" w:rsidP="001624F2">
            <w:pPr>
              <w:pBdr>
                <w:left w:val="single" w:sz="8" w:space="0" w:color="auto"/>
              </w:pBdr>
              <w:spacing w:before="120" w:after="120" w:line="240" w:lineRule="auto"/>
              <w:jc w:val="both"/>
              <w:rPr>
                <w:rFonts w:asciiTheme="minorHAnsi" w:hAnsiTheme="minorHAnsi" w:cstheme="minorHAnsi"/>
                <w:sz w:val="24"/>
              </w:rPr>
            </w:pPr>
            <w:r w:rsidRPr="00B6141A">
              <w:rPr>
                <w:rFonts w:asciiTheme="minorHAnsi" w:hAnsiTheme="minorHAnsi" w:cstheme="minorHAnsi"/>
                <w:b/>
                <w:sz w:val="24"/>
              </w:rPr>
              <w:t>6</w:t>
            </w:r>
            <w:r w:rsidR="007147DA" w:rsidRPr="00B6141A">
              <w:rPr>
                <w:rFonts w:asciiTheme="minorHAnsi" w:hAnsiTheme="minorHAnsi" w:cstheme="minorHAnsi"/>
                <w:b/>
                <w:sz w:val="24"/>
              </w:rPr>
              <w:t xml:space="preserve"> </w:t>
            </w:r>
            <w:r w:rsidR="000C57EE" w:rsidRPr="00B6141A">
              <w:rPr>
                <w:rFonts w:asciiTheme="minorHAnsi" w:hAnsiTheme="minorHAnsi" w:cstheme="minorHAnsi"/>
                <w:sz w:val="24"/>
                <w:lang w:val="it-IT"/>
              </w:rPr>
              <w:t xml:space="preserve">La fundamentarea costului investiţiei de bază s-a ţinut cont de </w:t>
            </w:r>
            <w:r w:rsidR="000C57EE" w:rsidRPr="00B6141A">
              <w:rPr>
                <w:rFonts w:asciiTheme="minorHAnsi" w:hAnsiTheme="minorHAnsi" w:cstheme="minorHAnsi"/>
                <w:spacing w:val="-10"/>
                <w:sz w:val="24"/>
              </w:rPr>
              <w:t>standardul de cost stabilit prin HG nr.</w:t>
            </w:r>
            <w:r w:rsidR="007147DA" w:rsidRPr="00B6141A">
              <w:rPr>
                <w:rFonts w:asciiTheme="minorHAnsi" w:hAnsiTheme="minorHAnsi" w:cstheme="minorHAnsi"/>
                <w:spacing w:val="-10"/>
                <w:sz w:val="24"/>
              </w:rPr>
              <w:t xml:space="preserve"> </w:t>
            </w:r>
            <w:r w:rsidR="000C57EE" w:rsidRPr="00B6141A">
              <w:rPr>
                <w:rFonts w:asciiTheme="minorHAnsi" w:hAnsiTheme="minorHAnsi" w:cstheme="minorHAnsi"/>
                <w:spacing w:val="-10"/>
                <w:sz w:val="24"/>
              </w:rPr>
              <w:t xml:space="preserve">363/2010, cu modificările și completările ulterioare </w:t>
            </w:r>
            <w:r w:rsidR="000C57EE" w:rsidRPr="00B6141A">
              <w:rPr>
                <w:rFonts w:asciiTheme="minorHAnsi" w:hAnsiTheme="minorHAnsi" w:cstheme="minorHAnsi"/>
                <w:sz w:val="24"/>
                <w:lang w:val="it-IT"/>
              </w:rPr>
              <w:t>, sau Ordinului Ministerului Culturii și Cultelor nr. 2.260/22.06.2006 privind precizarea indicatoarelor de norme de deviz pentru ofertare și decontarea situațiilor de lucrări de consolidare și restaurare-conservare a monumentelor istorice?</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0C57EE" w:rsidRPr="0096546F" w:rsidTr="001624F2">
        <w:tc>
          <w:tcPr>
            <w:tcW w:w="5000" w:type="pct"/>
            <w:gridSpan w:val="9"/>
            <w:tcBorders>
              <w:top w:val="single" w:sz="4" w:space="0" w:color="auto"/>
              <w:left w:val="single" w:sz="4" w:space="0" w:color="auto"/>
              <w:bottom w:val="single" w:sz="4" w:space="0" w:color="auto"/>
              <w:right w:val="single" w:sz="4" w:space="0" w:color="auto"/>
            </w:tcBorders>
            <w:shd w:val="clear" w:color="auto" w:fill="D9D9D9"/>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b/>
                <w:sz w:val="24"/>
              </w:rPr>
              <w:t xml:space="preserve">E. Verificarea Planului Financiar </w:t>
            </w:r>
          </w:p>
        </w:tc>
      </w:tr>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spacing w:before="120" w:after="120" w:line="240" w:lineRule="auto"/>
              <w:rPr>
                <w:rFonts w:asciiTheme="minorHAnsi" w:hAnsiTheme="minorHAnsi" w:cstheme="minorHAnsi"/>
                <w:sz w:val="24"/>
              </w:rPr>
            </w:pPr>
            <w:r w:rsidRPr="0096546F">
              <w:rPr>
                <w:rFonts w:asciiTheme="minorHAnsi" w:hAnsiTheme="minorHAnsi" w:cstheme="minorHAnsi"/>
                <w:b/>
                <w:sz w:val="24"/>
              </w:rPr>
              <w:t xml:space="preserve">1 </w:t>
            </w:r>
            <w:r w:rsidRPr="0096546F">
              <w:rPr>
                <w:rFonts w:asciiTheme="minorHAnsi" w:hAnsiTheme="minorHAnsi" w:cstheme="minorHAnsi"/>
                <w:sz w:val="24"/>
              </w:rPr>
              <w:t>Planul financiar este corect completat şi respectă gradul de intervenţie publică stabilit de GAL</w:t>
            </w:r>
            <w:r w:rsidR="007147DA">
              <w:rPr>
                <w:rFonts w:asciiTheme="minorHAnsi" w:hAnsiTheme="minorHAnsi" w:cstheme="minorHAnsi"/>
                <w:sz w:val="24"/>
              </w:rPr>
              <w:t xml:space="preserve"> </w:t>
            </w:r>
            <w:r w:rsidR="00D850A8" w:rsidRPr="0096546F">
              <w:rPr>
                <w:rFonts w:asciiTheme="minorHAnsi" w:hAnsiTheme="minorHAnsi" w:cstheme="minorHAnsi"/>
                <w:kern w:val="32"/>
                <w:sz w:val="24"/>
              </w:rPr>
              <w:t>SAMUS POROLISSUM</w:t>
            </w:r>
            <w:r w:rsidRPr="0096546F">
              <w:rPr>
                <w:rFonts w:asciiTheme="minorHAnsi" w:hAnsiTheme="minorHAnsi" w:cstheme="minorHAnsi"/>
                <w:sz w:val="24"/>
              </w:rPr>
              <w:t xml:space="preserve"> prin </w:t>
            </w:r>
            <w:r w:rsidR="002D1F9A" w:rsidRPr="0096546F">
              <w:rPr>
                <w:rFonts w:asciiTheme="minorHAnsi" w:hAnsiTheme="minorHAnsi" w:cstheme="minorHAnsi"/>
                <w:sz w:val="24"/>
              </w:rPr>
              <w:t>fișa măsurii M4/6B</w:t>
            </w:r>
            <w:r w:rsidRPr="0096546F">
              <w:rPr>
                <w:rFonts w:asciiTheme="minorHAnsi" w:hAnsiTheme="minorHAnsi" w:cstheme="minorHAnsi"/>
                <w:sz w:val="24"/>
              </w:rPr>
              <w:t xml:space="preserve"> din SDL, fără a depăși:</w:t>
            </w:r>
          </w:p>
          <w:p w:rsidR="000C57EE" w:rsidRPr="0096546F" w:rsidRDefault="000C57EE" w:rsidP="001624F2">
            <w:pPr>
              <w:spacing w:before="120" w:after="120" w:line="240" w:lineRule="auto"/>
              <w:contextualSpacing/>
              <w:jc w:val="both"/>
              <w:rPr>
                <w:rFonts w:asciiTheme="minorHAnsi" w:hAnsiTheme="minorHAnsi" w:cstheme="minorHAnsi"/>
                <w:sz w:val="24"/>
              </w:rPr>
            </w:pPr>
            <w:r w:rsidRPr="0096546F">
              <w:rPr>
                <w:rFonts w:asciiTheme="minorHAnsi" w:hAnsiTheme="minorHAnsi" w:cstheme="minorHAnsi"/>
                <w:sz w:val="24"/>
              </w:rPr>
              <w:t>•</w:t>
            </w:r>
            <w:r w:rsidRPr="0096546F">
              <w:rPr>
                <w:rFonts w:asciiTheme="minorHAnsi" w:hAnsiTheme="minorHAnsi" w:cstheme="minorHAnsi"/>
                <w:sz w:val="24"/>
              </w:rPr>
              <w:tab/>
              <w:t>pentru operațiunile generatoare de venit: 90%</w:t>
            </w:r>
          </w:p>
          <w:p w:rsidR="000C57EE" w:rsidRPr="0096546F" w:rsidRDefault="000C57EE" w:rsidP="001624F2">
            <w:pPr>
              <w:spacing w:before="120" w:after="120" w:line="240" w:lineRule="auto"/>
              <w:contextualSpacing/>
              <w:jc w:val="both"/>
              <w:rPr>
                <w:rFonts w:asciiTheme="minorHAnsi" w:hAnsiTheme="minorHAnsi" w:cstheme="minorHAnsi"/>
                <w:sz w:val="24"/>
              </w:rPr>
            </w:pPr>
            <w:r w:rsidRPr="0096546F">
              <w:rPr>
                <w:rFonts w:asciiTheme="minorHAnsi" w:hAnsiTheme="minorHAnsi" w:cstheme="minorHAnsi"/>
                <w:sz w:val="24"/>
              </w:rPr>
              <w:t>•</w:t>
            </w:r>
            <w:r w:rsidRPr="0096546F">
              <w:rPr>
                <w:rFonts w:asciiTheme="minorHAnsi" w:hAnsiTheme="minorHAnsi" w:cstheme="minorHAnsi"/>
                <w:sz w:val="24"/>
              </w:rPr>
              <w:tab/>
              <w:t>pentru operațiunile generatoare de venit cu utilitate publică –100%</w:t>
            </w:r>
          </w:p>
          <w:p w:rsidR="000C57EE" w:rsidRPr="0096546F" w:rsidRDefault="000C57EE" w:rsidP="001624F2">
            <w:pPr>
              <w:spacing w:before="120" w:after="120" w:line="240" w:lineRule="auto"/>
              <w:contextualSpacing/>
              <w:jc w:val="both"/>
              <w:rPr>
                <w:rFonts w:asciiTheme="minorHAnsi" w:hAnsiTheme="minorHAnsi" w:cstheme="minorHAnsi"/>
                <w:b/>
                <w:spacing w:val="-6"/>
                <w:sz w:val="24"/>
              </w:rPr>
            </w:pPr>
            <w:r w:rsidRPr="0096546F">
              <w:rPr>
                <w:rFonts w:asciiTheme="minorHAnsi" w:hAnsiTheme="minorHAnsi" w:cstheme="minorHAnsi"/>
                <w:sz w:val="24"/>
              </w:rPr>
              <w:t>•</w:t>
            </w:r>
            <w:r w:rsidRPr="0096546F">
              <w:rPr>
                <w:rFonts w:asciiTheme="minorHAnsi" w:hAnsiTheme="minorHAnsi" w:cstheme="minorHAnsi"/>
                <w:sz w:val="24"/>
              </w:rPr>
              <w:tab/>
              <w:t>pentru operațiunile negeneratoare de venit: 100%</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sz w:val="24"/>
              </w:rPr>
              <w:sym w:font="Wingdings" w:char="F06F"/>
            </w:r>
          </w:p>
        </w:tc>
      </w:tr>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2</w:t>
            </w:r>
            <w:r w:rsidRPr="0096546F">
              <w:rPr>
                <w:rFonts w:asciiTheme="minorHAnsi" w:hAnsiTheme="minorHAnsi" w:cstheme="minorHAnsi"/>
                <w:sz w:val="24"/>
              </w:rPr>
              <w:t xml:space="preserve"> Proiectul se încadrează în plafonul maxim al sprijinului public nerambursabil stabilit de GAL</w:t>
            </w:r>
            <w:r w:rsidR="007147DA">
              <w:rPr>
                <w:rFonts w:asciiTheme="minorHAnsi" w:hAnsiTheme="minorHAnsi" w:cstheme="minorHAnsi"/>
                <w:sz w:val="24"/>
              </w:rPr>
              <w:t xml:space="preserve"> </w:t>
            </w:r>
            <w:r w:rsidR="00D850A8" w:rsidRPr="0096546F">
              <w:rPr>
                <w:rFonts w:asciiTheme="minorHAnsi" w:hAnsiTheme="minorHAnsi" w:cstheme="minorHAnsi"/>
                <w:kern w:val="32"/>
                <w:sz w:val="24"/>
              </w:rPr>
              <w:t>SAMUS POROLISSUM</w:t>
            </w:r>
            <w:r w:rsidRPr="0096546F">
              <w:rPr>
                <w:rFonts w:asciiTheme="minorHAnsi" w:hAnsiTheme="minorHAnsi" w:cstheme="minorHAnsi"/>
                <w:sz w:val="24"/>
              </w:rPr>
              <w:t xml:space="preserve"> prin </w:t>
            </w:r>
            <w:r w:rsidR="002D1F9A" w:rsidRPr="0096546F">
              <w:rPr>
                <w:rFonts w:asciiTheme="minorHAnsi" w:hAnsiTheme="minorHAnsi" w:cstheme="minorHAnsi"/>
                <w:sz w:val="24"/>
              </w:rPr>
              <w:t>fișa măsurii M4/6B</w:t>
            </w:r>
            <w:r w:rsidRPr="0096546F">
              <w:rPr>
                <w:rFonts w:asciiTheme="minorHAnsi" w:hAnsiTheme="minorHAnsi" w:cstheme="minorHAnsi"/>
                <w:sz w:val="24"/>
              </w:rPr>
              <w:t xml:space="preserve"> din SDL, fără a depăși valoarea maximă eligibilă nerambursabilă</w:t>
            </w:r>
            <w:r w:rsidRPr="0096546F">
              <w:rPr>
                <w:rFonts w:asciiTheme="minorHAnsi" w:hAnsiTheme="minorHAnsi" w:cstheme="minorHAnsi"/>
                <w:spacing w:val="-10"/>
                <w:sz w:val="24"/>
              </w:rPr>
              <w:t xml:space="preserve"> de 200.000 euro?</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vAlign w:val="center"/>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p>
        </w:tc>
      </w:tr>
      <w:tr w:rsidR="000C57EE" w:rsidRPr="0096546F" w:rsidTr="001624F2">
        <w:tc>
          <w:tcPr>
            <w:tcW w:w="4023" w:type="pct"/>
            <w:gridSpan w:val="5"/>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spacing w:before="120" w:after="120" w:line="240" w:lineRule="auto"/>
              <w:rPr>
                <w:rFonts w:asciiTheme="minorHAnsi" w:hAnsiTheme="minorHAnsi" w:cstheme="minorHAnsi"/>
                <w:sz w:val="24"/>
              </w:rPr>
            </w:pPr>
            <w:r w:rsidRPr="0096546F">
              <w:rPr>
                <w:rFonts w:asciiTheme="minorHAnsi" w:hAnsiTheme="minorHAnsi" w:cstheme="minorHAnsi"/>
                <w:b/>
                <w:sz w:val="24"/>
              </w:rPr>
              <w:t>3</w:t>
            </w:r>
            <w:r w:rsidRPr="0096546F">
              <w:rPr>
                <w:rFonts w:asciiTheme="minorHAnsi" w:hAnsiTheme="minorHAnsi" w:cstheme="minorHAnsi"/>
                <w:sz w:val="24"/>
              </w:rPr>
              <w:t xml:space="preserve"> Avansul solicitat se încadrează într-un cuantum de până la 50% din valoarea totală a ajutorului  public nerambursabil?</w:t>
            </w:r>
          </w:p>
          <w:p w:rsidR="000C57EE" w:rsidRPr="0096546F" w:rsidRDefault="000C57EE" w:rsidP="001624F2">
            <w:pPr>
              <w:spacing w:before="120" w:after="120" w:line="240" w:lineRule="auto"/>
              <w:rPr>
                <w:rFonts w:asciiTheme="minorHAnsi" w:hAnsiTheme="minorHAnsi" w:cstheme="minorHAnsi"/>
                <w:b/>
                <w:sz w:val="24"/>
              </w:rPr>
            </w:pPr>
            <w:r w:rsidRPr="0096546F">
              <w:rPr>
                <w:rFonts w:asciiTheme="minorHAnsi" w:hAnsiTheme="minorHAnsi" w:cstheme="minorHAnsi"/>
                <w:b/>
                <w:sz w:val="24"/>
              </w:rPr>
              <w:t>Da cu diferente</w:t>
            </w:r>
          </w:p>
        </w:tc>
        <w:tc>
          <w:tcPr>
            <w:tcW w:w="259" w:type="pct"/>
            <w:gridSpan w:val="2"/>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sz w:val="24"/>
              </w:rPr>
              <w:sym w:font="Wingdings" w:char="F06F"/>
            </w:r>
          </w:p>
        </w:tc>
      </w:tr>
      <w:tr w:rsidR="000C57EE" w:rsidRPr="0096546F" w:rsidTr="001624F2">
        <w:tc>
          <w:tcPr>
            <w:tcW w:w="5000" w:type="pct"/>
            <w:gridSpan w:val="9"/>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b/>
                <w:sz w:val="24"/>
              </w:rPr>
              <w:t>F. VERIFICAREA CRITERIILOR DE SELECȚIE APLICATE DE CĂTRE GAL</w:t>
            </w:r>
            <w:r w:rsidR="007147DA">
              <w:rPr>
                <w:rFonts w:asciiTheme="minorHAnsi" w:hAnsiTheme="minorHAnsi" w:cstheme="minorHAnsi"/>
                <w:b/>
                <w:sz w:val="24"/>
              </w:rPr>
              <w:t xml:space="preserve"> </w:t>
            </w:r>
            <w:r w:rsidR="00D850A8" w:rsidRPr="0096546F">
              <w:rPr>
                <w:rFonts w:asciiTheme="minorHAnsi" w:hAnsiTheme="minorHAnsi" w:cstheme="minorHAnsi"/>
                <w:b/>
                <w:kern w:val="32"/>
                <w:sz w:val="24"/>
              </w:rPr>
              <w:t>SAMUS POROLISSUM</w:t>
            </w:r>
          </w:p>
        </w:tc>
      </w:tr>
      <w:tr w:rsidR="000C57EE" w:rsidRPr="0096546F" w:rsidTr="00E86E1E">
        <w:tc>
          <w:tcPr>
            <w:tcW w:w="4023" w:type="pct"/>
            <w:gridSpan w:val="5"/>
            <w:tcBorders>
              <w:top w:val="single" w:sz="4" w:space="0" w:color="auto"/>
              <w:left w:val="single" w:sz="4" w:space="0" w:color="auto"/>
              <w:bottom w:val="single" w:sz="4" w:space="0" w:color="auto"/>
              <w:right w:val="single" w:sz="4" w:space="0" w:color="auto"/>
            </w:tcBorders>
            <w:vAlign w:val="center"/>
          </w:tcPr>
          <w:p w:rsidR="000C57EE" w:rsidRPr="0096546F" w:rsidRDefault="000C57EE" w:rsidP="00DA09B5">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 xml:space="preserve">1 </w:t>
            </w:r>
            <w:r w:rsidR="00DA09B5" w:rsidRPr="0096546F">
              <w:rPr>
                <w:rFonts w:asciiTheme="minorHAnsi" w:hAnsiTheme="minorHAnsi" w:cstheme="minorHAnsi"/>
                <w:b/>
                <w:sz w:val="24"/>
              </w:rPr>
              <w:t>Proiecte de investiții pentru integrarea minorităților locale (în special a minorității rome)</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rsidR="000C57EE" w:rsidRPr="0096546F" w:rsidRDefault="000C57EE" w:rsidP="00E86E1E">
            <w:pPr>
              <w:pBdr>
                <w:left w:val="single" w:sz="8" w:space="0" w:color="auto"/>
              </w:pBdr>
              <w:overflowPunct w:val="0"/>
              <w:autoSpaceDE w:val="0"/>
              <w:autoSpaceDN w:val="0"/>
              <w:adjustRightInd w:val="0"/>
              <w:spacing w:before="120" w:after="120" w:line="240" w:lineRule="auto"/>
              <w:textAlignment w:val="baseline"/>
              <w:rPr>
                <w:rFonts w:asciiTheme="minorHAnsi" w:hAnsiTheme="minorHAnsi" w:cstheme="minorHAnsi"/>
                <w:sz w:val="24"/>
              </w:rPr>
            </w:pPr>
          </w:p>
        </w:tc>
      </w:tr>
      <w:tr w:rsidR="000C57EE" w:rsidRPr="0096546F" w:rsidTr="00E86E1E">
        <w:tc>
          <w:tcPr>
            <w:tcW w:w="4023" w:type="pct"/>
            <w:gridSpan w:val="5"/>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 xml:space="preserve">2 </w:t>
            </w:r>
            <w:r w:rsidR="00DA09B5" w:rsidRPr="0096546F">
              <w:rPr>
                <w:rFonts w:asciiTheme="minorHAnsi" w:hAnsiTheme="minorHAnsi" w:cstheme="minorHAnsi"/>
                <w:b/>
                <w:sz w:val="24"/>
              </w:rPr>
              <w:t>Proiecte de investiții în infrastructura socială</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DA09B5" w:rsidRPr="0096546F" w:rsidTr="00E86E1E">
        <w:tc>
          <w:tcPr>
            <w:tcW w:w="4023" w:type="pct"/>
            <w:gridSpan w:val="5"/>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3 Principiul potențialului turistic, în sensul prioritizării proiectelor în localitățile rurale cu potențial de dezvoltare turistic</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DA09B5" w:rsidRPr="0096546F" w:rsidTr="00E86E1E">
        <w:tc>
          <w:tcPr>
            <w:tcW w:w="4023" w:type="pct"/>
            <w:gridSpan w:val="5"/>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lastRenderedPageBreak/>
              <w:t>4 Principiul valorii culturale în funcție de nr. de activități socio-culturale desfășurate</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DA09B5" w:rsidRPr="0096546F" w:rsidTr="00E86E1E">
        <w:tc>
          <w:tcPr>
            <w:tcW w:w="4023" w:type="pct"/>
            <w:gridSpan w:val="5"/>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5 Întreținerea și asigurarea funcționării centrului de zi în parteneriat (de ex. cu alte comune, ONG-uri);</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DA09B5" w:rsidRPr="0096546F" w:rsidTr="00E86E1E">
        <w:tc>
          <w:tcPr>
            <w:tcW w:w="4023" w:type="pct"/>
            <w:gridSpan w:val="5"/>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6 Dotarea clădirilor cu sisteme care utilizează energie regenerabilă</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DA09B5" w:rsidRPr="0096546F" w:rsidTr="00E86E1E">
        <w:tc>
          <w:tcPr>
            <w:tcW w:w="4023" w:type="pct"/>
            <w:gridSpan w:val="5"/>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7 Crearea de locuri de muncă cu normă întreagă</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DA09B5" w:rsidRPr="0096546F" w:rsidTr="00E86E1E">
        <w:tc>
          <w:tcPr>
            <w:tcW w:w="4023" w:type="pct"/>
            <w:gridSpan w:val="5"/>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spacing w:before="120" w:after="120" w:line="240" w:lineRule="auto"/>
              <w:rPr>
                <w:rFonts w:asciiTheme="minorHAnsi" w:hAnsiTheme="minorHAnsi" w:cstheme="minorHAnsi"/>
                <w:b/>
                <w:sz w:val="24"/>
              </w:rPr>
            </w:pPr>
            <w:r w:rsidRPr="0096546F">
              <w:rPr>
                <w:rFonts w:asciiTheme="minorHAnsi" w:hAnsiTheme="minorHAnsi" w:cstheme="minorHAnsi"/>
                <w:b/>
                <w:sz w:val="24"/>
              </w:rPr>
              <w:t>8 Solicitanții care nu au primit anterior sprijin comunitar pentru o investiție similară</w:t>
            </w:r>
          </w:p>
        </w:tc>
        <w:tc>
          <w:tcPr>
            <w:tcW w:w="259" w:type="pct"/>
            <w:gridSpan w:val="2"/>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767171" w:themeFill="background2" w:themeFillShade="80"/>
            <w:vAlign w:val="center"/>
          </w:tcPr>
          <w:p w:rsidR="00DA09B5" w:rsidRPr="0096546F" w:rsidRDefault="00DA09B5" w:rsidP="00DA09B5">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sz w:val="24"/>
              </w:rPr>
            </w:pPr>
          </w:p>
        </w:tc>
      </w:tr>
      <w:tr w:rsidR="000C57EE" w:rsidRPr="0096546F" w:rsidTr="001624F2">
        <w:trPr>
          <w:gridAfter w:val="1"/>
          <w:wAfter w:w="459" w:type="pct"/>
          <w:trHeight w:val="364"/>
        </w:trPr>
        <w:tc>
          <w:tcPr>
            <w:tcW w:w="3412" w:type="pct"/>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 xml:space="preserve">VERIFICAREA PE TEREN </w:t>
            </w:r>
          </w:p>
        </w:tc>
        <w:tc>
          <w:tcPr>
            <w:tcW w:w="1129" w:type="pct"/>
            <w:gridSpan w:val="5"/>
            <w:tcBorders>
              <w:top w:val="single" w:sz="4" w:space="0" w:color="auto"/>
              <w:left w:val="single" w:sz="4" w:space="0" w:color="auto"/>
              <w:bottom w:val="single" w:sz="4" w:space="0" w:color="auto"/>
              <w:right w:val="single" w:sz="4" w:space="0" w:color="auto"/>
            </w:tcBorders>
            <w:shd w:val="clear" w:color="auto" w:fill="auto"/>
            <w:hideMark/>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Verificare efectuată</w:t>
            </w:r>
          </w:p>
        </w:tc>
      </w:tr>
      <w:tr w:rsidR="000C57EE" w:rsidRPr="0096546F" w:rsidTr="001624F2">
        <w:trPr>
          <w:gridAfter w:val="1"/>
          <w:wAfter w:w="459" w:type="pct"/>
          <w:trHeight w:val="283"/>
        </w:trPr>
        <w:tc>
          <w:tcPr>
            <w:tcW w:w="3412" w:type="pct"/>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C57EE" w:rsidRPr="0096546F" w:rsidRDefault="000C57EE" w:rsidP="001624F2">
            <w:pPr>
              <w:spacing w:before="120" w:after="120" w:line="240" w:lineRule="auto"/>
              <w:rPr>
                <w:rFonts w:asciiTheme="minorHAnsi" w:hAnsiTheme="minorHAnsi" w:cstheme="minorHAnsi"/>
                <w:b/>
                <w:sz w:val="24"/>
              </w:rPr>
            </w:pPr>
          </w:p>
        </w:tc>
        <w:tc>
          <w:tcPr>
            <w:tcW w:w="567" w:type="pct"/>
            <w:tcBorders>
              <w:top w:val="single" w:sz="4" w:space="0" w:color="auto"/>
              <w:left w:val="single" w:sz="4" w:space="0" w:color="auto"/>
              <w:bottom w:val="single" w:sz="4" w:space="0" w:color="auto"/>
              <w:right w:val="single" w:sz="4" w:space="0" w:color="auto"/>
            </w:tcBorders>
            <w:shd w:val="clear" w:color="auto" w:fill="auto"/>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DA</w:t>
            </w:r>
          </w:p>
        </w:tc>
        <w:tc>
          <w:tcPr>
            <w:tcW w:w="562" w:type="pct"/>
            <w:gridSpan w:val="4"/>
            <w:tcBorders>
              <w:top w:val="single" w:sz="4" w:space="0" w:color="auto"/>
              <w:left w:val="single" w:sz="4" w:space="0" w:color="auto"/>
              <w:bottom w:val="single" w:sz="4" w:space="0" w:color="auto"/>
              <w:right w:val="single" w:sz="4" w:space="0" w:color="auto"/>
            </w:tcBorders>
            <w:hideMark/>
          </w:tcPr>
          <w:p w:rsidR="000C57EE" w:rsidRPr="0096546F" w:rsidRDefault="000C57EE" w:rsidP="001624F2">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 xml:space="preserve">NU </w:t>
            </w:r>
          </w:p>
        </w:tc>
      </w:tr>
      <w:tr w:rsidR="000C57EE" w:rsidRPr="0096546F" w:rsidTr="001624F2">
        <w:trPr>
          <w:gridAfter w:val="1"/>
          <w:wAfter w:w="459" w:type="pct"/>
          <w:trHeight w:val="624"/>
        </w:trPr>
        <w:tc>
          <w:tcPr>
            <w:tcW w:w="3412" w:type="pct"/>
            <w:gridSpan w:val="3"/>
            <w:tcBorders>
              <w:top w:val="single" w:sz="4" w:space="0" w:color="auto"/>
              <w:left w:val="single" w:sz="4" w:space="0" w:color="auto"/>
              <w:bottom w:val="single" w:sz="4" w:space="0" w:color="auto"/>
              <w:right w:val="single" w:sz="4" w:space="0" w:color="auto"/>
            </w:tcBorders>
            <w:shd w:val="clear" w:color="auto" w:fill="auto"/>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b/>
                <w:sz w:val="24"/>
              </w:rPr>
            </w:pPr>
            <w:r w:rsidRPr="0096546F">
              <w:rPr>
                <w:rFonts w:asciiTheme="minorHAnsi" w:hAnsiTheme="minorHAnsi" w:cstheme="minorHAnsi"/>
                <w:b/>
                <w:i/>
                <w:sz w:val="24"/>
              </w:rPr>
              <w:t xml:space="preserve">Verificare la </w:t>
            </w:r>
            <w:r w:rsidRPr="0096546F">
              <w:rPr>
                <w:rFonts w:asciiTheme="minorHAnsi" w:eastAsia="Times New Roman" w:hAnsiTheme="minorHAnsi" w:cstheme="minorHAnsi"/>
                <w:b/>
                <w:bCs/>
                <w:i/>
                <w:iCs/>
                <w:sz w:val="24"/>
                <w:szCs w:val="24"/>
                <w:lang w:eastAsia="fr-FR"/>
              </w:rPr>
              <w:t>SIBA</w:t>
            </w:r>
            <w:r w:rsidRPr="0096546F">
              <w:rPr>
                <w:rFonts w:asciiTheme="minorHAnsi" w:hAnsiTheme="minorHAnsi" w:cstheme="minorHAnsi"/>
                <w:b/>
                <w:i/>
                <w:sz w:val="24"/>
              </w:rPr>
              <w:t>-CRFIR</w:t>
            </w:r>
          </w:p>
        </w:tc>
        <w:tc>
          <w:tcPr>
            <w:tcW w:w="56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c>
          <w:tcPr>
            <w:tcW w:w="562" w:type="pct"/>
            <w:gridSpan w:val="4"/>
            <w:tcBorders>
              <w:top w:val="single" w:sz="4" w:space="0" w:color="auto"/>
              <w:left w:val="single" w:sz="4" w:space="0" w:color="auto"/>
              <w:bottom w:val="single" w:sz="4" w:space="0" w:color="auto"/>
              <w:right w:val="single" w:sz="4" w:space="0" w:color="auto"/>
            </w:tcBorders>
            <w:vAlign w:val="center"/>
            <w:hideMark/>
          </w:tcPr>
          <w:p w:rsidR="000C57EE" w:rsidRPr="0096546F" w:rsidRDefault="000C57EE" w:rsidP="001624F2">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sym w:font="Wingdings" w:char="F06F"/>
            </w:r>
          </w:p>
        </w:tc>
      </w:tr>
      <w:tr w:rsidR="000C57EE" w:rsidRPr="0096546F" w:rsidTr="001624F2">
        <w:trPr>
          <w:trHeight w:val="429"/>
        </w:trPr>
        <w:tc>
          <w:tcPr>
            <w:tcW w:w="2406" w:type="pct"/>
            <w:tcBorders>
              <w:top w:val="single" w:sz="4" w:space="0" w:color="auto"/>
              <w:left w:val="single" w:sz="4" w:space="0" w:color="auto"/>
              <w:bottom w:val="single" w:sz="4" w:space="0" w:color="auto"/>
              <w:right w:val="single" w:sz="4" w:space="0" w:color="auto"/>
            </w:tcBorders>
            <w:shd w:val="clear" w:color="auto" w:fill="auto"/>
            <w:vAlign w:val="center"/>
          </w:tcPr>
          <w:p w:rsidR="000C57EE" w:rsidRPr="0096546F" w:rsidRDefault="000C57EE" w:rsidP="001624F2">
            <w:pPr>
              <w:pStyle w:val="BodyText3"/>
              <w:rPr>
                <w:rFonts w:asciiTheme="minorHAnsi" w:hAnsiTheme="minorHAnsi" w:cstheme="minorHAnsi"/>
                <w:iCs/>
                <w:sz w:val="24"/>
                <w:szCs w:val="24"/>
              </w:rPr>
            </w:pPr>
            <w:r w:rsidRPr="0096546F">
              <w:rPr>
                <w:rFonts w:asciiTheme="minorHAnsi" w:hAnsiTheme="minorHAnsi" w:cstheme="minorHAnsi"/>
                <w:iCs/>
                <w:sz w:val="24"/>
                <w:szCs w:val="24"/>
              </w:rPr>
              <w:t>SE MENTINE STATUTUL DE PROIECT SELECTAT?</w:t>
            </w:r>
          </w:p>
        </w:tc>
        <w:tc>
          <w:tcPr>
            <w:tcW w:w="768" w:type="pct"/>
            <w:tcBorders>
              <w:top w:val="single" w:sz="4" w:space="0" w:color="auto"/>
              <w:left w:val="single" w:sz="4" w:space="0" w:color="auto"/>
              <w:bottom w:val="single" w:sz="4" w:space="0" w:color="auto"/>
              <w:right w:val="single" w:sz="4" w:space="0" w:color="auto"/>
            </w:tcBorders>
          </w:tcPr>
          <w:p w:rsidR="000C57EE" w:rsidRPr="0096546F" w:rsidRDefault="000C57EE" w:rsidP="001624F2">
            <w:pPr>
              <w:pStyle w:val="BodyText3"/>
              <w:rPr>
                <w:rFonts w:asciiTheme="minorHAnsi" w:hAnsiTheme="minorHAnsi" w:cstheme="minorHAnsi"/>
                <w:b/>
                <w:iCs/>
                <w:sz w:val="24"/>
                <w:szCs w:val="24"/>
                <w:highlight w:val="yellow"/>
              </w:rPr>
            </w:pPr>
            <w:r w:rsidRPr="0096546F">
              <w:rPr>
                <w:rFonts w:asciiTheme="minorHAnsi" w:hAnsiTheme="minorHAnsi" w:cstheme="minorHAnsi"/>
                <w:b/>
                <w:iCs/>
                <w:sz w:val="24"/>
                <w:szCs w:val="24"/>
              </w:rPr>
              <w:t>DA</w:t>
            </w:r>
          </w:p>
        </w:tc>
        <w:tc>
          <w:tcPr>
            <w:tcW w:w="883" w:type="pct"/>
            <w:gridSpan w:val="4"/>
            <w:tcBorders>
              <w:top w:val="single" w:sz="4" w:space="0" w:color="auto"/>
              <w:left w:val="single" w:sz="4" w:space="0" w:color="auto"/>
              <w:bottom w:val="single" w:sz="4" w:space="0" w:color="auto"/>
              <w:right w:val="single" w:sz="4" w:space="0" w:color="auto"/>
            </w:tcBorders>
          </w:tcPr>
          <w:p w:rsidR="000C57EE" w:rsidRPr="0096546F" w:rsidRDefault="000C57EE" w:rsidP="001624F2">
            <w:pPr>
              <w:pStyle w:val="BodyText3"/>
              <w:rPr>
                <w:rFonts w:asciiTheme="minorHAnsi" w:hAnsiTheme="minorHAnsi" w:cstheme="minorHAnsi"/>
                <w:b/>
                <w:iCs/>
                <w:sz w:val="24"/>
                <w:szCs w:val="24"/>
              </w:rPr>
            </w:pPr>
            <w:r w:rsidRPr="0096546F">
              <w:rPr>
                <w:rFonts w:asciiTheme="minorHAnsi" w:hAnsiTheme="minorHAnsi" w:cstheme="minorHAnsi"/>
                <w:b/>
                <w:iCs/>
                <w:sz w:val="24"/>
                <w:szCs w:val="24"/>
              </w:rPr>
              <w:t>DA cu observații*</w:t>
            </w:r>
          </w:p>
        </w:tc>
        <w:tc>
          <w:tcPr>
            <w:tcW w:w="9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0C57EE" w:rsidRPr="0096546F" w:rsidRDefault="000C57EE" w:rsidP="001624F2">
            <w:pPr>
              <w:pStyle w:val="BodyText3"/>
              <w:rPr>
                <w:rFonts w:asciiTheme="minorHAnsi" w:hAnsiTheme="minorHAnsi" w:cstheme="minorHAnsi"/>
                <w:b/>
                <w:iCs/>
                <w:sz w:val="24"/>
                <w:szCs w:val="24"/>
              </w:rPr>
            </w:pPr>
            <w:r w:rsidRPr="0096546F">
              <w:rPr>
                <w:rFonts w:asciiTheme="minorHAnsi" w:hAnsiTheme="minorHAnsi" w:cstheme="minorHAnsi"/>
                <w:b/>
                <w:iCs/>
                <w:sz w:val="24"/>
                <w:szCs w:val="24"/>
              </w:rPr>
              <w:t>NU**</w:t>
            </w:r>
          </w:p>
        </w:tc>
      </w:tr>
      <w:tr w:rsidR="000C57EE" w:rsidRPr="0096546F" w:rsidTr="001624F2">
        <w:trPr>
          <w:trHeight w:val="253"/>
        </w:trPr>
        <w:tc>
          <w:tcPr>
            <w:tcW w:w="2406" w:type="pct"/>
            <w:tcBorders>
              <w:top w:val="single" w:sz="4" w:space="0" w:color="auto"/>
              <w:left w:val="single" w:sz="4" w:space="0" w:color="auto"/>
              <w:bottom w:val="single" w:sz="4" w:space="0" w:color="auto"/>
              <w:right w:val="single" w:sz="4" w:space="0" w:color="auto"/>
            </w:tcBorders>
            <w:shd w:val="clear" w:color="auto" w:fill="auto"/>
            <w:vAlign w:val="center"/>
          </w:tcPr>
          <w:p w:rsidR="000C57EE" w:rsidRPr="0096546F" w:rsidRDefault="000C57EE" w:rsidP="001624F2">
            <w:pPr>
              <w:pStyle w:val="BodyText3"/>
              <w:rPr>
                <w:rFonts w:asciiTheme="minorHAnsi" w:hAnsiTheme="minorHAnsi" w:cstheme="minorHAnsi"/>
                <w:iCs/>
                <w:sz w:val="24"/>
                <w:szCs w:val="24"/>
              </w:rPr>
            </w:pPr>
          </w:p>
        </w:tc>
        <w:tc>
          <w:tcPr>
            <w:tcW w:w="768" w:type="pct"/>
            <w:tcBorders>
              <w:top w:val="single" w:sz="4" w:space="0" w:color="auto"/>
              <w:left w:val="single" w:sz="4" w:space="0" w:color="auto"/>
              <w:bottom w:val="single" w:sz="4" w:space="0" w:color="auto"/>
              <w:right w:val="single" w:sz="4" w:space="0" w:color="auto"/>
            </w:tcBorders>
          </w:tcPr>
          <w:p w:rsidR="000C57EE" w:rsidRPr="0096546F" w:rsidRDefault="000C57EE" w:rsidP="00384A34">
            <w:pPr>
              <w:pStyle w:val="BodyText3"/>
              <w:numPr>
                <w:ilvl w:val="0"/>
                <w:numId w:val="9"/>
              </w:numPr>
              <w:ind w:left="74" w:firstLine="0"/>
              <w:rPr>
                <w:rFonts w:asciiTheme="minorHAnsi" w:hAnsiTheme="minorHAnsi" w:cstheme="minorHAnsi"/>
                <w:b/>
                <w:iCs/>
                <w:sz w:val="24"/>
                <w:szCs w:val="24"/>
              </w:rPr>
            </w:pPr>
          </w:p>
        </w:tc>
        <w:tc>
          <w:tcPr>
            <w:tcW w:w="883" w:type="pct"/>
            <w:gridSpan w:val="4"/>
            <w:tcBorders>
              <w:top w:val="single" w:sz="4" w:space="0" w:color="auto"/>
              <w:left w:val="single" w:sz="4" w:space="0" w:color="auto"/>
              <w:bottom w:val="single" w:sz="4" w:space="0" w:color="auto"/>
              <w:right w:val="single" w:sz="4" w:space="0" w:color="auto"/>
            </w:tcBorders>
          </w:tcPr>
          <w:p w:rsidR="000C57EE" w:rsidRPr="0096546F" w:rsidRDefault="000C57EE" w:rsidP="00384A34">
            <w:pPr>
              <w:pStyle w:val="BodyText3"/>
              <w:numPr>
                <w:ilvl w:val="0"/>
                <w:numId w:val="9"/>
              </w:numPr>
              <w:ind w:left="91" w:firstLine="0"/>
              <w:rPr>
                <w:rFonts w:asciiTheme="minorHAnsi" w:hAnsiTheme="minorHAnsi" w:cstheme="minorHAnsi"/>
                <w:b/>
                <w:iCs/>
                <w:sz w:val="24"/>
                <w:szCs w:val="24"/>
              </w:rPr>
            </w:pPr>
          </w:p>
        </w:tc>
        <w:tc>
          <w:tcPr>
            <w:tcW w:w="943" w:type="pct"/>
            <w:gridSpan w:val="3"/>
            <w:tcBorders>
              <w:top w:val="single" w:sz="4" w:space="0" w:color="auto"/>
              <w:left w:val="single" w:sz="4" w:space="0" w:color="auto"/>
              <w:bottom w:val="single" w:sz="4" w:space="0" w:color="auto"/>
              <w:right w:val="single" w:sz="4" w:space="0" w:color="auto"/>
            </w:tcBorders>
          </w:tcPr>
          <w:p w:rsidR="000C57EE" w:rsidRPr="0096546F" w:rsidRDefault="000C57EE" w:rsidP="00384A34">
            <w:pPr>
              <w:pStyle w:val="BodyText3"/>
              <w:numPr>
                <w:ilvl w:val="0"/>
                <w:numId w:val="9"/>
              </w:numPr>
              <w:ind w:left="91" w:firstLine="0"/>
              <w:rPr>
                <w:rFonts w:asciiTheme="minorHAnsi" w:hAnsiTheme="minorHAnsi" w:cstheme="minorHAnsi"/>
                <w:b/>
                <w:iCs/>
                <w:sz w:val="24"/>
                <w:szCs w:val="24"/>
              </w:rPr>
            </w:pPr>
          </w:p>
        </w:tc>
      </w:tr>
    </w:tbl>
    <w:p w:rsidR="000C57EE" w:rsidRPr="0096546F" w:rsidRDefault="000C57EE" w:rsidP="000C57EE">
      <w:pPr>
        <w:spacing w:after="0"/>
        <w:jc w:val="both"/>
        <w:rPr>
          <w:rFonts w:asciiTheme="minorHAnsi" w:hAnsiTheme="minorHAnsi" w:cstheme="minorHAnsi"/>
          <w:sz w:val="24"/>
          <w:szCs w:val="24"/>
        </w:rPr>
      </w:pPr>
      <w:r w:rsidRPr="0096546F">
        <w:rPr>
          <w:rFonts w:asciiTheme="minorHAnsi" w:hAnsiTheme="minorHAnsi" w:cstheme="minorHAnsi"/>
          <w:sz w:val="24"/>
          <w:szCs w:val="24"/>
        </w:rPr>
        <w:t>* se vor completa documentele care au stat la baza deciziei de menținere a statutului de proiect selectat (</w:t>
      </w:r>
      <w:r w:rsidRPr="0096546F">
        <w:rPr>
          <w:rFonts w:asciiTheme="minorHAnsi" w:hAnsiTheme="minorHAnsi" w:cstheme="minorHAnsi"/>
          <w:iCs/>
          <w:sz w:val="24"/>
          <w:szCs w:val="24"/>
        </w:rPr>
        <w:t>Erată la Raportul de selecție, adresa DGDR – AM PNDR</w:t>
      </w:r>
      <w:r w:rsidR="00B045FB">
        <w:rPr>
          <w:rFonts w:asciiTheme="minorHAnsi" w:hAnsiTheme="minorHAnsi" w:cstheme="minorHAnsi"/>
          <w:iCs/>
          <w:sz w:val="24"/>
          <w:szCs w:val="24"/>
        </w:rPr>
        <w:t>, decizia Direcției Generale Control Antifraudă și Inspecții din cadrul MADR</w:t>
      </w:r>
      <w:r w:rsidRPr="0096546F">
        <w:rPr>
          <w:rFonts w:asciiTheme="minorHAnsi" w:hAnsiTheme="minorHAnsi" w:cstheme="minorHAnsi"/>
          <w:sz w:val="24"/>
          <w:szCs w:val="24"/>
        </w:rPr>
        <w:t>), în cazul proiectelor pentru care au fost transmise Note de atenționare privind criteriile de selecție</w:t>
      </w:r>
    </w:p>
    <w:p w:rsidR="000C57EE" w:rsidRPr="0096546F" w:rsidRDefault="000C57EE" w:rsidP="000C57EE">
      <w:pPr>
        <w:spacing w:after="0"/>
        <w:jc w:val="both"/>
        <w:rPr>
          <w:rFonts w:asciiTheme="minorHAnsi" w:hAnsiTheme="minorHAnsi" w:cstheme="minorHAnsi"/>
          <w:sz w:val="24"/>
          <w:szCs w:val="24"/>
        </w:rPr>
      </w:pPr>
      <w:r w:rsidRPr="0096546F">
        <w:rPr>
          <w:rFonts w:asciiTheme="minorHAnsi" w:hAnsiTheme="minorHAnsi" w:cstheme="minorHAnsi"/>
          <w:sz w:val="24"/>
          <w:szCs w:val="24"/>
        </w:rPr>
        <w:t>** se vor preciza documentele care modifică statutul de proiect selectat</w:t>
      </w:r>
    </w:p>
    <w:p w:rsidR="000C57EE" w:rsidRPr="0096546F" w:rsidRDefault="000C57EE" w:rsidP="000C57EE">
      <w:pPr>
        <w:spacing w:before="120" w:after="120" w:line="240" w:lineRule="auto"/>
        <w:contextualSpacing/>
        <w:jc w:val="both"/>
        <w:rPr>
          <w:rFonts w:asciiTheme="minorHAnsi" w:hAnsiTheme="minorHAnsi" w:cstheme="minorHAnsi"/>
          <w:b/>
          <w:kern w:val="32"/>
          <w:sz w:val="24"/>
        </w:rPr>
      </w:pPr>
    </w:p>
    <w:p w:rsidR="000C57EE" w:rsidRPr="0096546F" w:rsidRDefault="000C57EE" w:rsidP="000C57EE">
      <w:pPr>
        <w:spacing w:before="120" w:after="120" w:line="240" w:lineRule="auto"/>
        <w:contextualSpacing/>
        <w:jc w:val="both"/>
        <w:rPr>
          <w:rFonts w:asciiTheme="minorHAnsi" w:hAnsiTheme="minorHAnsi" w:cstheme="minorHAnsi"/>
          <w:b/>
          <w:kern w:val="32"/>
          <w:sz w:val="24"/>
        </w:rPr>
      </w:pPr>
      <w:r w:rsidRPr="0096546F">
        <w:rPr>
          <w:rFonts w:asciiTheme="minorHAnsi" w:hAnsiTheme="minorHAnsi" w:cstheme="minorHAnsi"/>
          <w:b/>
          <w:kern w:val="32"/>
          <w:sz w:val="24"/>
        </w:rPr>
        <w:t>DECIZIA REFERITOARE LA PROIECT</w:t>
      </w:r>
    </w:p>
    <w:p w:rsidR="000C57EE" w:rsidRPr="0096546F" w:rsidRDefault="000C57EE" w:rsidP="000C57EE">
      <w:pPr>
        <w:spacing w:before="120" w:after="120" w:line="240" w:lineRule="auto"/>
        <w:contextualSpacing/>
        <w:jc w:val="both"/>
        <w:rPr>
          <w:rFonts w:asciiTheme="minorHAnsi" w:hAnsiTheme="minorHAnsi" w:cstheme="minorHAnsi"/>
          <w:b/>
          <w:kern w:val="32"/>
          <w:sz w:val="24"/>
        </w:rPr>
      </w:pPr>
      <w:r w:rsidRPr="0096546F">
        <w:rPr>
          <w:rFonts w:asciiTheme="minorHAnsi" w:hAnsiTheme="minorHAnsi" w:cstheme="minorHAnsi"/>
          <w:b/>
          <w:kern w:val="32"/>
          <w:sz w:val="24"/>
        </w:rPr>
        <w:t>PROIECTUL ESTE:</w:t>
      </w:r>
    </w:p>
    <w:p w:rsidR="000C57EE" w:rsidRPr="0096546F" w:rsidRDefault="000C57EE" w:rsidP="00384A34">
      <w:pPr>
        <w:numPr>
          <w:ilvl w:val="0"/>
          <w:numId w:val="2"/>
        </w:numPr>
        <w:spacing w:before="120" w:after="120" w:line="240" w:lineRule="auto"/>
        <w:contextualSpacing/>
        <w:jc w:val="both"/>
        <w:rPr>
          <w:rFonts w:asciiTheme="minorHAnsi" w:hAnsiTheme="minorHAnsi" w:cstheme="minorHAnsi"/>
          <w:b/>
          <w:kern w:val="32"/>
          <w:sz w:val="24"/>
        </w:rPr>
      </w:pPr>
      <w:r w:rsidRPr="0096546F">
        <w:rPr>
          <w:rFonts w:asciiTheme="minorHAnsi" w:hAnsiTheme="minorHAnsi" w:cstheme="minorHAnsi"/>
          <w:b/>
          <w:kern w:val="32"/>
          <w:sz w:val="24"/>
        </w:rPr>
        <w:t>ELIGIBIL ȘI SELECTAT</w:t>
      </w:r>
    </w:p>
    <w:p w:rsidR="000C57EE" w:rsidRPr="0096546F" w:rsidRDefault="000C57EE" w:rsidP="00384A34">
      <w:pPr>
        <w:numPr>
          <w:ilvl w:val="0"/>
          <w:numId w:val="2"/>
        </w:numPr>
        <w:spacing w:before="120" w:after="120" w:line="240" w:lineRule="auto"/>
        <w:contextualSpacing/>
        <w:jc w:val="both"/>
        <w:rPr>
          <w:rFonts w:asciiTheme="minorHAnsi" w:hAnsiTheme="minorHAnsi" w:cstheme="minorHAnsi"/>
          <w:b/>
          <w:kern w:val="32"/>
          <w:sz w:val="24"/>
        </w:rPr>
      </w:pPr>
      <w:r w:rsidRPr="0096546F">
        <w:rPr>
          <w:rFonts w:asciiTheme="minorHAnsi" w:hAnsiTheme="minorHAnsi" w:cstheme="minorHAnsi"/>
          <w:b/>
          <w:kern w:val="32"/>
          <w:sz w:val="24"/>
        </w:rPr>
        <w:t>ELIGIBIL ȘI NESELECTAT</w:t>
      </w:r>
    </w:p>
    <w:p w:rsidR="000C57EE" w:rsidRPr="0096546F" w:rsidRDefault="000C57EE" w:rsidP="00384A34">
      <w:pPr>
        <w:numPr>
          <w:ilvl w:val="0"/>
          <w:numId w:val="2"/>
        </w:numPr>
        <w:spacing w:before="120" w:after="120" w:line="240" w:lineRule="auto"/>
        <w:contextualSpacing/>
        <w:jc w:val="both"/>
        <w:rPr>
          <w:rFonts w:asciiTheme="minorHAnsi" w:hAnsiTheme="minorHAnsi" w:cstheme="minorHAnsi"/>
          <w:b/>
          <w:kern w:val="32"/>
          <w:sz w:val="24"/>
        </w:rPr>
      </w:pPr>
      <w:r w:rsidRPr="0096546F">
        <w:rPr>
          <w:rFonts w:asciiTheme="minorHAnsi" w:hAnsiTheme="minorHAnsi" w:cstheme="minorHAnsi"/>
          <w:b/>
          <w:kern w:val="32"/>
          <w:sz w:val="24"/>
        </w:rPr>
        <w:t>NEELIGIBIL</w:t>
      </w:r>
    </w:p>
    <w:p w:rsidR="000C57EE" w:rsidRPr="0096546F" w:rsidRDefault="000C57EE" w:rsidP="000C57EE">
      <w:pPr>
        <w:spacing w:before="120" w:after="120" w:line="240" w:lineRule="auto"/>
        <w:contextualSpacing/>
        <w:jc w:val="both"/>
        <w:rPr>
          <w:rFonts w:asciiTheme="minorHAnsi" w:hAnsiTheme="minorHAnsi" w:cstheme="minorHAnsi"/>
          <w:b/>
          <w:kern w:val="32"/>
          <w:sz w:val="24"/>
        </w:rPr>
      </w:pPr>
    </w:p>
    <w:p w:rsidR="000C57EE" w:rsidRPr="0096546F" w:rsidRDefault="000C57EE" w:rsidP="000C57EE">
      <w:pPr>
        <w:overflowPunct w:val="0"/>
        <w:autoSpaceDE w:val="0"/>
        <w:autoSpaceDN w:val="0"/>
        <w:adjustRightInd w:val="0"/>
        <w:spacing w:after="0" w:line="240" w:lineRule="auto"/>
        <w:jc w:val="both"/>
        <w:textAlignment w:val="baseline"/>
        <w:rPr>
          <w:rFonts w:asciiTheme="minorHAnsi" w:hAnsiTheme="minorHAnsi" w:cstheme="minorHAnsi"/>
          <w:i/>
          <w:sz w:val="24"/>
        </w:rPr>
      </w:pPr>
      <w:r w:rsidRPr="0096546F">
        <w:rPr>
          <w:rFonts w:asciiTheme="minorHAnsi" w:hAnsiTheme="minorHAnsi" w:cstheme="minorHAnsi"/>
          <w:i/>
          <w:sz w:val="24"/>
        </w:rPr>
        <w:t>În cazul proiectelor neeligibile se va completa rubrica Observaţii cu toate motivele de neeligibilitate ale  proiectului.</w:t>
      </w:r>
    </w:p>
    <w:p w:rsidR="000C57EE" w:rsidRPr="0096546F" w:rsidRDefault="000C57EE" w:rsidP="000C57EE">
      <w:pPr>
        <w:overflowPunct w:val="0"/>
        <w:autoSpaceDE w:val="0"/>
        <w:autoSpaceDN w:val="0"/>
        <w:adjustRightInd w:val="0"/>
        <w:spacing w:after="0" w:line="240" w:lineRule="auto"/>
        <w:jc w:val="both"/>
        <w:textAlignment w:val="baseline"/>
        <w:rPr>
          <w:rFonts w:asciiTheme="minorHAnsi" w:hAnsiTheme="minorHAnsi" w:cstheme="minorHAnsi"/>
          <w:i/>
          <w:sz w:val="24"/>
        </w:rPr>
      </w:pPr>
      <w:r w:rsidRPr="0096546F">
        <w:rPr>
          <w:rFonts w:asciiTheme="minorHAnsi" w:hAnsiTheme="minorHAnsi" w:cstheme="minorHAnsi"/>
          <w:i/>
          <w:sz w:val="24"/>
        </w:rPr>
        <w:t>Expertul care întocmește Fișa de verificare îşi concretizează verificarea prin înscrierea unei bife („√”) în căsuțele/câmpurile respective. Persoana care verifică munca expertului certifică acest lucru prin înscrierea unei linii oblice („\”) de la stânga sus spre dreapta jos, suprapusă peste bifa expertului.</w:t>
      </w:r>
    </w:p>
    <w:p w:rsidR="000C57EE" w:rsidRPr="0096546F" w:rsidRDefault="000C57EE" w:rsidP="000C57EE">
      <w:pPr>
        <w:overflowPunct w:val="0"/>
        <w:autoSpaceDE w:val="0"/>
        <w:autoSpaceDN w:val="0"/>
        <w:adjustRightInd w:val="0"/>
        <w:spacing w:after="0" w:line="240" w:lineRule="auto"/>
        <w:jc w:val="both"/>
        <w:textAlignment w:val="baseline"/>
        <w:rPr>
          <w:rFonts w:asciiTheme="minorHAnsi" w:hAnsiTheme="minorHAnsi" w:cstheme="minorHAnsi"/>
          <w:i/>
          <w:sz w:val="24"/>
        </w:rPr>
      </w:pPr>
    </w:p>
    <w:p w:rsidR="000C57EE" w:rsidRPr="0096546F" w:rsidRDefault="000C57EE" w:rsidP="000C57EE">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cstheme="minorHAnsi"/>
          <w:sz w:val="24"/>
          <w:u w:val="single"/>
        </w:rPr>
      </w:pPr>
      <w:r w:rsidRPr="0096546F">
        <w:rPr>
          <w:rFonts w:asciiTheme="minorHAnsi" w:hAnsiTheme="minorHAnsi" w:cstheme="minorHAnsi"/>
          <w:sz w:val="24"/>
          <w:u w:val="single"/>
        </w:rPr>
        <w:lastRenderedPageBreak/>
        <w:t>Observatii:</w:t>
      </w:r>
    </w:p>
    <w:p w:rsidR="000C57EE" w:rsidRPr="0096546F" w:rsidRDefault="000C57EE" w:rsidP="000C57EE">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Se detaliază:</w:t>
      </w:r>
    </w:p>
    <w:p w:rsidR="000C57EE" w:rsidRPr="0096546F" w:rsidRDefault="000C57EE" w:rsidP="000C57EE">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xml:space="preserve">- pentru fiecare criteriu de eligibilitate care nu a fost îndeplinit, motivul neeligibilităţii, dacă este cazul, </w:t>
      </w:r>
    </w:p>
    <w:p w:rsidR="000C57EE" w:rsidRPr="0096546F" w:rsidRDefault="000C57EE" w:rsidP="000C57EE">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motivul reducerii valorii eligibile, a valorii publice sau a intensităţii sprijinului, dacă este cazul,</w:t>
      </w:r>
    </w:p>
    <w:p w:rsidR="000C57EE" w:rsidRPr="0096546F" w:rsidRDefault="000C57EE" w:rsidP="000C57EE">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motivul neeligibilităţii din punct de vedere al verificării pe teren, dacă este cazul.</w:t>
      </w:r>
    </w:p>
    <w:p w:rsidR="000C57EE" w:rsidRPr="0096546F" w:rsidRDefault="000C57EE" w:rsidP="000C57EE">
      <w:pPr>
        <w:pBdr>
          <w:top w:val="single" w:sz="4" w:space="1" w:color="auto"/>
          <w:left w:val="single" w:sz="4" w:space="1" w:color="auto"/>
          <w:bottom w:val="single" w:sz="4" w:space="1" w:color="auto"/>
          <w:right w:val="single" w:sz="4" w:space="4" w:color="auto"/>
        </w:pBdr>
        <w:spacing w:after="0" w:line="240" w:lineRule="auto"/>
        <w:rPr>
          <w:rFonts w:asciiTheme="minorHAnsi" w:hAnsiTheme="minorHAnsi" w:cstheme="minorHAnsi"/>
          <w:sz w:val="24"/>
        </w:rPr>
      </w:pPr>
      <w:r w:rsidRPr="0096546F">
        <w:rPr>
          <w:rFonts w:asciiTheme="minorHAnsi" w:hAnsiTheme="minorHAnsi" w:cstheme="minorHAnsi"/>
          <w:sz w:val="24"/>
        </w:rPr>
        <w:t>..........................................................................................................................................................</w:t>
      </w:r>
    </w:p>
    <w:p w:rsidR="000C57EE" w:rsidRPr="0096546F" w:rsidRDefault="000C57EE" w:rsidP="000C57EE">
      <w:pPr>
        <w:spacing w:after="0" w:line="240" w:lineRule="auto"/>
        <w:rPr>
          <w:rFonts w:asciiTheme="minorHAnsi" w:eastAsia="Times New Roman" w:hAnsiTheme="minorHAnsi" w:cstheme="minorHAnsi"/>
          <w:bCs/>
          <w:iCs/>
          <w:sz w:val="24"/>
          <w:szCs w:val="24"/>
          <w:lang w:eastAsia="fr-FR"/>
        </w:rPr>
      </w:pPr>
    </w:p>
    <w:p w:rsidR="000C57EE" w:rsidRPr="0096546F" w:rsidRDefault="000C57EE" w:rsidP="000C57EE">
      <w:pPr>
        <w:spacing w:after="0" w:line="240" w:lineRule="auto"/>
        <w:rPr>
          <w:rFonts w:asciiTheme="minorHAnsi" w:hAnsiTheme="minorHAnsi" w:cstheme="minorHAnsi"/>
          <w:vanish/>
          <w:sz w:val="24"/>
        </w:rPr>
        <w:sectPr w:rsidR="000C57EE" w:rsidRPr="0096546F" w:rsidSect="009759D0">
          <w:pgSz w:w="11909" w:h="16834" w:code="9"/>
          <w:pgMar w:top="1138" w:right="1411" w:bottom="1138" w:left="1138" w:header="576" w:footer="432" w:gutter="0"/>
          <w:cols w:space="720"/>
        </w:sectPr>
      </w:pPr>
    </w:p>
    <w:p w:rsidR="000C57EE" w:rsidRPr="0096546F" w:rsidRDefault="000C57EE" w:rsidP="000C57EE">
      <w:pPr>
        <w:spacing w:after="0" w:line="240" w:lineRule="auto"/>
        <w:rPr>
          <w:rFonts w:asciiTheme="minorHAnsi" w:hAnsiTheme="minorHAnsi" w:cstheme="minorHAnsi"/>
          <w:vanish/>
          <w:sz w:val="24"/>
        </w:rPr>
      </w:pP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xml:space="preserve">Aprobat: Director </w:t>
      </w:r>
      <w:r w:rsidR="001624F2" w:rsidRPr="0096546F">
        <w:rPr>
          <w:rFonts w:asciiTheme="minorHAnsi" w:hAnsiTheme="minorHAnsi" w:cstheme="minorHAnsi"/>
          <w:sz w:val="24"/>
        </w:rPr>
        <w:t>GAL</w:t>
      </w:r>
      <w:r w:rsidR="007147DA">
        <w:rPr>
          <w:rFonts w:asciiTheme="minorHAnsi" w:hAnsiTheme="minorHAnsi" w:cstheme="minorHAnsi"/>
          <w:sz w:val="24"/>
        </w:rPr>
        <w:t xml:space="preserve"> </w:t>
      </w:r>
      <w:r w:rsidR="00D850A8" w:rsidRPr="0096546F">
        <w:rPr>
          <w:rFonts w:asciiTheme="minorHAnsi" w:hAnsiTheme="minorHAnsi" w:cstheme="minorHAnsi"/>
          <w:kern w:val="32"/>
          <w:sz w:val="24"/>
        </w:rPr>
        <w:t>SAMUS POROLISSUM</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Nume/Prenume …………………….......</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 xml:space="preserve">Semnătura...................  </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Data………......................................</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p>
    <w:p w:rsidR="0011025D" w:rsidRDefault="000C57EE" w:rsidP="007147DA">
      <w:pPr>
        <w:overflowPunct w:val="0"/>
        <w:autoSpaceDE w:val="0"/>
        <w:autoSpaceDN w:val="0"/>
        <w:adjustRightInd w:val="0"/>
        <w:spacing w:after="0" w:line="240" w:lineRule="auto"/>
        <w:textAlignment w:val="baseline"/>
        <w:rPr>
          <w:rFonts w:asciiTheme="minorHAnsi" w:hAnsiTheme="minorHAnsi" w:cstheme="minorHAnsi"/>
          <w:kern w:val="32"/>
          <w:sz w:val="24"/>
        </w:rPr>
      </w:pPr>
      <w:r w:rsidRPr="0096546F">
        <w:rPr>
          <w:rFonts w:asciiTheme="minorHAnsi" w:hAnsiTheme="minorHAnsi" w:cstheme="minorHAnsi"/>
          <w:sz w:val="24"/>
        </w:rPr>
        <w:t xml:space="preserve">Verificat: </w:t>
      </w:r>
      <w:r w:rsidR="007147DA" w:rsidRPr="0096546F">
        <w:rPr>
          <w:rFonts w:asciiTheme="minorHAnsi" w:hAnsiTheme="minorHAnsi" w:cstheme="minorHAnsi"/>
          <w:sz w:val="24"/>
        </w:rPr>
        <w:t xml:space="preserve">Expert </w:t>
      </w:r>
      <w:r w:rsidR="007147DA">
        <w:rPr>
          <w:rFonts w:asciiTheme="minorHAnsi" w:hAnsiTheme="minorHAnsi" w:cstheme="minorHAnsi"/>
          <w:sz w:val="24"/>
        </w:rPr>
        <w:t xml:space="preserve">evaluator </w:t>
      </w:r>
      <w:r w:rsidR="007147DA" w:rsidRPr="0096546F">
        <w:rPr>
          <w:rFonts w:asciiTheme="minorHAnsi" w:hAnsiTheme="minorHAnsi" w:cstheme="minorHAnsi"/>
          <w:sz w:val="24"/>
        </w:rPr>
        <w:t>1 GAL</w:t>
      </w:r>
      <w:r w:rsidR="007147DA">
        <w:rPr>
          <w:rFonts w:asciiTheme="minorHAnsi" w:hAnsiTheme="minorHAnsi" w:cstheme="minorHAnsi"/>
          <w:sz w:val="24"/>
        </w:rPr>
        <w:t xml:space="preserve"> </w:t>
      </w:r>
      <w:r w:rsidR="0011025D">
        <w:rPr>
          <w:rFonts w:asciiTheme="minorHAnsi" w:hAnsiTheme="minorHAnsi" w:cstheme="minorHAnsi"/>
          <w:kern w:val="32"/>
          <w:sz w:val="24"/>
        </w:rPr>
        <w:t>SAMUS</w:t>
      </w:r>
    </w:p>
    <w:p w:rsidR="007147DA" w:rsidRPr="0096546F" w:rsidRDefault="007147DA" w:rsidP="007147DA">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kern w:val="32"/>
          <w:sz w:val="24"/>
        </w:rPr>
        <w:t>POROLISSUM</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Nume/Prenume ……………………......</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Semnătura....................................</w:t>
      </w:r>
      <w:r w:rsidRPr="0096546F">
        <w:rPr>
          <w:rFonts w:asciiTheme="minorHAnsi" w:hAnsiTheme="minorHAnsi" w:cstheme="minorHAnsi"/>
          <w:i/>
          <w:sz w:val="24"/>
        </w:rPr>
        <w:tab/>
      </w:r>
      <w:r w:rsidRPr="0096546F">
        <w:rPr>
          <w:rFonts w:asciiTheme="minorHAnsi" w:hAnsiTheme="minorHAnsi" w:cstheme="minorHAnsi"/>
          <w:i/>
          <w:sz w:val="24"/>
        </w:rPr>
        <w:tab/>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Data……........................................</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p>
    <w:p w:rsidR="00D850A8" w:rsidRPr="0096546F" w:rsidRDefault="00D850A8" w:rsidP="000C57EE">
      <w:pPr>
        <w:overflowPunct w:val="0"/>
        <w:autoSpaceDE w:val="0"/>
        <w:autoSpaceDN w:val="0"/>
        <w:adjustRightInd w:val="0"/>
        <w:spacing w:after="0" w:line="240" w:lineRule="auto"/>
        <w:textAlignment w:val="baseline"/>
        <w:rPr>
          <w:rFonts w:asciiTheme="minorHAnsi" w:hAnsiTheme="minorHAnsi" w:cstheme="minorHAnsi"/>
          <w:sz w:val="24"/>
        </w:rPr>
      </w:pPr>
    </w:p>
    <w:p w:rsidR="000C57EE" w:rsidRPr="0096546F" w:rsidRDefault="000C57EE" w:rsidP="00D850A8">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sz w:val="24"/>
        </w:rPr>
        <w:t xml:space="preserve">Întocmit: Expert  </w:t>
      </w:r>
      <w:r w:rsidR="00441E17">
        <w:rPr>
          <w:rFonts w:asciiTheme="minorHAnsi" w:hAnsiTheme="minorHAnsi" w:cstheme="minorHAnsi"/>
          <w:sz w:val="24"/>
        </w:rPr>
        <w:t xml:space="preserve">evaluator </w:t>
      </w:r>
      <w:r w:rsidR="001624F2" w:rsidRPr="0096546F">
        <w:rPr>
          <w:rFonts w:asciiTheme="minorHAnsi" w:hAnsiTheme="minorHAnsi" w:cstheme="minorHAnsi"/>
          <w:sz w:val="24"/>
        </w:rPr>
        <w:t>2 GAL</w:t>
      </w:r>
      <w:r w:rsidR="00441E17">
        <w:rPr>
          <w:rFonts w:asciiTheme="minorHAnsi" w:hAnsiTheme="minorHAnsi" w:cstheme="minorHAnsi"/>
          <w:sz w:val="24"/>
        </w:rPr>
        <w:t xml:space="preserve"> </w:t>
      </w:r>
      <w:r w:rsidR="00D850A8" w:rsidRPr="0096546F">
        <w:rPr>
          <w:rFonts w:asciiTheme="minorHAnsi" w:hAnsiTheme="minorHAnsi" w:cstheme="minorHAnsi"/>
          <w:kern w:val="32"/>
          <w:sz w:val="24"/>
        </w:rPr>
        <w:t>SAMUS  POROLISSUM</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Nume/Prenume ……………………......</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i/>
          <w:sz w:val="24"/>
        </w:rPr>
      </w:pPr>
      <w:r w:rsidRPr="0096546F">
        <w:rPr>
          <w:rFonts w:asciiTheme="minorHAnsi" w:hAnsiTheme="minorHAnsi" w:cstheme="minorHAnsi"/>
          <w:i/>
          <w:sz w:val="24"/>
        </w:rPr>
        <w:t>Semnătura....................................</w:t>
      </w:r>
      <w:r w:rsidRPr="0096546F">
        <w:rPr>
          <w:rFonts w:asciiTheme="minorHAnsi" w:hAnsiTheme="minorHAnsi" w:cstheme="minorHAnsi"/>
          <w:i/>
          <w:sz w:val="24"/>
        </w:rPr>
        <w:tab/>
      </w:r>
      <w:r w:rsidRPr="0096546F">
        <w:rPr>
          <w:rFonts w:asciiTheme="minorHAnsi" w:hAnsiTheme="minorHAnsi" w:cstheme="minorHAnsi"/>
          <w:i/>
          <w:sz w:val="24"/>
        </w:rPr>
        <w:tab/>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r w:rsidRPr="0096546F">
        <w:rPr>
          <w:rFonts w:asciiTheme="minorHAnsi" w:hAnsiTheme="minorHAnsi" w:cstheme="minorHAnsi"/>
          <w:i/>
          <w:sz w:val="24"/>
        </w:rPr>
        <w:t xml:space="preserve">Data……...................................... </w:t>
      </w:r>
    </w:p>
    <w:p w:rsidR="000C57EE" w:rsidRPr="0096546F" w:rsidRDefault="000C57EE" w:rsidP="000C57EE">
      <w:pPr>
        <w:overflowPunct w:val="0"/>
        <w:autoSpaceDE w:val="0"/>
        <w:autoSpaceDN w:val="0"/>
        <w:adjustRightInd w:val="0"/>
        <w:spacing w:after="0" w:line="240" w:lineRule="auto"/>
        <w:textAlignment w:val="baseline"/>
        <w:rPr>
          <w:rFonts w:asciiTheme="minorHAnsi" w:hAnsiTheme="minorHAnsi" w:cstheme="minorHAnsi"/>
          <w:sz w:val="24"/>
        </w:rPr>
      </w:pPr>
    </w:p>
    <w:p w:rsidR="000C57EE" w:rsidRPr="0096546F" w:rsidRDefault="000C57EE" w:rsidP="000C57EE">
      <w:pPr>
        <w:spacing w:before="120" w:after="120" w:line="240" w:lineRule="auto"/>
        <w:rPr>
          <w:rFonts w:asciiTheme="minorHAnsi" w:hAnsiTheme="minorHAnsi" w:cstheme="minorHAnsi"/>
          <w:b/>
          <w:i/>
          <w:sz w:val="24"/>
          <w:u w:val="single"/>
        </w:rPr>
        <w:sectPr w:rsidR="000C57EE" w:rsidRPr="0096546F" w:rsidSect="009759D0">
          <w:type w:val="continuous"/>
          <w:pgSz w:w="11909" w:h="16834" w:code="9"/>
          <w:pgMar w:top="1138" w:right="1411" w:bottom="1138" w:left="1138" w:header="576" w:footer="432" w:gutter="0"/>
          <w:cols w:num="2" w:space="720"/>
        </w:sectPr>
      </w:pPr>
    </w:p>
    <w:p w:rsidR="009C410A" w:rsidRPr="0096546F" w:rsidRDefault="0096546F" w:rsidP="009C410A">
      <w:pPr>
        <w:rPr>
          <w:rFonts w:asciiTheme="minorHAnsi" w:hAnsiTheme="minorHAnsi" w:cstheme="minorHAnsi"/>
          <w:b/>
          <w:color w:val="0070C0"/>
          <w:sz w:val="28"/>
        </w:rPr>
      </w:pPr>
      <w:r w:rsidRPr="0096546F">
        <w:rPr>
          <w:rFonts w:asciiTheme="minorHAnsi" w:hAnsiTheme="minorHAnsi" w:cstheme="minorHAnsi"/>
          <w:b/>
          <w:color w:val="0070C0"/>
          <w:sz w:val="28"/>
        </w:rPr>
        <w:lastRenderedPageBreak/>
        <w:t>PARTEA IV - VERIFICAREA CRITERIILOR DE SELECȚIE A PROIECTULUI</w:t>
      </w:r>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6"/>
        <w:gridCol w:w="1296"/>
        <w:gridCol w:w="802"/>
        <w:gridCol w:w="2135"/>
        <w:gridCol w:w="1011"/>
        <w:gridCol w:w="1917"/>
        <w:gridCol w:w="1486"/>
      </w:tblGrid>
      <w:tr w:rsidR="001C4A7E" w:rsidRPr="0096546F" w:rsidTr="001C4A7E">
        <w:trPr>
          <w:trHeight w:val="20"/>
        </w:trPr>
        <w:tc>
          <w:tcPr>
            <w:tcW w:w="363" w:type="pct"/>
            <w:shd w:val="clear" w:color="auto" w:fill="auto"/>
            <w:vAlign w:val="center"/>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Nr. crt.</w:t>
            </w:r>
          </w:p>
        </w:tc>
        <w:tc>
          <w:tcPr>
            <w:tcW w:w="695" w:type="pct"/>
            <w:shd w:val="clear" w:color="auto" w:fill="auto"/>
            <w:vAlign w:val="center"/>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Criterii de selecție</w:t>
            </w:r>
          </w:p>
        </w:tc>
        <w:tc>
          <w:tcPr>
            <w:tcW w:w="1575" w:type="pct"/>
            <w:gridSpan w:val="2"/>
            <w:shd w:val="clear" w:color="auto" w:fill="auto"/>
            <w:vAlign w:val="center"/>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Subcriterii de selecție</w:t>
            </w:r>
          </w:p>
        </w:tc>
        <w:tc>
          <w:tcPr>
            <w:tcW w:w="542" w:type="pct"/>
            <w:shd w:val="clear" w:color="auto" w:fill="auto"/>
            <w:vAlign w:val="center"/>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Punctaj</w:t>
            </w:r>
          </w:p>
        </w:tc>
        <w:tc>
          <w:tcPr>
            <w:tcW w:w="1028" w:type="pct"/>
            <w:shd w:val="clear" w:color="auto" w:fill="auto"/>
            <w:vAlign w:val="center"/>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Observații</w:t>
            </w:r>
          </w:p>
        </w:tc>
        <w:tc>
          <w:tcPr>
            <w:tcW w:w="797" w:type="pct"/>
          </w:tcPr>
          <w:p w:rsidR="001C4A7E" w:rsidRPr="001C4A7E" w:rsidRDefault="001C4A7E" w:rsidP="009C410A">
            <w:pPr>
              <w:widowControl w:val="0"/>
              <w:spacing w:after="0"/>
              <w:jc w:val="center"/>
              <w:rPr>
                <w:rFonts w:asciiTheme="minorHAnsi" w:hAnsiTheme="minorHAnsi" w:cstheme="minorHAnsi"/>
                <w:b/>
              </w:rPr>
            </w:pPr>
            <w:r w:rsidRPr="001C4A7E">
              <w:rPr>
                <w:rFonts w:asciiTheme="minorHAnsi" w:hAnsiTheme="minorHAnsi" w:cstheme="minorHAnsi"/>
                <w:b/>
              </w:rPr>
              <w:t>PUNCTAJ ACORDAT DE CATRE GAL SAMUS POROLISSUM</w:t>
            </w:r>
          </w:p>
        </w:tc>
      </w:tr>
      <w:tr w:rsidR="001C4A7E" w:rsidRPr="0096546F" w:rsidTr="001C4A7E">
        <w:trPr>
          <w:trHeight w:val="20"/>
        </w:trPr>
        <w:tc>
          <w:tcPr>
            <w:tcW w:w="363" w:type="pct"/>
            <w:vMerge w:val="restar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CS1</w:t>
            </w:r>
          </w:p>
        </w:tc>
        <w:tc>
          <w:tcPr>
            <w:tcW w:w="695" w:type="pct"/>
            <w:vMerge w:val="restar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Proiecte de investiții pentru</w:t>
            </w:r>
          </w:p>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lang w:eastAsia="ro-RO"/>
              </w:rPr>
              <w:t>integrarea minorităților locale (în special a minorității rome)</w:t>
            </w:r>
          </w:p>
        </w:tc>
        <w:tc>
          <w:tcPr>
            <w:tcW w:w="2117" w:type="pct"/>
            <w:gridSpan w:val="3"/>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MAXIM 25 PUNCTE</w:t>
            </w:r>
          </w:p>
        </w:tc>
        <w:tc>
          <w:tcPr>
            <w:tcW w:w="1028" w:type="pct"/>
            <w:vMerge w:val="restar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Se verifică în Studiul de Fezabilitate/ Documentația de Avizare pentru Lucrări de Intervenții/Memoriul justificativ.</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Dacă proiectul vizează incluziunea persoanelor de etnie romă, expertul înscrie 25 în coloana Scor.</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Dacă proiectul NU vizează incluziunea persoanelor de etnie romă, expertul înscrie 0 în coloana Scor.</w:t>
            </w:r>
          </w:p>
        </w:tc>
        <w:tc>
          <w:tcPr>
            <w:tcW w:w="797" w:type="pct"/>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vMerge/>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695" w:type="pct"/>
            <w:vMerge/>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430" w:type="pct"/>
            <w:shd w:val="clear" w:color="auto" w:fill="auto"/>
          </w:tcPr>
          <w:p w:rsidR="001C4A7E" w:rsidRPr="0096546F" w:rsidRDefault="001C4A7E" w:rsidP="009C410A">
            <w:pPr>
              <w:widowControl w:val="0"/>
              <w:spacing w:after="0"/>
              <w:ind w:right="-102"/>
              <w:rPr>
                <w:rFonts w:asciiTheme="minorHAnsi" w:hAnsiTheme="minorHAnsi" w:cstheme="minorHAnsi"/>
                <w:b/>
              </w:rPr>
            </w:pPr>
            <w:r w:rsidRPr="0096546F">
              <w:rPr>
                <w:rFonts w:asciiTheme="minorHAnsi" w:hAnsiTheme="minorHAnsi" w:cstheme="minorHAnsi"/>
                <w:b/>
              </w:rPr>
              <w:t>SCS 1.1</w:t>
            </w:r>
          </w:p>
        </w:tc>
        <w:tc>
          <w:tcPr>
            <w:tcW w:w="1145" w:type="pct"/>
            <w:shd w:val="clear" w:color="auto" w:fill="auto"/>
          </w:tcPr>
          <w:p w:rsidR="001C4A7E" w:rsidRPr="0096546F" w:rsidRDefault="001C4A7E" w:rsidP="009C410A">
            <w:pPr>
              <w:spacing w:after="0"/>
              <w:rPr>
                <w:rFonts w:asciiTheme="minorHAnsi" w:hAnsiTheme="minorHAnsi" w:cstheme="minorHAnsi"/>
                <w:b/>
              </w:rPr>
            </w:pPr>
            <w:r w:rsidRPr="0096546F">
              <w:rPr>
                <w:rFonts w:asciiTheme="minorHAnsi" w:hAnsiTheme="minorHAnsi" w:cstheme="minorHAnsi"/>
              </w:rPr>
              <w:t>Proiectelor care vizează incluziunea persoanelor de etnie romă.</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25 p</w:t>
            </w:r>
          </w:p>
        </w:tc>
        <w:tc>
          <w:tcPr>
            <w:tcW w:w="1028" w:type="pct"/>
            <w:vMerge/>
            <w:shd w:val="clear" w:color="auto" w:fill="auto"/>
          </w:tcPr>
          <w:p w:rsidR="001C4A7E" w:rsidRPr="0096546F" w:rsidRDefault="001C4A7E" w:rsidP="009C410A">
            <w:pPr>
              <w:widowControl w:val="0"/>
              <w:spacing w:after="0"/>
              <w:rPr>
                <w:rFonts w:asciiTheme="minorHAnsi" w:hAnsiTheme="minorHAnsi" w:cstheme="minorHAnsi"/>
              </w:rPr>
            </w:pPr>
          </w:p>
        </w:tc>
        <w:tc>
          <w:tcPr>
            <w:tcW w:w="797" w:type="pct"/>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CS2</w:t>
            </w:r>
          </w:p>
        </w:tc>
        <w:tc>
          <w:tcPr>
            <w:tcW w:w="695" w:type="pc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Proiecte de investiții în infrastructura socială</w:t>
            </w:r>
          </w:p>
        </w:tc>
        <w:tc>
          <w:tcPr>
            <w:tcW w:w="430" w:type="pct"/>
            <w:shd w:val="clear" w:color="auto" w:fill="auto"/>
          </w:tcPr>
          <w:p w:rsidR="001C4A7E" w:rsidRPr="0096546F" w:rsidRDefault="001C4A7E" w:rsidP="001C4A7E">
            <w:pPr>
              <w:widowControl w:val="0"/>
              <w:spacing w:after="0"/>
              <w:rPr>
                <w:rFonts w:asciiTheme="minorHAnsi" w:hAnsiTheme="minorHAnsi" w:cstheme="minorHAnsi"/>
                <w:b/>
              </w:rPr>
            </w:pPr>
            <w:r>
              <w:rPr>
                <w:rFonts w:asciiTheme="minorHAnsi" w:hAnsiTheme="minorHAnsi" w:cstheme="minorHAnsi"/>
                <w:b/>
              </w:rPr>
              <w:t>SCS2</w:t>
            </w:r>
            <w:r w:rsidRPr="0096546F">
              <w:rPr>
                <w:rFonts w:asciiTheme="minorHAnsi" w:hAnsiTheme="minorHAnsi" w:cstheme="minorHAnsi"/>
                <w:b/>
              </w:rPr>
              <w:t>1</w:t>
            </w:r>
          </w:p>
        </w:tc>
        <w:tc>
          <w:tcPr>
            <w:tcW w:w="1145" w:type="pc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Proiecte care vizează investiții in infrastructura socială, astfel cum sunt definite la subcapitolul 6.1.1 din prezentul ghid.</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15</w:t>
            </w:r>
          </w:p>
        </w:tc>
        <w:tc>
          <w:tcPr>
            <w:tcW w:w="1028" w:type="pc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Se verifică în Studiul de Fezabilitate/ Documentația de Avizare pentru Lucrări de Intervenții/Memoriul justificativ.</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Dacă proiectul vizează investiții in infrastructura </w:t>
            </w:r>
            <w:r w:rsidRPr="0096546F">
              <w:rPr>
                <w:rFonts w:asciiTheme="minorHAnsi" w:hAnsiTheme="minorHAnsi" w:cstheme="minorHAnsi"/>
              </w:rPr>
              <w:lastRenderedPageBreak/>
              <w:t>socială, expertul înscrie 15 în coloana Scor.</w:t>
            </w:r>
          </w:p>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rPr>
              <w:t>Dacă proiectul NU vizează investiții in infrastructura socială, expertul înscrie 0 în coloana Scor.</w:t>
            </w:r>
          </w:p>
        </w:tc>
        <w:tc>
          <w:tcPr>
            <w:tcW w:w="797" w:type="pct"/>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695" w:type="pct"/>
            <w:shd w:val="clear" w:color="auto" w:fill="auto"/>
            <w:vAlign w:val="center"/>
          </w:tcPr>
          <w:p w:rsidR="001C4A7E" w:rsidRPr="0096546F" w:rsidRDefault="001C4A7E" w:rsidP="009C410A">
            <w:pPr>
              <w:widowControl w:val="0"/>
              <w:spacing w:after="0"/>
              <w:rPr>
                <w:rFonts w:asciiTheme="minorHAnsi" w:hAnsiTheme="minorHAnsi" w:cstheme="minorHAnsi"/>
                <w:b/>
                <w:lang w:eastAsia="ro-RO"/>
              </w:rPr>
            </w:pPr>
          </w:p>
        </w:tc>
        <w:tc>
          <w:tcPr>
            <w:tcW w:w="2117" w:type="pct"/>
            <w:gridSpan w:val="3"/>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MAXIM 5 PUNCTE</w:t>
            </w:r>
          </w:p>
        </w:tc>
        <w:tc>
          <w:tcPr>
            <w:tcW w:w="1028" w:type="pct"/>
            <w:shd w:val="clear" w:color="auto" w:fill="auto"/>
          </w:tcPr>
          <w:p w:rsidR="001C4A7E" w:rsidRPr="0096546F" w:rsidRDefault="001C4A7E" w:rsidP="009C410A">
            <w:pPr>
              <w:widowControl w:val="0"/>
              <w:spacing w:after="0"/>
              <w:rPr>
                <w:rFonts w:asciiTheme="minorHAnsi" w:hAnsiTheme="minorHAnsi" w:cstheme="minorHAnsi"/>
                <w:b/>
              </w:rPr>
            </w:pPr>
          </w:p>
        </w:tc>
        <w:tc>
          <w:tcPr>
            <w:tcW w:w="797" w:type="pct"/>
          </w:tcPr>
          <w:p w:rsidR="001C4A7E" w:rsidRPr="0096546F" w:rsidRDefault="001C4A7E" w:rsidP="009C410A">
            <w:pPr>
              <w:widowControl w:val="0"/>
              <w:spacing w:after="0"/>
              <w:rPr>
                <w:rFonts w:asciiTheme="minorHAnsi" w:hAnsiTheme="minorHAnsi" w:cstheme="minorHAnsi"/>
                <w:b/>
              </w:rPr>
            </w:pPr>
          </w:p>
        </w:tc>
      </w:tr>
      <w:tr w:rsidR="001C4A7E" w:rsidRPr="0096546F" w:rsidTr="001C4A7E">
        <w:trPr>
          <w:trHeight w:val="20"/>
        </w:trPr>
        <w:tc>
          <w:tcPr>
            <w:tcW w:w="363" w:type="pct"/>
            <w:vMerge w:val="restar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CS3</w:t>
            </w:r>
          </w:p>
        </w:tc>
        <w:tc>
          <w:tcPr>
            <w:tcW w:w="695" w:type="pct"/>
            <w:vMerge w:val="restar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lang w:eastAsia="ro-RO"/>
              </w:rPr>
              <w:t>Principiul potențialului turistic, în sensul prioritizării proiectelor în localitățile rurale cu potențial de dezvoltare turistic</w:t>
            </w:r>
          </w:p>
        </w:tc>
        <w:tc>
          <w:tcPr>
            <w:tcW w:w="430" w:type="pct"/>
            <w:shd w:val="clear" w:color="auto" w:fill="auto"/>
          </w:tcPr>
          <w:p w:rsidR="001C4A7E" w:rsidRPr="0096546F" w:rsidRDefault="001C4A7E" w:rsidP="009C410A">
            <w:pPr>
              <w:widowControl w:val="0"/>
              <w:spacing w:after="0"/>
              <w:ind w:left="-116"/>
              <w:jc w:val="center"/>
              <w:rPr>
                <w:rFonts w:asciiTheme="minorHAnsi" w:hAnsiTheme="minorHAnsi" w:cstheme="minorHAnsi"/>
                <w:b/>
              </w:rPr>
            </w:pPr>
            <w:r w:rsidRPr="0096546F">
              <w:rPr>
                <w:rFonts w:asciiTheme="minorHAnsi" w:hAnsiTheme="minorHAnsi" w:cstheme="minorHAnsi"/>
                <w:b/>
              </w:rPr>
              <w:t>SCS 3.1</w:t>
            </w:r>
          </w:p>
        </w:tc>
        <w:tc>
          <w:tcPr>
            <w:tcW w:w="1145" w:type="pc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Proiectele UAT-urilor cu </w:t>
            </w:r>
            <w:r w:rsidRPr="0096546F">
              <w:rPr>
                <w:rFonts w:asciiTheme="minorHAnsi" w:hAnsiTheme="minorHAnsi" w:cstheme="minorHAnsi"/>
                <w:b/>
              </w:rPr>
              <w:t>concentrare foarte mare</w:t>
            </w:r>
            <w:r w:rsidRPr="0096546F">
              <w:rPr>
                <w:rFonts w:asciiTheme="minorHAnsi" w:hAnsiTheme="minorHAnsi" w:cstheme="minorHAnsi"/>
              </w:rPr>
              <w:t xml:space="preserve"> de resurse turistice naturale </w:t>
            </w:r>
            <w:r w:rsidRPr="0096546F">
              <w:rPr>
                <w:rFonts w:asciiTheme="minorHAnsi" w:hAnsiTheme="minorHAnsi" w:cstheme="minorHAnsi"/>
                <w:b/>
              </w:rPr>
              <w:t>şi</w:t>
            </w:r>
            <w:r w:rsidRPr="0096546F">
              <w:rPr>
                <w:rFonts w:asciiTheme="minorHAnsi" w:hAnsiTheme="minorHAnsi" w:cstheme="minorHAnsi"/>
              </w:rPr>
              <w:t xml:space="preserve"> antropice.</w:t>
            </w:r>
          </w:p>
        </w:tc>
        <w:tc>
          <w:tcPr>
            <w:tcW w:w="542" w:type="pct"/>
            <w:shd w:val="clear" w:color="auto" w:fill="auto"/>
            <w:vAlign w:val="center"/>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5 p</w:t>
            </w:r>
          </w:p>
        </w:tc>
        <w:tc>
          <w:tcPr>
            <w:tcW w:w="1028" w:type="pct"/>
            <w:vMerge w:val="restart"/>
            <w:shd w:val="clear" w:color="auto" w:fill="auto"/>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 xml:space="preserve">Se aplica numai în cazul următoarelor tipuri de investiții: </w:t>
            </w:r>
          </w:p>
          <w:p w:rsidR="001C4A7E" w:rsidRPr="0096546F" w:rsidRDefault="001C4A7E" w:rsidP="009C410A">
            <w:pPr>
              <w:widowControl w:val="0"/>
              <w:spacing w:after="0"/>
              <w:rPr>
                <w:rFonts w:asciiTheme="minorHAnsi" w:hAnsiTheme="minorHAnsi" w:cstheme="minorHAnsi"/>
                <w:b/>
                <w:i/>
              </w:rPr>
            </w:pPr>
            <w:r w:rsidRPr="0096546F">
              <w:rPr>
                <w:rFonts w:asciiTheme="minorHAnsi" w:hAnsiTheme="minorHAnsi" w:cstheme="minorHAnsi"/>
                <w:b/>
                <w:i/>
              </w:rPr>
              <w:t>c. Investiţii pentru a fi utilizate de către public în infrastructură recreaţională, informaţii turistice şi infrastructură turistică de scară mica” și</w:t>
            </w:r>
          </w:p>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d. Studii şi investiţii asociate cu întreţinerea, restaurarea şi îmbunătăţirea patrimoniului cultural şi natural a satelor, peisajelor rurale”.</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Se verifică dacă informaţiile din SF/ DALI /Memoriul justificativ confirmă derularea proiectului în zone </w:t>
            </w:r>
            <w:r w:rsidRPr="0096546F">
              <w:rPr>
                <w:rFonts w:asciiTheme="minorHAnsi" w:hAnsiTheme="minorHAnsi" w:cstheme="minorHAnsi"/>
              </w:rPr>
              <w:lastRenderedPageBreak/>
              <w:t>cu potențial turistic ridicat. Se va verifica Secțiunea VIII din Ordonanţa de urgenţă a Guvernului nr. 142/2008 privind aprobarea Planului de amenajare a teritoriului naţional Secţiunea a VIII-a zone cu resurse turistice, Anexa 1, aprobată cu modificări și completări prin Legea nr. 190/2009.</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Punctarea se va face în funcție de concentrarea de resurse turistice naturale și/sau antropice.</w:t>
            </w:r>
          </w:p>
        </w:tc>
        <w:tc>
          <w:tcPr>
            <w:tcW w:w="797" w:type="pct"/>
          </w:tcPr>
          <w:p w:rsidR="001C4A7E" w:rsidRPr="0096546F" w:rsidRDefault="001C4A7E" w:rsidP="009C410A">
            <w:pPr>
              <w:widowControl w:val="0"/>
              <w:spacing w:after="0"/>
              <w:rPr>
                <w:rFonts w:asciiTheme="minorHAnsi" w:hAnsiTheme="minorHAnsi" w:cstheme="minorHAnsi"/>
                <w:b/>
              </w:rPr>
            </w:pPr>
          </w:p>
        </w:tc>
      </w:tr>
      <w:tr w:rsidR="001C4A7E" w:rsidRPr="0096546F" w:rsidTr="001C4A7E">
        <w:trPr>
          <w:trHeight w:val="20"/>
        </w:trPr>
        <w:tc>
          <w:tcPr>
            <w:tcW w:w="363" w:type="pct"/>
            <w:vMerge/>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695" w:type="pct"/>
            <w:vMerge/>
            <w:shd w:val="clear" w:color="auto" w:fill="auto"/>
            <w:vAlign w:val="center"/>
          </w:tcPr>
          <w:p w:rsidR="001C4A7E" w:rsidRPr="0096546F" w:rsidRDefault="001C4A7E" w:rsidP="009C410A">
            <w:pPr>
              <w:widowControl w:val="0"/>
              <w:spacing w:after="0"/>
              <w:rPr>
                <w:rFonts w:asciiTheme="minorHAnsi" w:hAnsiTheme="minorHAnsi" w:cstheme="minorHAnsi"/>
                <w:b/>
                <w:lang w:eastAsia="ro-RO"/>
              </w:rPr>
            </w:pPr>
          </w:p>
        </w:tc>
        <w:tc>
          <w:tcPr>
            <w:tcW w:w="430" w:type="pct"/>
            <w:shd w:val="clear" w:color="auto" w:fill="auto"/>
          </w:tcPr>
          <w:p w:rsidR="001C4A7E" w:rsidRPr="0096546F" w:rsidRDefault="001C4A7E" w:rsidP="009C410A">
            <w:pPr>
              <w:widowControl w:val="0"/>
              <w:spacing w:after="0"/>
              <w:ind w:left="-116"/>
              <w:jc w:val="center"/>
              <w:rPr>
                <w:rFonts w:asciiTheme="minorHAnsi" w:hAnsiTheme="minorHAnsi" w:cstheme="minorHAnsi"/>
                <w:b/>
              </w:rPr>
            </w:pPr>
            <w:r w:rsidRPr="0096546F">
              <w:rPr>
                <w:rFonts w:asciiTheme="minorHAnsi" w:hAnsiTheme="minorHAnsi" w:cstheme="minorHAnsi"/>
                <w:b/>
              </w:rPr>
              <w:t>SCS 3.2</w:t>
            </w:r>
          </w:p>
        </w:tc>
        <w:tc>
          <w:tcPr>
            <w:tcW w:w="1145" w:type="pct"/>
            <w:shd w:val="clear" w:color="auto" w:fill="auto"/>
          </w:tcPr>
          <w:p w:rsidR="001C4A7E" w:rsidRPr="0096546F" w:rsidRDefault="001C4A7E" w:rsidP="009C410A">
            <w:pPr>
              <w:widowControl w:val="0"/>
              <w:spacing w:after="0"/>
              <w:rPr>
                <w:rFonts w:asciiTheme="minorHAnsi" w:hAnsiTheme="minorHAnsi" w:cstheme="minorHAnsi"/>
                <w:lang w:val="fr-FR"/>
              </w:rPr>
            </w:pPr>
            <w:r w:rsidRPr="0096546F">
              <w:rPr>
                <w:rFonts w:asciiTheme="minorHAnsi" w:hAnsiTheme="minorHAnsi" w:cstheme="minorHAnsi"/>
                <w:lang w:val="fr-FR"/>
              </w:rPr>
              <w:t xml:space="preserve">Proiectele UAT-urilor cu </w:t>
            </w:r>
            <w:r w:rsidRPr="0096546F">
              <w:rPr>
                <w:rFonts w:asciiTheme="minorHAnsi" w:hAnsiTheme="minorHAnsi" w:cstheme="minorHAnsi"/>
                <w:b/>
                <w:i/>
                <w:u w:val="single"/>
                <w:lang w:val="fr-FR"/>
              </w:rPr>
              <w:t>concentrare foarte mare</w:t>
            </w:r>
            <w:r w:rsidRPr="0096546F">
              <w:rPr>
                <w:rFonts w:asciiTheme="minorHAnsi" w:hAnsiTheme="minorHAnsi" w:cstheme="minorHAnsi"/>
                <w:lang w:val="fr-FR"/>
              </w:rPr>
              <w:t xml:space="preserve"> de resurse turistice naturale </w:t>
            </w:r>
            <w:r w:rsidRPr="0096546F">
              <w:rPr>
                <w:rFonts w:asciiTheme="minorHAnsi" w:hAnsiTheme="minorHAnsi" w:cstheme="minorHAnsi"/>
                <w:b/>
                <w:i/>
                <w:u w:val="single"/>
                <w:lang w:val="fr-FR"/>
              </w:rPr>
              <w:t>sau</w:t>
            </w:r>
            <w:r w:rsidRPr="0096546F">
              <w:rPr>
                <w:rFonts w:asciiTheme="minorHAnsi" w:hAnsiTheme="minorHAnsi" w:cstheme="minorHAnsi"/>
                <w:lang w:val="fr-FR"/>
              </w:rPr>
              <w:t xml:space="preserve"> antropice.</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4 p</w:t>
            </w:r>
          </w:p>
        </w:tc>
        <w:tc>
          <w:tcPr>
            <w:tcW w:w="1028" w:type="pct"/>
            <w:vMerge/>
            <w:shd w:val="clear" w:color="auto" w:fill="auto"/>
          </w:tcPr>
          <w:p w:rsidR="001C4A7E" w:rsidRPr="0096546F" w:rsidRDefault="001C4A7E" w:rsidP="009C410A">
            <w:pPr>
              <w:widowControl w:val="0"/>
              <w:spacing w:after="0"/>
              <w:rPr>
                <w:rFonts w:asciiTheme="minorHAnsi" w:hAnsiTheme="minorHAnsi" w:cstheme="minorHAnsi"/>
                <w:b/>
              </w:rPr>
            </w:pPr>
          </w:p>
        </w:tc>
        <w:tc>
          <w:tcPr>
            <w:tcW w:w="797" w:type="pct"/>
          </w:tcPr>
          <w:p w:rsidR="001C4A7E" w:rsidRPr="0096546F" w:rsidRDefault="001C4A7E" w:rsidP="009C410A">
            <w:pPr>
              <w:widowControl w:val="0"/>
              <w:spacing w:after="0"/>
              <w:rPr>
                <w:rFonts w:asciiTheme="minorHAnsi" w:hAnsiTheme="minorHAnsi" w:cstheme="minorHAnsi"/>
                <w:b/>
              </w:rPr>
            </w:pPr>
          </w:p>
        </w:tc>
      </w:tr>
      <w:tr w:rsidR="001C4A7E" w:rsidRPr="0096546F" w:rsidTr="001C4A7E">
        <w:trPr>
          <w:trHeight w:val="20"/>
        </w:trPr>
        <w:tc>
          <w:tcPr>
            <w:tcW w:w="363" w:type="pct"/>
            <w:vMerge/>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695" w:type="pct"/>
            <w:vMerge/>
            <w:shd w:val="clear" w:color="auto" w:fill="auto"/>
            <w:vAlign w:val="center"/>
          </w:tcPr>
          <w:p w:rsidR="001C4A7E" w:rsidRPr="0096546F" w:rsidRDefault="001C4A7E" w:rsidP="009C410A">
            <w:pPr>
              <w:widowControl w:val="0"/>
              <w:spacing w:after="0"/>
              <w:rPr>
                <w:rFonts w:asciiTheme="minorHAnsi" w:hAnsiTheme="minorHAnsi" w:cstheme="minorHAnsi"/>
                <w:b/>
                <w:lang w:eastAsia="ro-RO"/>
              </w:rPr>
            </w:pPr>
          </w:p>
        </w:tc>
        <w:tc>
          <w:tcPr>
            <w:tcW w:w="430" w:type="pct"/>
            <w:shd w:val="clear" w:color="auto" w:fill="auto"/>
          </w:tcPr>
          <w:p w:rsidR="001C4A7E" w:rsidRPr="0096546F" w:rsidRDefault="001C4A7E" w:rsidP="009C410A">
            <w:pPr>
              <w:widowControl w:val="0"/>
              <w:spacing w:after="0"/>
              <w:ind w:left="-116"/>
              <w:jc w:val="center"/>
              <w:rPr>
                <w:rFonts w:asciiTheme="minorHAnsi" w:hAnsiTheme="minorHAnsi" w:cstheme="minorHAnsi"/>
                <w:b/>
              </w:rPr>
            </w:pPr>
            <w:r w:rsidRPr="0096546F">
              <w:rPr>
                <w:rFonts w:asciiTheme="minorHAnsi" w:hAnsiTheme="minorHAnsi" w:cstheme="minorHAnsi"/>
                <w:b/>
                <w:lang w:val="fr-FR"/>
              </w:rPr>
              <w:t>SCS 3.3</w:t>
            </w:r>
          </w:p>
        </w:tc>
        <w:tc>
          <w:tcPr>
            <w:tcW w:w="1145" w:type="pct"/>
            <w:shd w:val="clear" w:color="auto" w:fill="auto"/>
          </w:tcPr>
          <w:p w:rsidR="001C4A7E" w:rsidRPr="0096546F" w:rsidRDefault="001C4A7E" w:rsidP="009C410A">
            <w:pPr>
              <w:widowControl w:val="0"/>
              <w:spacing w:after="0"/>
              <w:rPr>
                <w:rFonts w:asciiTheme="minorHAnsi" w:hAnsiTheme="minorHAnsi" w:cstheme="minorHAnsi"/>
                <w:lang w:val="fr-FR"/>
              </w:rPr>
            </w:pPr>
            <w:r w:rsidRPr="0096546F">
              <w:rPr>
                <w:rFonts w:asciiTheme="minorHAnsi" w:hAnsiTheme="minorHAnsi" w:cstheme="minorHAnsi"/>
              </w:rPr>
              <w:t xml:space="preserve">Proiectele UAT-urilor cu </w:t>
            </w:r>
            <w:r w:rsidRPr="0096546F">
              <w:rPr>
                <w:rFonts w:asciiTheme="minorHAnsi" w:hAnsiTheme="minorHAnsi" w:cstheme="minorHAnsi"/>
                <w:b/>
                <w:i/>
                <w:u w:val="single"/>
              </w:rPr>
              <w:t>concentrare mare</w:t>
            </w:r>
            <w:r w:rsidRPr="0096546F">
              <w:rPr>
                <w:rFonts w:asciiTheme="minorHAnsi" w:hAnsiTheme="minorHAnsi" w:cstheme="minorHAnsi"/>
              </w:rPr>
              <w:t xml:space="preserve"> de resurse turistice naturale </w:t>
            </w:r>
            <w:r w:rsidRPr="0096546F">
              <w:rPr>
                <w:rFonts w:asciiTheme="minorHAnsi" w:hAnsiTheme="minorHAnsi" w:cstheme="minorHAnsi"/>
                <w:b/>
                <w:i/>
                <w:u w:val="single"/>
              </w:rPr>
              <w:t>şi</w:t>
            </w:r>
            <w:r w:rsidRPr="0096546F">
              <w:rPr>
                <w:rFonts w:asciiTheme="minorHAnsi" w:hAnsiTheme="minorHAnsi" w:cstheme="minorHAnsi"/>
              </w:rPr>
              <w:t xml:space="preserve"> antropice.</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3 p</w:t>
            </w:r>
          </w:p>
        </w:tc>
        <w:tc>
          <w:tcPr>
            <w:tcW w:w="1028" w:type="pct"/>
            <w:vMerge/>
            <w:shd w:val="clear" w:color="auto" w:fill="auto"/>
          </w:tcPr>
          <w:p w:rsidR="001C4A7E" w:rsidRPr="0096546F" w:rsidRDefault="001C4A7E" w:rsidP="009C410A">
            <w:pPr>
              <w:widowControl w:val="0"/>
              <w:spacing w:after="0"/>
              <w:rPr>
                <w:rFonts w:asciiTheme="minorHAnsi" w:hAnsiTheme="minorHAnsi" w:cstheme="minorHAnsi"/>
                <w:b/>
              </w:rPr>
            </w:pPr>
          </w:p>
        </w:tc>
        <w:tc>
          <w:tcPr>
            <w:tcW w:w="797" w:type="pct"/>
          </w:tcPr>
          <w:p w:rsidR="001C4A7E" w:rsidRPr="0096546F" w:rsidRDefault="001C4A7E" w:rsidP="009C410A">
            <w:pPr>
              <w:widowControl w:val="0"/>
              <w:spacing w:after="0"/>
              <w:rPr>
                <w:rFonts w:asciiTheme="minorHAnsi" w:hAnsiTheme="minorHAnsi" w:cstheme="minorHAnsi"/>
                <w:b/>
              </w:rPr>
            </w:pPr>
          </w:p>
        </w:tc>
      </w:tr>
      <w:tr w:rsidR="001C4A7E" w:rsidRPr="0096546F" w:rsidTr="001C4A7E">
        <w:trPr>
          <w:trHeight w:val="20"/>
        </w:trPr>
        <w:tc>
          <w:tcPr>
            <w:tcW w:w="363" w:type="pct"/>
            <w:vMerge/>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695" w:type="pct"/>
            <w:vMerge/>
            <w:shd w:val="clear" w:color="auto" w:fill="auto"/>
            <w:vAlign w:val="center"/>
          </w:tcPr>
          <w:p w:rsidR="001C4A7E" w:rsidRPr="0096546F" w:rsidRDefault="001C4A7E" w:rsidP="009C410A">
            <w:pPr>
              <w:widowControl w:val="0"/>
              <w:spacing w:after="0"/>
              <w:rPr>
                <w:rFonts w:asciiTheme="minorHAnsi" w:hAnsiTheme="minorHAnsi" w:cstheme="minorHAnsi"/>
                <w:b/>
                <w:lang w:eastAsia="ro-RO"/>
              </w:rPr>
            </w:pPr>
          </w:p>
        </w:tc>
        <w:tc>
          <w:tcPr>
            <w:tcW w:w="430" w:type="pct"/>
            <w:shd w:val="clear" w:color="auto" w:fill="auto"/>
          </w:tcPr>
          <w:p w:rsidR="001C4A7E" w:rsidRPr="0096546F" w:rsidRDefault="001C4A7E" w:rsidP="009C410A">
            <w:pPr>
              <w:widowControl w:val="0"/>
              <w:spacing w:after="0"/>
              <w:ind w:left="-116"/>
              <w:jc w:val="center"/>
              <w:rPr>
                <w:rFonts w:asciiTheme="minorHAnsi" w:hAnsiTheme="minorHAnsi" w:cstheme="minorHAnsi"/>
                <w:b/>
              </w:rPr>
            </w:pPr>
            <w:r w:rsidRPr="0096546F">
              <w:rPr>
                <w:rFonts w:asciiTheme="minorHAnsi" w:hAnsiTheme="minorHAnsi" w:cstheme="minorHAnsi"/>
                <w:b/>
                <w:lang w:val="fr-FR"/>
              </w:rPr>
              <w:t>SCS 3.4</w:t>
            </w:r>
          </w:p>
        </w:tc>
        <w:tc>
          <w:tcPr>
            <w:tcW w:w="1145" w:type="pct"/>
            <w:shd w:val="clear" w:color="auto" w:fill="auto"/>
          </w:tcPr>
          <w:p w:rsidR="001C4A7E" w:rsidRPr="0096546F" w:rsidRDefault="001C4A7E" w:rsidP="009C410A">
            <w:pPr>
              <w:widowControl w:val="0"/>
              <w:spacing w:after="0"/>
              <w:rPr>
                <w:rFonts w:asciiTheme="minorHAnsi" w:hAnsiTheme="minorHAnsi" w:cstheme="minorHAnsi"/>
                <w:lang w:val="fr-FR"/>
              </w:rPr>
            </w:pPr>
            <w:r w:rsidRPr="0096546F">
              <w:rPr>
                <w:rFonts w:asciiTheme="minorHAnsi" w:hAnsiTheme="minorHAnsi" w:cstheme="minorHAnsi"/>
                <w:lang w:val="fr-FR"/>
              </w:rPr>
              <w:t xml:space="preserve">Proiectele UAT-urilor cu </w:t>
            </w:r>
            <w:r w:rsidRPr="0096546F">
              <w:rPr>
                <w:rFonts w:asciiTheme="minorHAnsi" w:hAnsiTheme="minorHAnsi" w:cstheme="minorHAnsi"/>
                <w:b/>
                <w:i/>
                <w:u w:val="single"/>
                <w:lang w:val="fr-FR"/>
              </w:rPr>
              <w:t>concentrare mare</w:t>
            </w:r>
            <w:r w:rsidRPr="0096546F">
              <w:rPr>
                <w:rFonts w:asciiTheme="minorHAnsi" w:hAnsiTheme="minorHAnsi" w:cstheme="minorHAnsi"/>
                <w:lang w:val="fr-FR"/>
              </w:rPr>
              <w:t xml:space="preserve"> de resurse turistice naturale </w:t>
            </w:r>
            <w:r w:rsidRPr="0096546F">
              <w:rPr>
                <w:rFonts w:asciiTheme="minorHAnsi" w:hAnsiTheme="minorHAnsi" w:cstheme="minorHAnsi"/>
                <w:b/>
                <w:i/>
                <w:u w:val="single"/>
                <w:lang w:val="fr-FR"/>
              </w:rPr>
              <w:t>sau</w:t>
            </w:r>
            <w:r w:rsidRPr="0096546F">
              <w:rPr>
                <w:rFonts w:asciiTheme="minorHAnsi" w:hAnsiTheme="minorHAnsi" w:cstheme="minorHAnsi"/>
                <w:lang w:val="fr-FR"/>
              </w:rPr>
              <w:t xml:space="preserve"> antropice</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2 p</w:t>
            </w:r>
          </w:p>
        </w:tc>
        <w:tc>
          <w:tcPr>
            <w:tcW w:w="1028" w:type="pct"/>
            <w:vMerge/>
            <w:shd w:val="clear" w:color="auto" w:fill="auto"/>
          </w:tcPr>
          <w:p w:rsidR="001C4A7E" w:rsidRPr="0096546F" w:rsidRDefault="001C4A7E" w:rsidP="009C410A">
            <w:pPr>
              <w:widowControl w:val="0"/>
              <w:spacing w:after="0"/>
              <w:rPr>
                <w:rFonts w:asciiTheme="minorHAnsi" w:hAnsiTheme="minorHAnsi" w:cstheme="minorHAnsi"/>
                <w:b/>
              </w:rPr>
            </w:pPr>
          </w:p>
        </w:tc>
        <w:tc>
          <w:tcPr>
            <w:tcW w:w="797" w:type="pct"/>
          </w:tcPr>
          <w:p w:rsidR="001C4A7E" w:rsidRPr="0096546F" w:rsidRDefault="001C4A7E" w:rsidP="009C410A">
            <w:pPr>
              <w:widowControl w:val="0"/>
              <w:spacing w:after="0"/>
              <w:rPr>
                <w:rFonts w:asciiTheme="minorHAnsi" w:hAnsiTheme="minorHAnsi" w:cstheme="minorHAnsi"/>
                <w:b/>
              </w:rPr>
            </w:pPr>
          </w:p>
        </w:tc>
      </w:tr>
      <w:tr w:rsidR="001C4A7E" w:rsidRPr="0096546F" w:rsidTr="001C4A7E">
        <w:trPr>
          <w:trHeight w:val="20"/>
        </w:trPr>
        <w:tc>
          <w:tcPr>
            <w:tcW w:w="363" w:type="pc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lastRenderedPageBreak/>
              <w:t>CS4</w:t>
            </w:r>
          </w:p>
        </w:tc>
        <w:tc>
          <w:tcPr>
            <w:tcW w:w="695" w:type="pct"/>
            <w:shd w:val="clear" w:color="auto" w:fill="auto"/>
            <w:vAlign w:val="center"/>
          </w:tcPr>
          <w:p w:rsidR="001C4A7E" w:rsidRPr="0096546F" w:rsidRDefault="001C4A7E" w:rsidP="009C410A">
            <w:pPr>
              <w:widowControl w:val="0"/>
              <w:tabs>
                <w:tab w:val="left" w:pos="284"/>
                <w:tab w:val="left" w:pos="851"/>
              </w:tabs>
              <w:spacing w:after="0"/>
              <w:rPr>
                <w:rFonts w:asciiTheme="minorHAnsi" w:hAnsiTheme="minorHAnsi" w:cstheme="minorHAnsi"/>
                <w:b/>
              </w:rPr>
            </w:pPr>
            <w:r w:rsidRPr="0096546F">
              <w:rPr>
                <w:rFonts w:asciiTheme="minorHAnsi" w:hAnsiTheme="minorHAnsi" w:cstheme="minorHAnsi"/>
                <w:b/>
              </w:rPr>
              <w:t>Principiul valorii culturale în funcție de nr. de activități socio-culturale desfășurate</w:t>
            </w:r>
          </w:p>
        </w:tc>
        <w:tc>
          <w:tcPr>
            <w:tcW w:w="430" w:type="pct"/>
            <w:shd w:val="clear" w:color="auto" w:fill="auto"/>
          </w:tcPr>
          <w:p w:rsidR="001C4A7E" w:rsidRPr="0096546F" w:rsidRDefault="001C4A7E" w:rsidP="009C410A">
            <w:pPr>
              <w:widowControl w:val="0"/>
              <w:spacing w:after="0"/>
              <w:ind w:right="-183"/>
              <w:rPr>
                <w:rFonts w:asciiTheme="minorHAnsi" w:hAnsiTheme="minorHAnsi" w:cstheme="minorHAnsi"/>
                <w:b/>
              </w:rPr>
            </w:pPr>
            <w:r w:rsidRPr="0096546F">
              <w:rPr>
                <w:rFonts w:asciiTheme="minorHAnsi" w:hAnsiTheme="minorHAnsi" w:cstheme="minorHAnsi"/>
                <w:b/>
              </w:rPr>
              <w:t>SCS 4.1</w:t>
            </w:r>
          </w:p>
        </w:tc>
        <w:tc>
          <w:tcPr>
            <w:tcW w:w="1145" w:type="pc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Nr.activități  culturale/ sociale </w:t>
            </w:r>
          </w:p>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rPr>
              <w:t>- se va acorda câte un punct pentru fiecare activitate.</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p>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5 p</w:t>
            </w:r>
          </w:p>
        </w:tc>
        <w:tc>
          <w:tcPr>
            <w:tcW w:w="1028" w:type="pct"/>
            <w:shd w:val="clear" w:color="auto" w:fill="auto"/>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 xml:space="preserve">Se aplica numai în cazul tipurilor de investiții: </w:t>
            </w:r>
          </w:p>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i/>
              </w:rPr>
              <w:t>d. Studii şi investiţii asociate cu întreţinerea, restaurarea şi îmbunătăţirea patrimoniului cultural şi natural a satelor, peisajelor rurale”.</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Pentru activități culturale/ sociale se vor acorda câte  </w:t>
            </w:r>
            <w:r w:rsidRPr="0096546F">
              <w:rPr>
                <w:rFonts w:asciiTheme="minorHAnsi" w:hAnsiTheme="minorHAnsi" w:cstheme="minorHAnsi"/>
              </w:rPr>
              <w:lastRenderedPageBreak/>
              <w:t>un punct  pentru fiecare activitate.</w:t>
            </w:r>
          </w:p>
          <w:p w:rsidR="001C4A7E" w:rsidRPr="0096546F" w:rsidRDefault="001C4A7E" w:rsidP="009C410A">
            <w:pPr>
              <w:autoSpaceDE w:val="0"/>
              <w:autoSpaceDN w:val="0"/>
              <w:adjustRightInd w:val="0"/>
              <w:spacing w:after="0"/>
              <w:rPr>
                <w:rFonts w:asciiTheme="minorHAnsi" w:hAnsiTheme="minorHAnsi" w:cstheme="minorHAnsi"/>
              </w:rPr>
            </w:pPr>
            <w:r w:rsidRPr="0096546F">
              <w:rPr>
                <w:rFonts w:asciiTheme="minorHAnsi" w:hAnsiTheme="minorHAnsi" w:cstheme="minorHAnsi"/>
              </w:rPr>
              <w:t>Punctajul se va acorda numai dacă în cadrul doc. eliberat de Primărie/ Centrul eparhial (în cazul Unităţilor de Cult)/Comitet director al ONG, din care să rezulte numărul de activităţi desfășurate ce au avut loc în ultimele 12 luni, anterioare datei depunerii Cererii de Finanţare sunt descrise activitățile, denumirea, data desfășurării și dacă au avut loc în ultimele 12 luni, anterioare datei depunerii Cererii de Finanţare şi dacă sunt prezentate ca documente.</w:t>
            </w:r>
          </w:p>
        </w:tc>
        <w:tc>
          <w:tcPr>
            <w:tcW w:w="797" w:type="pct"/>
          </w:tcPr>
          <w:p w:rsidR="001C4A7E" w:rsidRPr="0096546F" w:rsidRDefault="001C4A7E" w:rsidP="009C410A">
            <w:pPr>
              <w:widowControl w:val="0"/>
              <w:spacing w:after="0"/>
              <w:rPr>
                <w:rFonts w:asciiTheme="minorHAnsi" w:hAnsiTheme="minorHAnsi" w:cstheme="minorHAnsi"/>
                <w:b/>
              </w:rPr>
            </w:pPr>
          </w:p>
        </w:tc>
      </w:tr>
      <w:tr w:rsidR="001C4A7E" w:rsidRPr="0096546F" w:rsidTr="001C4A7E">
        <w:trPr>
          <w:trHeight w:val="20"/>
        </w:trPr>
        <w:tc>
          <w:tcPr>
            <w:tcW w:w="363" w:type="pct"/>
            <w:shd w:val="clear" w:color="auto" w:fill="auto"/>
            <w:vAlign w:val="center"/>
          </w:tcPr>
          <w:p w:rsidR="001C4A7E" w:rsidRPr="0096546F" w:rsidRDefault="001C4A7E" w:rsidP="009C410A">
            <w:pPr>
              <w:widowControl w:val="0"/>
              <w:spacing w:after="0"/>
              <w:ind w:right="-104"/>
              <w:rPr>
                <w:rFonts w:asciiTheme="minorHAnsi" w:hAnsiTheme="minorHAnsi" w:cstheme="minorHAnsi"/>
                <w:b/>
              </w:rPr>
            </w:pPr>
            <w:r w:rsidRPr="0096546F">
              <w:rPr>
                <w:rFonts w:asciiTheme="minorHAnsi" w:hAnsiTheme="minorHAnsi" w:cstheme="minorHAnsi"/>
                <w:b/>
              </w:rPr>
              <w:lastRenderedPageBreak/>
              <w:t>CS5</w:t>
            </w:r>
          </w:p>
        </w:tc>
        <w:tc>
          <w:tcPr>
            <w:tcW w:w="695" w:type="pc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 xml:space="preserve">Întreținerea și asigurarea funcționării centrului de zi în parteneriat (de ex. cu </w:t>
            </w:r>
            <w:r w:rsidRPr="0096546F">
              <w:rPr>
                <w:rFonts w:asciiTheme="minorHAnsi" w:hAnsiTheme="minorHAnsi" w:cstheme="minorHAnsi"/>
                <w:b/>
              </w:rPr>
              <w:lastRenderedPageBreak/>
              <w:t>alte comune, ONG-uri);</w:t>
            </w:r>
          </w:p>
        </w:tc>
        <w:tc>
          <w:tcPr>
            <w:tcW w:w="430" w:type="pct"/>
            <w:shd w:val="clear" w:color="auto" w:fill="auto"/>
          </w:tcPr>
          <w:p w:rsidR="001C4A7E" w:rsidRPr="0096546F" w:rsidRDefault="001C4A7E" w:rsidP="009C410A">
            <w:pPr>
              <w:widowControl w:val="0"/>
              <w:spacing w:after="0"/>
              <w:ind w:right="-183"/>
              <w:rPr>
                <w:rFonts w:asciiTheme="minorHAnsi" w:hAnsiTheme="minorHAnsi" w:cstheme="minorHAnsi"/>
                <w:b/>
              </w:rPr>
            </w:pPr>
            <w:r w:rsidRPr="0096546F">
              <w:rPr>
                <w:rFonts w:asciiTheme="minorHAnsi" w:hAnsiTheme="minorHAnsi" w:cstheme="minorHAnsi"/>
                <w:b/>
              </w:rPr>
              <w:lastRenderedPageBreak/>
              <w:t>SCS 5.1</w:t>
            </w:r>
          </w:p>
        </w:tc>
        <w:tc>
          <w:tcPr>
            <w:tcW w:w="1145" w:type="pct"/>
            <w:shd w:val="clear" w:color="auto" w:fill="auto"/>
          </w:tcPr>
          <w:p w:rsidR="001C4A7E" w:rsidRPr="0096546F" w:rsidRDefault="001C4A7E" w:rsidP="009C410A">
            <w:pPr>
              <w:spacing w:after="0"/>
              <w:rPr>
                <w:rFonts w:asciiTheme="minorHAnsi" w:hAnsiTheme="minorHAnsi" w:cstheme="minorHAnsi"/>
              </w:rPr>
            </w:pPr>
            <w:r w:rsidRPr="0096546F">
              <w:rPr>
                <w:rFonts w:asciiTheme="minorHAnsi" w:hAnsiTheme="minorHAnsi" w:cstheme="minorHAnsi"/>
              </w:rPr>
              <w:t>Întreținerea și asigurarea funcționarii centrului de zi se poate face în parteneriat cu alta comuna sau un ONG, în baza unui Acord de parteneriat.</w:t>
            </w:r>
          </w:p>
          <w:p w:rsidR="001C4A7E" w:rsidRPr="0096546F" w:rsidRDefault="001C4A7E" w:rsidP="009C410A">
            <w:pPr>
              <w:widowControl w:val="0"/>
              <w:spacing w:after="0"/>
              <w:rPr>
                <w:rFonts w:asciiTheme="minorHAnsi" w:hAnsiTheme="minorHAnsi" w:cstheme="minorHAnsi"/>
                <w:b/>
              </w:rPr>
            </w:pP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lastRenderedPageBreak/>
              <w:t>5 p</w:t>
            </w:r>
          </w:p>
        </w:tc>
        <w:tc>
          <w:tcPr>
            <w:tcW w:w="1028" w:type="pc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Verificarea se face în baza Acordului de parteneriat (Anexa 11).</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Dacă proiectul vizează întreținerea și asigurarea </w:t>
            </w:r>
            <w:r w:rsidRPr="0096546F">
              <w:rPr>
                <w:rFonts w:asciiTheme="minorHAnsi" w:hAnsiTheme="minorHAnsi" w:cstheme="minorHAnsi"/>
              </w:rPr>
              <w:lastRenderedPageBreak/>
              <w:t>juncționării centrului de zi în parteneriat, expertul înscrie 5 în coloana Scor.</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Dacă proiectul NU vizează întreținerea și asigurarea juncționării centrului de zi în parteneriat, expertul înscrie 0 în coloana Scor.</w:t>
            </w:r>
          </w:p>
        </w:tc>
        <w:tc>
          <w:tcPr>
            <w:tcW w:w="797" w:type="pct"/>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lastRenderedPageBreak/>
              <w:t>CS6</w:t>
            </w:r>
          </w:p>
        </w:tc>
        <w:tc>
          <w:tcPr>
            <w:tcW w:w="695" w:type="pc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Dotarea clădirilor cu sisteme care utilizează energie regenerabilă</w:t>
            </w:r>
          </w:p>
        </w:tc>
        <w:tc>
          <w:tcPr>
            <w:tcW w:w="430" w:type="pct"/>
            <w:shd w:val="clear" w:color="auto" w:fill="auto"/>
          </w:tcPr>
          <w:p w:rsidR="001C4A7E" w:rsidRPr="0096546F" w:rsidRDefault="001C4A7E" w:rsidP="009C410A">
            <w:pPr>
              <w:widowControl w:val="0"/>
              <w:spacing w:after="0"/>
              <w:ind w:right="-183"/>
              <w:rPr>
                <w:rFonts w:asciiTheme="minorHAnsi" w:hAnsiTheme="minorHAnsi" w:cstheme="minorHAnsi"/>
                <w:b/>
              </w:rPr>
            </w:pPr>
            <w:r w:rsidRPr="0096546F">
              <w:rPr>
                <w:rFonts w:asciiTheme="minorHAnsi" w:hAnsiTheme="minorHAnsi" w:cstheme="minorHAnsi"/>
                <w:b/>
              </w:rPr>
              <w:t>SCS 6.1</w:t>
            </w:r>
          </w:p>
          <w:p w:rsidR="001C4A7E" w:rsidRPr="0096546F" w:rsidRDefault="001C4A7E" w:rsidP="009C410A">
            <w:pPr>
              <w:widowControl w:val="0"/>
              <w:spacing w:after="0"/>
              <w:rPr>
                <w:rFonts w:asciiTheme="minorHAnsi" w:hAnsiTheme="minorHAnsi" w:cstheme="minorHAnsi"/>
                <w:b/>
              </w:rPr>
            </w:pPr>
          </w:p>
        </w:tc>
        <w:tc>
          <w:tcPr>
            <w:tcW w:w="1145" w:type="pc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Proiecte care au în componenţă şi investiţii de producere a energiei din surse regenerabile utilizate în scopul dotării cladirilor.</w:t>
            </w:r>
          </w:p>
          <w:p w:rsidR="001C4A7E" w:rsidRPr="0096546F" w:rsidRDefault="001C4A7E" w:rsidP="009C410A">
            <w:pPr>
              <w:widowControl w:val="0"/>
              <w:spacing w:after="0"/>
              <w:rPr>
                <w:rFonts w:asciiTheme="minorHAnsi" w:hAnsiTheme="minorHAnsi" w:cstheme="minorHAnsi"/>
              </w:rPr>
            </w:pPr>
          </w:p>
          <w:p w:rsidR="001C4A7E" w:rsidRPr="0096546F" w:rsidRDefault="001C4A7E" w:rsidP="009C410A">
            <w:pPr>
              <w:spacing w:after="0"/>
              <w:rPr>
                <w:rFonts w:asciiTheme="minorHAnsi" w:hAnsiTheme="minorHAnsi" w:cstheme="minorHAnsi"/>
                <w:b/>
              </w:rPr>
            </w:pPr>
            <w:r w:rsidRPr="0096546F">
              <w:rPr>
                <w:rFonts w:asciiTheme="minorHAnsi" w:hAnsiTheme="minorHAnsi" w:cstheme="minorHAnsi"/>
              </w:rPr>
              <w:t>Punctajul = cheltuielile aferente echipamentului producerii energiei din surse regenerabile/valoarea totală eligibilă a proiectului x 15</w:t>
            </w:r>
          </w:p>
          <w:p w:rsidR="001C4A7E" w:rsidRPr="0096546F" w:rsidRDefault="001C4A7E" w:rsidP="009C410A">
            <w:pPr>
              <w:widowControl w:val="0"/>
              <w:spacing w:after="0"/>
              <w:rPr>
                <w:rFonts w:asciiTheme="minorHAnsi" w:hAnsiTheme="minorHAnsi" w:cstheme="minorHAnsi"/>
                <w:b/>
              </w:rPr>
            </w:pP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p>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15 p</w:t>
            </w:r>
          </w:p>
        </w:tc>
        <w:tc>
          <w:tcPr>
            <w:tcW w:w="1028" w:type="pc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Se va verifica dacă în cadrul SF/DALI/ Memoriu justificativ este demonstrat că proiectul are în componenţă şi investiţii de producere a energiei din surse regenerabile utilizate în scopul dotării cladirilor și dacă cheltuielile aferente sunt prevăzute în devizul pe obiect,  devizul general si bugetul indicativ, raportat la valoarea totală eligibilă.</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Dacă în urma verificării, expertul constată că sunt prevăzute </w:t>
            </w:r>
            <w:r w:rsidRPr="0096546F">
              <w:rPr>
                <w:rFonts w:asciiTheme="minorHAnsi" w:hAnsiTheme="minorHAnsi" w:cstheme="minorHAnsi"/>
              </w:rPr>
              <w:lastRenderedPageBreak/>
              <w:t>cheltuieli cu realizarea investițiilor în producerea și utilizarea energiei regenerabile va înscrie punctajul (cu doua zecimale)</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acordat în coloana “scor”, în rubrica specifică acestui criteriu.</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In cazul în care nu sunt prevăzute aceste cheltuieli, expertul nu va acorda punctaj la acest criteriu și va înscrie “0” în rubrica aferentă.</w:t>
            </w:r>
          </w:p>
        </w:tc>
        <w:tc>
          <w:tcPr>
            <w:tcW w:w="797" w:type="pct"/>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vMerge w:val="restart"/>
            <w:shd w:val="clear" w:color="auto" w:fill="auto"/>
            <w:vAlign w:val="center"/>
          </w:tcPr>
          <w:p w:rsidR="001C4A7E" w:rsidRPr="0096546F" w:rsidRDefault="001C4A7E" w:rsidP="009C410A">
            <w:pPr>
              <w:widowControl w:val="0"/>
              <w:spacing w:after="0"/>
              <w:ind w:right="-104"/>
              <w:rPr>
                <w:rFonts w:asciiTheme="minorHAnsi" w:hAnsiTheme="minorHAnsi" w:cstheme="minorHAnsi"/>
                <w:b/>
              </w:rPr>
            </w:pPr>
            <w:r w:rsidRPr="0096546F">
              <w:rPr>
                <w:rFonts w:asciiTheme="minorHAnsi" w:hAnsiTheme="minorHAnsi" w:cstheme="minorHAnsi"/>
                <w:b/>
              </w:rPr>
              <w:lastRenderedPageBreak/>
              <w:t>CS7</w:t>
            </w:r>
          </w:p>
        </w:tc>
        <w:tc>
          <w:tcPr>
            <w:tcW w:w="695" w:type="pct"/>
            <w:vMerge w:val="restar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eastAsia="Times New Roman" w:hAnsiTheme="minorHAnsi" w:cstheme="minorHAnsi"/>
                <w:b/>
              </w:rPr>
              <w:t>Crearea de locuri de muncă cu normă întreagă</w:t>
            </w:r>
          </w:p>
        </w:tc>
        <w:tc>
          <w:tcPr>
            <w:tcW w:w="2117" w:type="pct"/>
            <w:gridSpan w:val="3"/>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MAXIM 20 PUNCTE</w:t>
            </w:r>
          </w:p>
          <w:p w:rsidR="001C4A7E" w:rsidRPr="0096546F" w:rsidRDefault="001C4A7E" w:rsidP="009C410A">
            <w:pPr>
              <w:widowControl w:val="0"/>
              <w:spacing w:after="0"/>
              <w:jc w:val="center"/>
              <w:rPr>
                <w:rFonts w:asciiTheme="minorHAnsi" w:hAnsiTheme="minorHAnsi" w:cstheme="minorHAnsi"/>
                <w:b/>
              </w:rPr>
            </w:pPr>
          </w:p>
        </w:tc>
        <w:tc>
          <w:tcPr>
            <w:tcW w:w="1028" w:type="pct"/>
            <w:vMerge w:val="restart"/>
            <w:shd w:val="clear" w:color="auto" w:fill="FFFFFF"/>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Se verifica în cadrul SF/DALI/Memoriu justificativ-estimări privind forţa de muncă ocupată prin realizarea investiţiei, și în cadrul Cereri de finantare la indicatori de monitorizare.</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Se verifică daca Dacă proiectul prin activitatea propusă crează un loc de muncă, expertul înscrie 10 puncte  în coloana </w:t>
            </w:r>
            <w:r w:rsidRPr="0096546F">
              <w:rPr>
                <w:rFonts w:asciiTheme="minorHAnsi" w:hAnsiTheme="minorHAnsi" w:cstheme="minorHAnsi"/>
              </w:rPr>
              <w:lastRenderedPageBreak/>
              <w:t>Scor.</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Dacă proiectul prin activitatea propusă crează mai multe locuri de muncă, expertul înscrie 20 în coloana Scor.</w:t>
            </w:r>
          </w:p>
          <w:p w:rsidR="001C4A7E" w:rsidRPr="0096546F" w:rsidRDefault="001C4A7E" w:rsidP="009C410A">
            <w:pPr>
              <w:widowControl w:val="0"/>
              <w:shd w:val="clear" w:color="auto" w:fill="FFFFFF"/>
              <w:spacing w:after="0"/>
              <w:rPr>
                <w:rFonts w:asciiTheme="minorHAnsi" w:hAnsiTheme="minorHAnsi" w:cstheme="minorHAnsi"/>
              </w:rPr>
            </w:pPr>
            <w:r w:rsidRPr="0096546F">
              <w:rPr>
                <w:rFonts w:asciiTheme="minorHAnsi" w:hAnsiTheme="minorHAnsi" w:cstheme="minorHAnsi"/>
              </w:rPr>
              <w:t>Dacă proiectul prin activitatea propusă NU crează locuri de muncă, expertul înscrie 0 în coloana Scor</w:t>
            </w:r>
          </w:p>
        </w:tc>
        <w:tc>
          <w:tcPr>
            <w:tcW w:w="797" w:type="pct"/>
            <w:shd w:val="clear" w:color="auto" w:fill="FFFFFF"/>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vMerge/>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695" w:type="pct"/>
            <w:vMerge/>
            <w:shd w:val="clear" w:color="auto" w:fill="auto"/>
            <w:vAlign w:val="center"/>
          </w:tcPr>
          <w:p w:rsidR="001C4A7E" w:rsidRPr="0096546F" w:rsidRDefault="001C4A7E" w:rsidP="009C410A">
            <w:pPr>
              <w:widowControl w:val="0"/>
              <w:spacing w:after="0"/>
              <w:rPr>
                <w:rFonts w:asciiTheme="minorHAnsi" w:eastAsia="Times New Roman" w:hAnsiTheme="minorHAnsi" w:cstheme="minorHAnsi"/>
                <w:b/>
              </w:rPr>
            </w:pPr>
          </w:p>
        </w:tc>
        <w:tc>
          <w:tcPr>
            <w:tcW w:w="430" w:type="pct"/>
            <w:shd w:val="clear" w:color="auto" w:fill="auto"/>
          </w:tcPr>
          <w:p w:rsidR="001C4A7E" w:rsidRPr="0096546F" w:rsidRDefault="001C4A7E" w:rsidP="009C410A">
            <w:pPr>
              <w:widowControl w:val="0"/>
              <w:spacing w:after="0"/>
              <w:ind w:right="-183"/>
              <w:rPr>
                <w:rFonts w:asciiTheme="minorHAnsi" w:hAnsiTheme="minorHAnsi" w:cstheme="minorHAnsi"/>
                <w:b/>
              </w:rPr>
            </w:pPr>
            <w:r w:rsidRPr="0096546F">
              <w:rPr>
                <w:rFonts w:asciiTheme="minorHAnsi" w:hAnsiTheme="minorHAnsi" w:cstheme="minorHAnsi"/>
                <w:b/>
              </w:rPr>
              <w:t>SCS 7.1</w:t>
            </w:r>
          </w:p>
        </w:tc>
        <w:tc>
          <w:tcPr>
            <w:tcW w:w="1145" w:type="pc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Proiectele care prin activitatea propusa crează un loc de muncă cu normă întreagă.</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p>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10 p</w:t>
            </w:r>
          </w:p>
          <w:p w:rsidR="001C4A7E" w:rsidRPr="0096546F" w:rsidRDefault="001C4A7E" w:rsidP="009C410A">
            <w:pPr>
              <w:widowControl w:val="0"/>
              <w:spacing w:after="0"/>
              <w:jc w:val="center"/>
              <w:rPr>
                <w:rFonts w:asciiTheme="minorHAnsi" w:hAnsiTheme="minorHAnsi" w:cstheme="minorHAnsi"/>
                <w:b/>
              </w:rPr>
            </w:pPr>
          </w:p>
        </w:tc>
        <w:tc>
          <w:tcPr>
            <w:tcW w:w="1028" w:type="pct"/>
            <w:vMerge/>
            <w:shd w:val="clear" w:color="auto" w:fill="FFFFFF"/>
          </w:tcPr>
          <w:p w:rsidR="001C4A7E" w:rsidRPr="0096546F" w:rsidRDefault="001C4A7E" w:rsidP="009C410A">
            <w:pPr>
              <w:widowControl w:val="0"/>
              <w:spacing w:after="0"/>
              <w:rPr>
                <w:rFonts w:asciiTheme="minorHAnsi" w:hAnsiTheme="minorHAnsi" w:cstheme="minorHAnsi"/>
              </w:rPr>
            </w:pPr>
          </w:p>
        </w:tc>
        <w:tc>
          <w:tcPr>
            <w:tcW w:w="797" w:type="pct"/>
            <w:shd w:val="clear" w:color="auto" w:fill="FFFFFF"/>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vMerge/>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695" w:type="pct"/>
            <w:vMerge/>
            <w:shd w:val="clear" w:color="auto" w:fill="auto"/>
            <w:vAlign w:val="center"/>
          </w:tcPr>
          <w:p w:rsidR="001C4A7E" w:rsidRPr="0096546F" w:rsidRDefault="001C4A7E" w:rsidP="009C410A">
            <w:pPr>
              <w:widowControl w:val="0"/>
              <w:spacing w:after="0"/>
              <w:rPr>
                <w:rFonts w:asciiTheme="minorHAnsi" w:eastAsia="Times New Roman" w:hAnsiTheme="minorHAnsi" w:cstheme="minorHAnsi"/>
                <w:b/>
              </w:rPr>
            </w:pPr>
          </w:p>
        </w:tc>
        <w:tc>
          <w:tcPr>
            <w:tcW w:w="430" w:type="pct"/>
            <w:shd w:val="clear" w:color="auto" w:fill="auto"/>
          </w:tcPr>
          <w:p w:rsidR="001C4A7E" w:rsidRPr="0096546F" w:rsidRDefault="001C4A7E" w:rsidP="009C410A">
            <w:pPr>
              <w:widowControl w:val="0"/>
              <w:spacing w:after="0"/>
              <w:ind w:right="-183"/>
              <w:rPr>
                <w:rFonts w:asciiTheme="minorHAnsi" w:hAnsiTheme="minorHAnsi" w:cstheme="minorHAnsi"/>
                <w:b/>
              </w:rPr>
            </w:pPr>
            <w:r w:rsidRPr="0096546F">
              <w:rPr>
                <w:rFonts w:asciiTheme="minorHAnsi" w:hAnsiTheme="minorHAnsi" w:cstheme="minorHAnsi"/>
                <w:b/>
              </w:rPr>
              <w:t>SCS 7.2</w:t>
            </w:r>
          </w:p>
        </w:tc>
        <w:tc>
          <w:tcPr>
            <w:tcW w:w="1145" w:type="pc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Proiectele care prin activitatea propusa crează mai multe de un loc de muncă cu normă intreagă.</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p>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20 p</w:t>
            </w:r>
          </w:p>
        </w:tc>
        <w:tc>
          <w:tcPr>
            <w:tcW w:w="1028" w:type="pct"/>
            <w:vMerge/>
            <w:shd w:val="clear" w:color="auto" w:fill="FFFFFF"/>
          </w:tcPr>
          <w:p w:rsidR="001C4A7E" w:rsidRPr="0096546F" w:rsidRDefault="001C4A7E" w:rsidP="009C410A">
            <w:pPr>
              <w:widowControl w:val="0"/>
              <w:spacing w:after="0"/>
              <w:rPr>
                <w:rFonts w:asciiTheme="minorHAnsi" w:hAnsiTheme="minorHAnsi" w:cstheme="minorHAnsi"/>
              </w:rPr>
            </w:pPr>
          </w:p>
        </w:tc>
        <w:tc>
          <w:tcPr>
            <w:tcW w:w="797" w:type="pct"/>
            <w:shd w:val="clear" w:color="auto" w:fill="FFFFFF"/>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vMerge w:val="restart"/>
            <w:shd w:val="clear" w:color="auto" w:fill="auto"/>
            <w:vAlign w:val="center"/>
          </w:tcPr>
          <w:p w:rsidR="001C4A7E" w:rsidRPr="0096546F" w:rsidRDefault="001C4A7E" w:rsidP="009C410A">
            <w:pPr>
              <w:widowControl w:val="0"/>
              <w:spacing w:after="0"/>
              <w:ind w:right="-104"/>
              <w:rPr>
                <w:rFonts w:asciiTheme="minorHAnsi" w:hAnsiTheme="minorHAnsi" w:cstheme="minorHAnsi"/>
                <w:b/>
              </w:rPr>
            </w:pPr>
            <w:r w:rsidRPr="0096546F">
              <w:rPr>
                <w:rFonts w:asciiTheme="minorHAnsi" w:hAnsiTheme="minorHAnsi" w:cstheme="minorHAnsi"/>
                <w:b/>
              </w:rPr>
              <w:lastRenderedPageBreak/>
              <w:t>CS8</w:t>
            </w:r>
          </w:p>
        </w:tc>
        <w:tc>
          <w:tcPr>
            <w:tcW w:w="695" w:type="pct"/>
            <w:vMerge w:val="restart"/>
            <w:shd w:val="clear" w:color="auto" w:fill="auto"/>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t>Solicitanții care nu au primit anterior sprijin comunitar pentru o investiție similară</w:t>
            </w:r>
          </w:p>
        </w:tc>
        <w:tc>
          <w:tcPr>
            <w:tcW w:w="2117" w:type="pct"/>
            <w:gridSpan w:val="3"/>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MAXIM 10 PUNCTE</w:t>
            </w:r>
          </w:p>
          <w:p w:rsidR="001C4A7E" w:rsidRPr="0096546F" w:rsidRDefault="001C4A7E" w:rsidP="009C410A">
            <w:pPr>
              <w:widowControl w:val="0"/>
              <w:spacing w:after="0"/>
              <w:rPr>
                <w:rFonts w:asciiTheme="minorHAnsi" w:hAnsiTheme="minorHAnsi" w:cstheme="minorHAnsi"/>
                <w:b/>
              </w:rPr>
            </w:pPr>
          </w:p>
        </w:tc>
        <w:tc>
          <w:tcPr>
            <w:tcW w:w="1028" w:type="pct"/>
            <w:vMerge w:val="restart"/>
            <w:shd w:val="clear" w:color="auto" w:fill="auto"/>
          </w:tcPr>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Se verifică: </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 Informațiile menționate de solicitant în secțiunea C din cererea de finanțare; </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Raportul asupra utilizării programelor de finanțare nerambursabilă;</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În Bazele de date FEADR dacă solicitantul se regăsește si cu ce tip de investiție ;</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 xml:space="preserve">În cazul în care solicitantul se regăsește în Bazele de date FEADR că a beneficiat de sprijin pentru investiții similare (acelasi tip de </w:t>
            </w:r>
            <w:r w:rsidRPr="0096546F">
              <w:rPr>
                <w:rFonts w:asciiTheme="minorHAnsi" w:hAnsiTheme="minorHAnsi" w:cstheme="minorHAnsi"/>
              </w:rPr>
              <w:lastRenderedPageBreak/>
              <w:t xml:space="preserve">investiție), începând cu anul 2007 expertul înscrie 5 în coloana Scor. </w:t>
            </w:r>
          </w:p>
          <w:p w:rsidR="001C4A7E" w:rsidRPr="0096546F" w:rsidRDefault="001C4A7E" w:rsidP="009C410A">
            <w:pPr>
              <w:widowControl w:val="0"/>
              <w:spacing w:after="0"/>
              <w:rPr>
                <w:rFonts w:asciiTheme="minorHAnsi" w:hAnsiTheme="minorHAnsi" w:cstheme="minorHAnsi"/>
              </w:rPr>
            </w:pPr>
            <w:r w:rsidRPr="0096546F">
              <w:rPr>
                <w:rFonts w:asciiTheme="minorHAnsi" w:hAnsiTheme="minorHAnsi" w:cstheme="minorHAnsi"/>
              </w:rPr>
              <w:t>Dacă solicitantul nu a beneficiat de sprijin pentru o investitie similar începând cu anul 2007, expertul înscrie 10 în coloana Scor.</w:t>
            </w:r>
          </w:p>
        </w:tc>
        <w:tc>
          <w:tcPr>
            <w:tcW w:w="797" w:type="pct"/>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vMerge/>
            <w:shd w:val="clear" w:color="auto" w:fill="auto"/>
            <w:vAlign w:val="center"/>
          </w:tcPr>
          <w:p w:rsidR="001C4A7E" w:rsidRPr="0096546F" w:rsidRDefault="001C4A7E" w:rsidP="009C410A">
            <w:pPr>
              <w:widowControl w:val="0"/>
              <w:spacing w:after="0"/>
              <w:ind w:right="-104"/>
              <w:rPr>
                <w:rFonts w:asciiTheme="minorHAnsi" w:hAnsiTheme="minorHAnsi" w:cstheme="minorHAnsi"/>
                <w:b/>
              </w:rPr>
            </w:pPr>
          </w:p>
        </w:tc>
        <w:tc>
          <w:tcPr>
            <w:tcW w:w="695" w:type="pct"/>
            <w:vMerge/>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430" w:type="pct"/>
            <w:shd w:val="clear" w:color="auto" w:fill="auto"/>
          </w:tcPr>
          <w:p w:rsidR="001C4A7E" w:rsidRPr="0096546F" w:rsidRDefault="001C4A7E" w:rsidP="009C410A">
            <w:pPr>
              <w:widowControl w:val="0"/>
              <w:spacing w:after="0"/>
              <w:ind w:right="-183"/>
              <w:rPr>
                <w:rFonts w:asciiTheme="minorHAnsi" w:hAnsiTheme="minorHAnsi" w:cstheme="minorHAnsi"/>
                <w:b/>
              </w:rPr>
            </w:pPr>
            <w:r w:rsidRPr="0096546F">
              <w:rPr>
                <w:rFonts w:asciiTheme="minorHAnsi" w:hAnsiTheme="minorHAnsi" w:cstheme="minorHAnsi"/>
                <w:b/>
              </w:rPr>
              <w:t>SCS 8.1</w:t>
            </w:r>
          </w:p>
        </w:tc>
        <w:tc>
          <w:tcPr>
            <w:tcW w:w="1145" w:type="pct"/>
            <w:shd w:val="clear" w:color="auto" w:fill="auto"/>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rPr>
              <w:t>Sprijinirea solicitanțiilor care nu au beneficiat de sprijin anterior pentru o investiție similară.</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10 p</w:t>
            </w:r>
          </w:p>
        </w:tc>
        <w:tc>
          <w:tcPr>
            <w:tcW w:w="1028" w:type="pct"/>
            <w:vMerge/>
            <w:shd w:val="clear" w:color="auto" w:fill="auto"/>
          </w:tcPr>
          <w:p w:rsidR="001C4A7E" w:rsidRPr="0096546F" w:rsidRDefault="001C4A7E" w:rsidP="009C410A">
            <w:pPr>
              <w:widowControl w:val="0"/>
              <w:spacing w:after="0"/>
              <w:rPr>
                <w:rFonts w:asciiTheme="minorHAnsi" w:hAnsiTheme="minorHAnsi" w:cstheme="minorHAnsi"/>
              </w:rPr>
            </w:pPr>
          </w:p>
        </w:tc>
        <w:tc>
          <w:tcPr>
            <w:tcW w:w="797" w:type="pct"/>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363" w:type="pct"/>
            <w:vMerge/>
            <w:shd w:val="clear" w:color="auto" w:fill="auto"/>
            <w:vAlign w:val="center"/>
          </w:tcPr>
          <w:p w:rsidR="001C4A7E" w:rsidRPr="0096546F" w:rsidRDefault="001C4A7E" w:rsidP="009C410A">
            <w:pPr>
              <w:widowControl w:val="0"/>
              <w:spacing w:after="0"/>
              <w:ind w:right="-104"/>
              <w:rPr>
                <w:rFonts w:asciiTheme="minorHAnsi" w:hAnsiTheme="minorHAnsi" w:cstheme="minorHAnsi"/>
                <w:b/>
              </w:rPr>
            </w:pPr>
          </w:p>
        </w:tc>
        <w:tc>
          <w:tcPr>
            <w:tcW w:w="695" w:type="pct"/>
            <w:vMerge/>
            <w:shd w:val="clear" w:color="auto" w:fill="auto"/>
            <w:vAlign w:val="center"/>
          </w:tcPr>
          <w:p w:rsidR="001C4A7E" w:rsidRPr="0096546F" w:rsidRDefault="001C4A7E" w:rsidP="009C410A">
            <w:pPr>
              <w:widowControl w:val="0"/>
              <w:spacing w:after="0"/>
              <w:rPr>
                <w:rFonts w:asciiTheme="minorHAnsi" w:hAnsiTheme="minorHAnsi" w:cstheme="minorHAnsi"/>
                <w:b/>
              </w:rPr>
            </w:pPr>
          </w:p>
        </w:tc>
        <w:tc>
          <w:tcPr>
            <w:tcW w:w="430" w:type="pct"/>
            <w:shd w:val="clear" w:color="auto" w:fill="auto"/>
          </w:tcPr>
          <w:p w:rsidR="001C4A7E" w:rsidRPr="0096546F" w:rsidRDefault="001C4A7E" w:rsidP="009C410A">
            <w:pPr>
              <w:widowControl w:val="0"/>
              <w:spacing w:after="0"/>
              <w:ind w:right="-183"/>
              <w:rPr>
                <w:rFonts w:asciiTheme="minorHAnsi" w:hAnsiTheme="minorHAnsi" w:cstheme="minorHAnsi"/>
                <w:b/>
              </w:rPr>
            </w:pPr>
            <w:r w:rsidRPr="0096546F">
              <w:rPr>
                <w:rFonts w:asciiTheme="minorHAnsi" w:hAnsiTheme="minorHAnsi" w:cstheme="minorHAnsi"/>
                <w:b/>
              </w:rPr>
              <w:t>SCS 8.2</w:t>
            </w:r>
          </w:p>
        </w:tc>
        <w:tc>
          <w:tcPr>
            <w:tcW w:w="1145" w:type="pct"/>
            <w:shd w:val="clear" w:color="auto" w:fill="auto"/>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rPr>
              <w:t>Sprijinirea solicitanțiilor care au beneficiat de sprijin anterior pentru o investiție similară.</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5 p</w:t>
            </w:r>
          </w:p>
        </w:tc>
        <w:tc>
          <w:tcPr>
            <w:tcW w:w="1028" w:type="pct"/>
            <w:vMerge/>
            <w:shd w:val="clear" w:color="auto" w:fill="auto"/>
          </w:tcPr>
          <w:p w:rsidR="001C4A7E" w:rsidRPr="0096546F" w:rsidRDefault="001C4A7E" w:rsidP="009C410A">
            <w:pPr>
              <w:widowControl w:val="0"/>
              <w:spacing w:after="0"/>
              <w:rPr>
                <w:rFonts w:asciiTheme="minorHAnsi" w:hAnsiTheme="minorHAnsi" w:cstheme="minorHAnsi"/>
              </w:rPr>
            </w:pPr>
          </w:p>
        </w:tc>
        <w:tc>
          <w:tcPr>
            <w:tcW w:w="797" w:type="pct"/>
          </w:tcPr>
          <w:p w:rsidR="001C4A7E" w:rsidRPr="0096546F" w:rsidRDefault="001C4A7E" w:rsidP="009C410A">
            <w:pPr>
              <w:widowControl w:val="0"/>
              <w:spacing w:after="0"/>
              <w:rPr>
                <w:rFonts w:asciiTheme="minorHAnsi" w:hAnsiTheme="minorHAnsi" w:cstheme="minorHAnsi"/>
              </w:rPr>
            </w:pPr>
          </w:p>
        </w:tc>
      </w:tr>
      <w:tr w:rsidR="001C4A7E" w:rsidRPr="0096546F" w:rsidTr="001C4A7E">
        <w:trPr>
          <w:trHeight w:val="20"/>
        </w:trPr>
        <w:tc>
          <w:tcPr>
            <w:tcW w:w="2633" w:type="pct"/>
            <w:gridSpan w:val="4"/>
            <w:vAlign w:val="center"/>
          </w:tcPr>
          <w:p w:rsidR="001C4A7E" w:rsidRPr="0096546F" w:rsidRDefault="001C4A7E" w:rsidP="009C410A">
            <w:pPr>
              <w:widowControl w:val="0"/>
              <w:spacing w:after="0"/>
              <w:rPr>
                <w:rFonts w:asciiTheme="minorHAnsi" w:hAnsiTheme="minorHAnsi" w:cstheme="minorHAnsi"/>
                <w:b/>
              </w:rPr>
            </w:pPr>
            <w:r w:rsidRPr="0096546F">
              <w:rPr>
                <w:rFonts w:asciiTheme="minorHAnsi" w:hAnsiTheme="minorHAnsi" w:cstheme="minorHAnsi"/>
                <w:b/>
              </w:rPr>
              <w:lastRenderedPageBreak/>
              <w:t>TOTAL</w:t>
            </w:r>
          </w:p>
        </w:tc>
        <w:tc>
          <w:tcPr>
            <w:tcW w:w="542" w:type="pct"/>
            <w:shd w:val="clear" w:color="auto" w:fill="auto"/>
          </w:tcPr>
          <w:p w:rsidR="001C4A7E" w:rsidRPr="0096546F" w:rsidRDefault="001C4A7E" w:rsidP="009C410A">
            <w:pPr>
              <w:widowControl w:val="0"/>
              <w:spacing w:after="0"/>
              <w:jc w:val="center"/>
              <w:rPr>
                <w:rFonts w:asciiTheme="minorHAnsi" w:hAnsiTheme="minorHAnsi" w:cstheme="minorHAnsi"/>
                <w:b/>
              </w:rPr>
            </w:pPr>
            <w:r w:rsidRPr="0096546F">
              <w:rPr>
                <w:rFonts w:asciiTheme="minorHAnsi" w:hAnsiTheme="minorHAnsi" w:cstheme="minorHAnsi"/>
                <w:b/>
              </w:rPr>
              <w:t>100 p</w:t>
            </w:r>
          </w:p>
        </w:tc>
        <w:tc>
          <w:tcPr>
            <w:tcW w:w="1028" w:type="pct"/>
            <w:shd w:val="clear" w:color="auto" w:fill="auto"/>
          </w:tcPr>
          <w:p w:rsidR="001C4A7E" w:rsidRPr="0096546F" w:rsidRDefault="001C4A7E" w:rsidP="009C410A">
            <w:pPr>
              <w:widowControl w:val="0"/>
              <w:spacing w:after="0"/>
              <w:rPr>
                <w:rFonts w:asciiTheme="minorHAnsi" w:hAnsiTheme="minorHAnsi" w:cstheme="minorHAnsi"/>
              </w:rPr>
            </w:pPr>
          </w:p>
        </w:tc>
        <w:tc>
          <w:tcPr>
            <w:tcW w:w="797" w:type="pct"/>
          </w:tcPr>
          <w:p w:rsidR="001C4A7E" w:rsidRPr="0096546F" w:rsidRDefault="001C4A7E" w:rsidP="009C410A">
            <w:pPr>
              <w:widowControl w:val="0"/>
              <w:spacing w:after="0"/>
              <w:rPr>
                <w:rFonts w:asciiTheme="minorHAnsi" w:hAnsiTheme="minorHAnsi" w:cstheme="minorHAnsi"/>
              </w:rPr>
            </w:pPr>
          </w:p>
        </w:tc>
      </w:tr>
    </w:tbl>
    <w:p w:rsidR="009C410A" w:rsidRPr="0096546F" w:rsidRDefault="009C410A" w:rsidP="00E81E2C">
      <w:pPr>
        <w:ind w:left="28"/>
        <w:jc w:val="both"/>
        <w:rPr>
          <w:rFonts w:asciiTheme="minorHAnsi" w:hAnsiTheme="minorHAnsi" w:cstheme="minorHAnsi"/>
          <w:b/>
          <w:sz w:val="24"/>
        </w:rPr>
      </w:pPr>
      <w:r w:rsidRPr="0096546F">
        <w:rPr>
          <w:rFonts w:asciiTheme="minorHAnsi" w:hAnsiTheme="minorHAnsi" w:cstheme="minorHAnsi"/>
          <w:b/>
          <w:sz w:val="24"/>
        </w:rPr>
        <w:t>DOCUMENTELE CARE SE VOR PREZENTA LA DEPUNEREA PROIECTELOR PENTRU PUNCTAREA CRITERIILOR DE SELECȚIE:</w:t>
      </w:r>
    </w:p>
    <w:p w:rsidR="009C410A" w:rsidRPr="0096546F" w:rsidRDefault="009C410A" w:rsidP="00E81E2C">
      <w:pP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CS1:</w:t>
      </w:r>
      <w:r w:rsidRPr="0096546F">
        <w:rPr>
          <w:rFonts w:asciiTheme="minorHAnsi" w:hAnsiTheme="minorHAnsi" w:cstheme="minorHAnsi"/>
          <w:sz w:val="24"/>
        </w:rPr>
        <w:t xml:space="preserve"> Studiul de Fezabilitate/ Documentația de Avizare pentru Lucrări de Intervenții/Memoriul justificativ.</w:t>
      </w:r>
    </w:p>
    <w:p w:rsidR="009C410A" w:rsidRPr="0096546F" w:rsidRDefault="009C410A" w:rsidP="00E81E2C">
      <w:pP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CS2:</w:t>
      </w:r>
      <w:r w:rsidRPr="0096546F">
        <w:rPr>
          <w:rFonts w:asciiTheme="minorHAnsi" w:hAnsiTheme="minorHAnsi" w:cstheme="minorHAnsi"/>
          <w:sz w:val="24"/>
        </w:rPr>
        <w:t xml:space="preserve"> Studiul de Fezabilitate/ Documentația de Avizare pentru Lucrări de Intervenții/Memoriul justificativ.</w:t>
      </w:r>
    </w:p>
    <w:p w:rsidR="009C410A" w:rsidRPr="0096546F" w:rsidRDefault="009C410A" w:rsidP="00E81E2C">
      <w:pP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CS3:</w:t>
      </w:r>
      <w:r w:rsidRPr="0096546F">
        <w:rPr>
          <w:rFonts w:asciiTheme="minorHAnsi" w:hAnsiTheme="minorHAnsi" w:cstheme="minorHAnsi"/>
          <w:sz w:val="24"/>
        </w:rPr>
        <w:t xml:space="preserve"> Studiul de Fezabilitate/ Documentația de Avizare pentru Lucrări de Intervenții/Memoriul justificativ</w:t>
      </w:r>
    </w:p>
    <w:p w:rsidR="009C410A" w:rsidRPr="0096546F" w:rsidRDefault="009C410A" w:rsidP="00E81E2C">
      <w:pP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CS4:</w:t>
      </w:r>
      <w:r w:rsidRPr="0096546F">
        <w:rPr>
          <w:rFonts w:asciiTheme="minorHAnsi" w:hAnsiTheme="minorHAnsi" w:cstheme="minorHAnsi"/>
          <w:sz w:val="24"/>
        </w:rPr>
        <w:t xml:space="preserve"> Acordul de parteneriat (Anexa 11).</w:t>
      </w:r>
    </w:p>
    <w:p w:rsidR="009C410A" w:rsidRPr="0096546F" w:rsidRDefault="009C410A" w:rsidP="00E81E2C">
      <w:pP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CS5:</w:t>
      </w:r>
      <w:r w:rsidRPr="0096546F">
        <w:rPr>
          <w:rFonts w:asciiTheme="minorHAnsi" w:hAnsiTheme="minorHAnsi" w:cstheme="minorHAnsi"/>
          <w:sz w:val="24"/>
        </w:rPr>
        <w:t xml:space="preserve"> Acordul de parteneriat (Anexa 11)</w:t>
      </w:r>
    </w:p>
    <w:p w:rsidR="009C410A" w:rsidRPr="0096546F" w:rsidRDefault="009C410A" w:rsidP="00E81E2C">
      <w:pP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CS6:</w:t>
      </w:r>
      <w:r w:rsidRPr="0096546F">
        <w:rPr>
          <w:rFonts w:asciiTheme="minorHAnsi" w:hAnsiTheme="minorHAnsi" w:cstheme="minorHAnsi"/>
          <w:sz w:val="24"/>
        </w:rPr>
        <w:t xml:space="preserve"> Studiul de Fezabilitate/ Documentația de Avizare pentru Lucrări de Intervenții/Memoriul justificativ</w:t>
      </w:r>
    </w:p>
    <w:p w:rsidR="009C410A" w:rsidRPr="0096546F" w:rsidRDefault="009C410A" w:rsidP="00E81E2C">
      <w:pP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CS7:</w:t>
      </w:r>
      <w:r w:rsidRPr="0096546F">
        <w:rPr>
          <w:rFonts w:asciiTheme="minorHAnsi" w:hAnsiTheme="minorHAnsi" w:cstheme="minorHAnsi"/>
          <w:sz w:val="24"/>
        </w:rPr>
        <w:t xml:space="preserve"> Studiul de Fezabilitate/ Documentația de Avizare pentru Lucrări de Intervenții/Memoriul justificativ.</w:t>
      </w:r>
    </w:p>
    <w:p w:rsidR="009C410A" w:rsidRPr="0096546F" w:rsidRDefault="009C410A" w:rsidP="00E81E2C">
      <w:pPr>
        <w:spacing w:after="0" w:line="240" w:lineRule="auto"/>
        <w:ind w:left="28"/>
        <w:jc w:val="both"/>
        <w:rPr>
          <w:rFonts w:asciiTheme="minorHAnsi" w:hAnsiTheme="minorHAnsi" w:cstheme="minorHAnsi"/>
          <w:sz w:val="24"/>
        </w:rPr>
      </w:pPr>
      <w:r w:rsidRPr="0096546F">
        <w:rPr>
          <w:rFonts w:asciiTheme="minorHAnsi" w:hAnsiTheme="minorHAnsi" w:cstheme="minorHAnsi"/>
          <w:b/>
          <w:sz w:val="24"/>
        </w:rPr>
        <w:t>CS8:</w:t>
      </w:r>
      <w:r w:rsidRPr="0096546F">
        <w:rPr>
          <w:rFonts w:asciiTheme="minorHAnsi" w:hAnsiTheme="minorHAnsi" w:cstheme="minorHAnsi"/>
          <w:sz w:val="24"/>
        </w:rPr>
        <w:t xml:space="preserve"> Cererea de finanțare (secțiunea C), Raportul asupra utilizării programelor de finanțare nerambursabilă; </w:t>
      </w:r>
    </w:p>
    <w:p w:rsidR="009C410A" w:rsidRPr="0096546F" w:rsidRDefault="009C410A" w:rsidP="00E81E2C">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b/>
          <w:sz w:val="24"/>
          <w:szCs w:val="24"/>
        </w:rPr>
        <w:t xml:space="preserve">ATENȚIE!  </w:t>
      </w:r>
      <w:r w:rsidRPr="0096546F">
        <w:rPr>
          <w:rFonts w:asciiTheme="minorHAnsi" w:hAnsiTheme="minorHAnsi" w:cstheme="minorHAnsi"/>
          <w:sz w:val="24"/>
          <w:szCs w:val="24"/>
        </w:rPr>
        <w:t>Documentele în baza cărora se vor puncta criteriile de selecție se vor depune odată cu proiectul la sediul GAL.</w:t>
      </w:r>
    </w:p>
    <w:p w:rsidR="009C410A" w:rsidRPr="0096546F" w:rsidRDefault="009C410A" w:rsidP="00E81E2C">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b/>
          <w:sz w:val="24"/>
          <w:szCs w:val="24"/>
        </w:rPr>
        <w:t xml:space="preserve">ATENȚIE!  </w:t>
      </w:r>
      <w:r w:rsidRPr="0096546F">
        <w:rPr>
          <w:rFonts w:asciiTheme="minorHAnsi" w:hAnsiTheme="minorHAnsi" w:cstheme="minorHAnsi"/>
          <w:sz w:val="24"/>
          <w:szCs w:val="24"/>
        </w:rPr>
        <w:t xml:space="preserve">  Toate activităţile pe care solicitantul se angajează să le efectueze prin investiţie, atât la faza de implementare a proiectului cât şi în perioada de monitorizare, activităţi pentru care cererea de finanţare a fost selectată pentru finanţare nerambursabilă, devin condiţii obligatorii.</w:t>
      </w:r>
    </w:p>
    <w:p w:rsidR="009C410A" w:rsidRPr="0096546F" w:rsidRDefault="009C410A" w:rsidP="00E81E2C">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sz w:val="24"/>
          <w:szCs w:val="24"/>
        </w:rPr>
        <w:t xml:space="preserve">În situaţia în care, la verificarea oricărei Cereri de Plată, sau la verificările efectuate în perioada de monitorizare, se constată că aceste condiţii nu mai sunt îndeplinite de către proiect sau beneficiar, plăţile vor fi sistate, contractul de finanţare va fi reziliat şi toate </w:t>
      </w:r>
      <w:r w:rsidRPr="0096546F">
        <w:rPr>
          <w:rFonts w:asciiTheme="minorHAnsi" w:hAnsiTheme="minorHAnsi" w:cstheme="minorHAnsi"/>
          <w:sz w:val="24"/>
          <w:szCs w:val="24"/>
        </w:rPr>
        <w:lastRenderedPageBreak/>
        <w:t>plăţile efectuate de AFIR până la momentul constatării neregularităţii vor fi încadrate ca debite în sarcina beneficiarului, la dispoziţia AFIR.</w:t>
      </w:r>
    </w:p>
    <w:p w:rsidR="009C410A" w:rsidRPr="0096546F" w:rsidRDefault="009C410A" w:rsidP="00E81E2C">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sz w:val="24"/>
          <w:szCs w:val="24"/>
        </w:rPr>
        <w:t>Pentru această măsură puntajul minim este de 5 puncte și reprezintă punctajul sub care niciun proiect nu poate intra la finanțare.</w:t>
      </w:r>
    </w:p>
    <w:p w:rsidR="009C410A" w:rsidRPr="0096546F" w:rsidRDefault="009C410A" w:rsidP="00E81E2C">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sz w:val="24"/>
          <w:szCs w:val="24"/>
        </w:rPr>
        <w:t xml:space="preserve">Vă atragem atenția asupra faptului că beneficiarii trebuie să respecte criteriile de selecție pe durata de implementare și monitorizare a proiectului. </w:t>
      </w:r>
    </w:p>
    <w:p w:rsidR="009C410A" w:rsidRPr="0096546F" w:rsidRDefault="009C410A" w:rsidP="00E81E2C">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sz w:val="24"/>
          <w:szCs w:val="24"/>
        </w:rPr>
        <w:t>În caz contrar beneficiarul va fi obligat să restituie sprijinul.</w:t>
      </w:r>
    </w:p>
    <w:p w:rsidR="009C410A" w:rsidRPr="0096546F" w:rsidRDefault="009C410A" w:rsidP="00E81E2C">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sz w:val="24"/>
          <w:szCs w:val="24"/>
        </w:rPr>
        <w:t>În cazul proiectelor cu același punctaj, departajarea acestora, se face astfel:</w:t>
      </w:r>
    </w:p>
    <w:p w:rsidR="009C410A" w:rsidRPr="0096546F" w:rsidRDefault="009C410A" w:rsidP="00E81E2C">
      <w:pPr>
        <w:spacing w:before="120" w:after="120" w:line="240" w:lineRule="auto"/>
        <w:ind w:left="28"/>
        <w:jc w:val="both"/>
        <w:rPr>
          <w:rFonts w:asciiTheme="minorHAnsi" w:hAnsiTheme="minorHAnsi" w:cstheme="minorHAnsi"/>
          <w:sz w:val="24"/>
          <w:szCs w:val="24"/>
        </w:rPr>
      </w:pPr>
      <w:r w:rsidRPr="0096546F">
        <w:rPr>
          <w:rFonts w:asciiTheme="minorHAnsi" w:hAnsiTheme="minorHAnsi" w:cstheme="minorHAnsi"/>
          <w:sz w:val="24"/>
          <w:szCs w:val="24"/>
        </w:rPr>
        <w:t>1.</w:t>
      </w:r>
      <w:r w:rsidRPr="0096546F">
        <w:rPr>
          <w:rFonts w:asciiTheme="minorHAnsi" w:hAnsiTheme="minorHAnsi" w:cstheme="minorHAnsi"/>
          <w:sz w:val="24"/>
          <w:szCs w:val="24"/>
        </w:rPr>
        <w:tab/>
        <w:t>În funcție de valoarea eligibilă, în sensul că proiectele cu valoare mai mare vor avea întâietate.</w:t>
      </w:r>
    </w:p>
    <w:p w:rsidR="009C410A" w:rsidRDefault="009C410A" w:rsidP="00E81E2C">
      <w:pPr>
        <w:spacing w:before="120" w:after="120" w:line="240" w:lineRule="auto"/>
        <w:ind w:left="28"/>
        <w:jc w:val="both"/>
        <w:rPr>
          <w:rFonts w:asciiTheme="minorHAnsi" w:hAnsiTheme="minorHAnsi" w:cstheme="minorHAnsi"/>
          <w:sz w:val="24"/>
        </w:rPr>
      </w:pPr>
      <w:r w:rsidRPr="0096546F">
        <w:rPr>
          <w:rFonts w:asciiTheme="minorHAnsi" w:hAnsiTheme="minorHAnsi" w:cstheme="minorHAnsi"/>
          <w:sz w:val="24"/>
          <w:szCs w:val="24"/>
        </w:rPr>
        <w:t>2.</w:t>
      </w:r>
      <w:r w:rsidRPr="0096546F">
        <w:rPr>
          <w:rFonts w:asciiTheme="minorHAnsi" w:hAnsiTheme="minorHAnsi" w:cstheme="minorHAnsi"/>
          <w:sz w:val="24"/>
          <w:szCs w:val="24"/>
        </w:rPr>
        <w:tab/>
        <w:t>Dacă după aplicarea primului criteriu există proiecte cu aceeași valoare eligibilă, vor fi selectate proiectele realizate în comunele cu populație mai mare. Numărul total al populaţiei comunei este conform Rezultatului final al recensământului populaţiei şi locuinţelor din anul 2011 ‐ Tabelul nr.3 „Populaţia stabilă pe sexe şi grupe de vârstă ‐ judeţe, municipii, oraşe, comune”, consultând coloana nr.1, Anexa 7 la Ghidul Solicitantului</w:t>
      </w:r>
      <w:r w:rsidRPr="0096546F">
        <w:rPr>
          <w:rFonts w:asciiTheme="minorHAnsi" w:hAnsiTheme="minorHAnsi" w:cstheme="minorHAnsi"/>
          <w:sz w:val="24"/>
        </w:rPr>
        <w:t>.</w:t>
      </w:r>
    </w:p>
    <w:p w:rsidR="002017FB" w:rsidRPr="002017FB" w:rsidRDefault="002017FB" w:rsidP="00E81E2C">
      <w:pPr>
        <w:spacing w:before="120" w:after="120" w:line="240" w:lineRule="auto"/>
        <w:ind w:left="28"/>
        <w:jc w:val="both"/>
        <w:rPr>
          <w:rFonts w:cs="Calibri"/>
          <w:sz w:val="24"/>
        </w:rPr>
      </w:pPr>
      <w:r>
        <w:rPr>
          <w:rFonts w:asciiTheme="minorHAnsi" w:hAnsiTheme="minorHAnsi" w:cstheme="minorHAnsi"/>
          <w:sz w:val="24"/>
        </w:rPr>
        <w:t>3.</w:t>
      </w:r>
      <w:r>
        <w:rPr>
          <w:rFonts w:asciiTheme="minorHAnsi" w:hAnsiTheme="minorHAnsi" w:cstheme="minorHAnsi"/>
          <w:sz w:val="24"/>
        </w:rPr>
        <w:tab/>
      </w:r>
      <w:r w:rsidRPr="002017FB">
        <w:rPr>
          <w:rFonts w:cs="Calibri"/>
          <w:sz w:val="24"/>
          <w:szCs w:val="24"/>
        </w:rPr>
        <w:t>Dacă și după aplicarea celui de-al doilea criteriu există proiecte cu aceeași valoare eligibilă, cu același număr de populatie, vor fi selectate proiectele în funcție de data și ora înregistrării lor la Asociația Samus Porolissum.</w:t>
      </w:r>
    </w:p>
    <w:p w:rsidR="0011025D" w:rsidRDefault="0011025D" w:rsidP="00E81E2C">
      <w:pPr>
        <w:spacing w:before="120" w:after="120" w:line="240" w:lineRule="auto"/>
        <w:ind w:left="28"/>
        <w:jc w:val="both"/>
        <w:rPr>
          <w:rFonts w:asciiTheme="minorHAnsi" w:hAnsiTheme="minorHAnsi" w:cstheme="minorHAnsi"/>
          <w:sz w:val="24"/>
        </w:rPr>
      </w:pPr>
    </w:p>
    <w:p w:rsidR="00E81E2C" w:rsidRDefault="00E81E2C" w:rsidP="00E81E2C">
      <w:pPr>
        <w:spacing w:after="160" w:line="259" w:lineRule="auto"/>
        <w:rPr>
          <w:rFonts w:asciiTheme="minorHAnsi" w:hAnsiTheme="minorHAnsi" w:cstheme="minorHAnsi"/>
          <w:b/>
          <w:color w:val="0070C0"/>
          <w:sz w:val="28"/>
        </w:rPr>
      </w:pPr>
    </w:p>
    <w:p w:rsidR="00DC07C8" w:rsidRDefault="00DC07C8" w:rsidP="00E81E2C">
      <w:pPr>
        <w:spacing w:after="160" w:line="259" w:lineRule="auto"/>
        <w:rPr>
          <w:rFonts w:asciiTheme="minorHAnsi" w:hAnsiTheme="minorHAnsi" w:cstheme="minorHAnsi"/>
          <w:b/>
          <w:color w:val="0070C0"/>
          <w:sz w:val="28"/>
        </w:rPr>
      </w:pPr>
    </w:p>
    <w:p w:rsidR="00DC07C8" w:rsidRDefault="00DC07C8" w:rsidP="00E81E2C">
      <w:pPr>
        <w:spacing w:after="160" w:line="259" w:lineRule="auto"/>
        <w:rPr>
          <w:rFonts w:asciiTheme="minorHAnsi" w:hAnsiTheme="minorHAnsi" w:cstheme="minorHAnsi"/>
          <w:b/>
          <w:color w:val="0070C0"/>
          <w:sz w:val="28"/>
        </w:rPr>
      </w:pPr>
    </w:p>
    <w:p w:rsidR="00DC07C8" w:rsidRDefault="00DC07C8" w:rsidP="00E81E2C">
      <w:pPr>
        <w:spacing w:after="160" w:line="259" w:lineRule="auto"/>
        <w:rPr>
          <w:rFonts w:asciiTheme="minorHAnsi" w:hAnsiTheme="minorHAnsi" w:cstheme="minorHAnsi"/>
          <w:b/>
          <w:color w:val="0070C0"/>
          <w:sz w:val="28"/>
        </w:rPr>
      </w:pPr>
    </w:p>
    <w:p w:rsidR="00DC07C8" w:rsidRDefault="00DC07C8" w:rsidP="00E81E2C">
      <w:pPr>
        <w:spacing w:after="160" w:line="259" w:lineRule="auto"/>
        <w:rPr>
          <w:rFonts w:asciiTheme="minorHAnsi" w:hAnsiTheme="minorHAnsi" w:cstheme="minorHAnsi"/>
          <w:b/>
          <w:color w:val="0070C0"/>
          <w:sz w:val="28"/>
        </w:rPr>
      </w:pPr>
    </w:p>
    <w:p w:rsidR="00DC07C8" w:rsidRDefault="00DC07C8" w:rsidP="00E81E2C">
      <w:pPr>
        <w:spacing w:after="160" w:line="259" w:lineRule="auto"/>
        <w:rPr>
          <w:rFonts w:asciiTheme="minorHAnsi" w:hAnsiTheme="minorHAnsi" w:cstheme="minorHAnsi"/>
          <w:b/>
          <w:color w:val="0070C0"/>
          <w:sz w:val="28"/>
        </w:rPr>
      </w:pPr>
    </w:p>
    <w:p w:rsidR="00DC07C8" w:rsidRDefault="00DC07C8" w:rsidP="00E81E2C">
      <w:pPr>
        <w:spacing w:after="160" w:line="259" w:lineRule="auto"/>
        <w:rPr>
          <w:rFonts w:asciiTheme="minorHAnsi" w:hAnsiTheme="minorHAnsi" w:cstheme="minorHAnsi"/>
          <w:b/>
          <w:color w:val="0070C0"/>
          <w:sz w:val="28"/>
        </w:rPr>
      </w:pPr>
    </w:p>
    <w:p w:rsidR="00DC07C8" w:rsidRDefault="00DC07C8" w:rsidP="00E81E2C">
      <w:pPr>
        <w:spacing w:after="160" w:line="259" w:lineRule="auto"/>
        <w:rPr>
          <w:rFonts w:asciiTheme="minorHAnsi" w:hAnsiTheme="minorHAnsi" w:cstheme="minorHAnsi"/>
          <w:b/>
          <w:color w:val="0070C0"/>
          <w:sz w:val="28"/>
        </w:rPr>
      </w:pPr>
    </w:p>
    <w:p w:rsidR="00DC07C8" w:rsidRDefault="00DC07C8" w:rsidP="00E81E2C">
      <w:pPr>
        <w:spacing w:after="160" w:line="259" w:lineRule="auto"/>
        <w:rPr>
          <w:rFonts w:asciiTheme="minorHAnsi" w:hAnsiTheme="minorHAnsi" w:cstheme="minorHAnsi"/>
          <w:b/>
          <w:color w:val="0070C0"/>
          <w:sz w:val="28"/>
        </w:rPr>
      </w:pPr>
    </w:p>
    <w:p w:rsidR="00DC07C8" w:rsidRDefault="00DC07C8" w:rsidP="00E81E2C">
      <w:pPr>
        <w:spacing w:after="160" w:line="259" w:lineRule="auto"/>
        <w:rPr>
          <w:rFonts w:asciiTheme="minorHAnsi" w:hAnsiTheme="minorHAnsi" w:cstheme="minorHAnsi"/>
          <w:b/>
          <w:color w:val="0070C0"/>
          <w:sz w:val="28"/>
        </w:rPr>
      </w:pPr>
    </w:p>
    <w:p w:rsidR="00DC07C8" w:rsidRDefault="00DC07C8" w:rsidP="00E81E2C">
      <w:pPr>
        <w:spacing w:after="160" w:line="259" w:lineRule="auto"/>
        <w:rPr>
          <w:rFonts w:asciiTheme="minorHAnsi" w:hAnsiTheme="minorHAnsi" w:cstheme="minorHAnsi"/>
          <w:b/>
          <w:color w:val="0070C0"/>
          <w:sz w:val="28"/>
        </w:rPr>
      </w:pPr>
    </w:p>
    <w:p w:rsidR="00E81E2C" w:rsidRPr="00E81E2C" w:rsidRDefault="00E81E2C" w:rsidP="00E81E2C">
      <w:pPr>
        <w:shd w:val="clear" w:color="auto" w:fill="FFD966"/>
        <w:overflowPunct w:val="0"/>
        <w:autoSpaceDE w:val="0"/>
        <w:autoSpaceDN w:val="0"/>
        <w:adjustRightInd w:val="0"/>
        <w:spacing w:after="0" w:line="240" w:lineRule="auto"/>
        <w:textAlignment w:val="baseline"/>
        <w:rPr>
          <w:rFonts w:asciiTheme="minorHAnsi" w:eastAsia="Times New Roman" w:hAnsiTheme="minorHAnsi" w:cstheme="minorHAnsi"/>
          <w:b/>
          <w:bCs/>
          <w:sz w:val="24"/>
          <w:szCs w:val="24"/>
          <w:lang w:eastAsia="fr-FR"/>
        </w:rPr>
      </w:pPr>
      <w:r w:rsidRPr="00E81E2C">
        <w:rPr>
          <w:rFonts w:asciiTheme="minorHAnsi" w:eastAsia="Times New Roman" w:hAnsiTheme="minorHAnsi" w:cstheme="minorHAnsi"/>
          <w:b/>
          <w:bCs/>
          <w:sz w:val="24"/>
          <w:szCs w:val="24"/>
          <w:lang w:eastAsia="fr-FR"/>
        </w:rPr>
        <w:lastRenderedPageBreak/>
        <w:t xml:space="preserve">Metodologie de aplicat pentru partea I </w:t>
      </w:r>
      <w:r>
        <w:rPr>
          <w:rFonts w:asciiTheme="minorHAnsi" w:eastAsia="Times New Roman" w:hAnsiTheme="minorHAnsi" w:cstheme="minorHAnsi"/>
          <w:b/>
          <w:bCs/>
          <w:sz w:val="24"/>
          <w:szCs w:val="24"/>
          <w:lang w:eastAsia="fr-FR"/>
        </w:rPr>
        <w:t>–</w:t>
      </w:r>
      <w:r w:rsidRPr="00E81E2C">
        <w:rPr>
          <w:rFonts w:asciiTheme="minorHAnsi" w:eastAsia="Times New Roman" w:hAnsiTheme="minorHAnsi" w:cstheme="minorHAnsi"/>
          <w:b/>
          <w:bCs/>
          <w:sz w:val="24"/>
          <w:szCs w:val="24"/>
          <w:lang w:eastAsia="fr-FR"/>
        </w:rPr>
        <w:t xml:space="preserve"> V</w:t>
      </w:r>
      <w:r>
        <w:rPr>
          <w:rFonts w:asciiTheme="minorHAnsi" w:eastAsia="Times New Roman" w:hAnsiTheme="minorHAnsi" w:cstheme="minorHAnsi"/>
          <w:b/>
          <w:bCs/>
          <w:sz w:val="24"/>
          <w:szCs w:val="24"/>
          <w:lang w:eastAsia="fr-FR"/>
        </w:rPr>
        <w:t>ERIFICAREA CONFORMITĂȚII DOCUMENTELOR</w:t>
      </w:r>
    </w:p>
    <w:p w:rsidR="00E81E2C" w:rsidRPr="0096546F" w:rsidRDefault="00E81E2C" w:rsidP="00E81E2C">
      <w:pPr>
        <w:keepNext/>
        <w:spacing w:after="0" w:line="240" w:lineRule="auto"/>
        <w:contextualSpacing/>
        <w:jc w:val="both"/>
        <w:rPr>
          <w:rFonts w:asciiTheme="minorHAnsi" w:eastAsia="Times New Roman" w:hAnsiTheme="minorHAnsi" w:cstheme="minorHAnsi"/>
          <w:b/>
          <w:bCs/>
          <w:kern w:val="32"/>
          <w:u w:val="single"/>
        </w:rPr>
      </w:pPr>
      <w:r w:rsidRPr="0096546F">
        <w:rPr>
          <w:rFonts w:asciiTheme="minorHAnsi" w:eastAsia="Times New Roman" w:hAnsiTheme="minorHAnsi" w:cstheme="minorHAnsi"/>
          <w:b/>
          <w:bCs/>
          <w:kern w:val="32"/>
          <w:u w:val="single"/>
        </w:rPr>
        <w:t xml:space="preserve">Atenție! </w:t>
      </w:r>
    </w:p>
    <w:p w:rsidR="002A5A39" w:rsidRPr="002A5A39" w:rsidRDefault="002A5A39" w:rsidP="002A5A39">
      <w:pPr>
        <w:keepNext/>
        <w:spacing w:before="120" w:after="120" w:line="240" w:lineRule="auto"/>
        <w:contextualSpacing/>
        <w:jc w:val="both"/>
        <w:rPr>
          <w:i/>
          <w:kern w:val="32"/>
          <w:sz w:val="24"/>
        </w:rPr>
      </w:pPr>
      <w:r w:rsidRPr="002A5A39">
        <w:rPr>
          <w:i/>
          <w:kern w:val="32"/>
          <w:sz w:val="24"/>
        </w:rPr>
        <w:t>În cazul în care, în oricare din etapele de verificare a încadrării proiectului, se constată erori de formă sau erori materiale (</w:t>
      </w:r>
      <w:r w:rsidRPr="002A5A39">
        <w:rPr>
          <w:i/>
          <w:sz w:val="24"/>
        </w:rPr>
        <w:t>de ex.: omisiuni privind bifarea anumitor casete - inclusiv din cererea de finanțare, semnarea anumitor pagini, atașarea unor documente obligatorii specifice proiectului propus, prezentarea unor documente neconforme, care nu respectă formatul standard</w:t>
      </w:r>
      <w:r w:rsidRPr="002A5A39">
        <w:rPr>
          <w:i/>
          <w:kern w:val="32"/>
          <w:sz w:val="24"/>
        </w:rPr>
        <w:t>)</w:t>
      </w:r>
      <w:r w:rsidRPr="002A5A39">
        <w:rPr>
          <w:sz w:val="24"/>
        </w:rPr>
        <w:t xml:space="preserve"> </w:t>
      </w:r>
      <w:r w:rsidRPr="002A5A39">
        <w:rPr>
          <w:i/>
          <w:sz w:val="24"/>
        </w:rPr>
        <w:t>sau necorelări/ informații contradictorii</w:t>
      </w:r>
      <w:r w:rsidRPr="002A5A39">
        <w:rPr>
          <w:i/>
          <w:kern w:val="32"/>
          <w:sz w:val="24"/>
        </w:rPr>
        <w:t xml:space="preserve">, expertul OJFIR/CRFIR va solicita obligatoriu documente sau informații suplimentare către GAL sau solicitant (în funcție de natura informațiilor solicitate), pentru fiecare punct de verificare din cadrul fișei. </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
          <w:bCs/>
          <w:lang w:eastAsia="fr-FR"/>
        </w:rPr>
      </w:pP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 xml:space="preserve">Denumire solicitant </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Se preia denumirea din Cererea de finanțare </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 xml:space="preserve">Statutul juridic </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Cs/>
          <w:lang w:eastAsia="fr-FR"/>
        </w:rPr>
        <w:t>Se preia statutul juridic din Cererea de finanțare</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Date personale (reprezentant legal al solicitantului)</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Nume</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Prenume</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Funcţie</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Se preiau informațiile din Cererea de finanțare</w:t>
      </w:r>
    </w:p>
    <w:p w:rsidR="00E81E2C" w:rsidRPr="0096546F" w:rsidRDefault="00E81E2C" w:rsidP="00E81E2C">
      <w:pPr>
        <w:spacing w:after="0"/>
        <w:jc w:val="both"/>
        <w:rPr>
          <w:rFonts w:asciiTheme="minorHAnsi" w:eastAsia="Times New Roman" w:hAnsiTheme="minorHAnsi" w:cstheme="minorHAnsi"/>
          <w:b/>
        </w:rPr>
      </w:pPr>
      <w:r w:rsidRPr="0096546F">
        <w:rPr>
          <w:rFonts w:asciiTheme="minorHAnsi" w:eastAsia="Times New Roman" w:hAnsiTheme="minorHAnsi" w:cstheme="minorHAnsi"/>
          <w:b/>
          <w:bCs/>
          <w:kern w:val="32"/>
        </w:rPr>
        <w:t>Titlul proiectului</w:t>
      </w:r>
    </w:p>
    <w:p w:rsidR="00E81E2C" w:rsidRPr="0096546F" w:rsidRDefault="00E81E2C" w:rsidP="00E81E2C">
      <w:pPr>
        <w:spacing w:after="0"/>
        <w:jc w:val="both"/>
        <w:rPr>
          <w:rFonts w:asciiTheme="minorHAnsi" w:eastAsia="Times New Roman" w:hAnsiTheme="minorHAnsi" w:cstheme="minorHAnsi"/>
        </w:rPr>
      </w:pPr>
      <w:r w:rsidRPr="0096546F">
        <w:rPr>
          <w:rFonts w:asciiTheme="minorHAnsi" w:eastAsia="Times New Roman" w:hAnsiTheme="minorHAnsi" w:cstheme="minorHAnsi"/>
        </w:rPr>
        <w:t>Se preia titlul proiectului din Cererea de finanțare.</w:t>
      </w:r>
    </w:p>
    <w:p w:rsidR="00E81E2C" w:rsidRPr="0096546F" w:rsidRDefault="00E81E2C" w:rsidP="00E81E2C">
      <w:pPr>
        <w:spacing w:after="0"/>
        <w:jc w:val="both"/>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Data lansării apelului de selecție de către GAL</w:t>
      </w:r>
    </w:p>
    <w:p w:rsidR="00E81E2C" w:rsidRPr="0096546F" w:rsidRDefault="00E81E2C" w:rsidP="00E81E2C">
      <w:pPr>
        <w:spacing w:after="0"/>
        <w:jc w:val="both"/>
        <w:rPr>
          <w:rFonts w:asciiTheme="minorHAnsi" w:eastAsia="Times New Roman" w:hAnsiTheme="minorHAnsi" w:cstheme="minorHAnsi"/>
        </w:rPr>
      </w:pPr>
      <w:r w:rsidRPr="0096546F">
        <w:rPr>
          <w:rFonts w:asciiTheme="minorHAnsi" w:eastAsia="Times New Roman" w:hAnsiTheme="minorHAnsi" w:cstheme="minorHAnsi"/>
          <w:bCs/>
          <w:lang w:eastAsia="fr-FR"/>
        </w:rPr>
        <w:t xml:space="preserve">Se completează cu data lansării apelului de selecție de către GAL. </w:t>
      </w:r>
      <w:r w:rsidRPr="0096546F">
        <w:rPr>
          <w:rFonts w:asciiTheme="minorHAnsi" w:eastAsia="Times New Roman" w:hAnsiTheme="minorHAnsi" w:cstheme="minorHAnsi"/>
        </w:rPr>
        <w:t>Data lansării apelului de către GAL va determina versiunea procedurală aplicabilă verificărilor privind încadrarea proiectului și a eligibilității, realizate în cadrul tuturor proiectelor.</w:t>
      </w:r>
    </w:p>
    <w:p w:rsidR="00E81E2C" w:rsidRPr="0096546F" w:rsidRDefault="00E81E2C" w:rsidP="00E81E2C">
      <w:pPr>
        <w:spacing w:after="0"/>
        <w:jc w:val="both"/>
        <w:rPr>
          <w:rFonts w:asciiTheme="minorHAnsi" w:eastAsia="Times New Roman" w:hAnsiTheme="minorHAnsi" w:cstheme="minorHAnsi"/>
        </w:rPr>
      </w:pPr>
      <w:r w:rsidRPr="0096546F">
        <w:rPr>
          <w:rFonts w:asciiTheme="minorHAnsi" w:eastAsia="Times New Roman" w:hAnsiTheme="minorHAnsi" w:cstheme="minorHAnsi"/>
          <w:b/>
          <w:bCs/>
          <w:kern w:val="32"/>
        </w:rPr>
        <w:t>Data înregistrării proiectului la GAL</w:t>
      </w:r>
    </w:p>
    <w:p w:rsidR="00E81E2C" w:rsidRPr="0096546F" w:rsidRDefault="00E81E2C" w:rsidP="00E81E2C">
      <w:pPr>
        <w:spacing w:after="0"/>
        <w:jc w:val="both"/>
        <w:rPr>
          <w:rFonts w:asciiTheme="minorHAnsi" w:eastAsia="Times New Roman" w:hAnsiTheme="minorHAnsi" w:cstheme="minorHAnsi"/>
        </w:rPr>
      </w:pPr>
      <w:r w:rsidRPr="0096546F">
        <w:rPr>
          <w:rFonts w:asciiTheme="minorHAnsi" w:eastAsia="Times New Roman" w:hAnsiTheme="minorHAnsi" w:cstheme="minorHAnsi"/>
        </w:rPr>
        <w:t xml:space="preserve">Se completează cu data înregistrării proiectului la GAL, conform documentației depuse de GAL la OJFIR/ CRFIR. </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Data depunerii proiectului de către GAL la SLIN-OJFIR</w:t>
      </w:r>
    </w:p>
    <w:p w:rsidR="00E81E2C" w:rsidRPr="0096546F" w:rsidRDefault="00E81E2C" w:rsidP="00E81E2C">
      <w:pPr>
        <w:overflowPunct w:val="0"/>
        <w:autoSpaceDE w:val="0"/>
        <w:autoSpaceDN w:val="0"/>
        <w:adjustRightInd w:val="0"/>
        <w:spacing w:after="0"/>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Se completează cu data înregistrării proiectului la SLIN-OJFIR, conform Notei de înaintare transmisă către Serviciul de specialitate responsabil din cadrul OJFIR/CRFIR. </w:t>
      </w:r>
    </w:p>
    <w:p w:rsidR="00E81E2C" w:rsidRPr="0096546F" w:rsidRDefault="00E81E2C" w:rsidP="00E81E2C">
      <w:pPr>
        <w:overflowPunct w:val="0"/>
        <w:autoSpaceDE w:val="0"/>
        <w:autoSpaceDN w:val="0"/>
        <w:adjustRightInd w:val="0"/>
        <w:spacing w:after="0"/>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Obiectivul și tipul proiectului</w:t>
      </w:r>
    </w:p>
    <w:p w:rsidR="00E81E2C" w:rsidRPr="0096546F" w:rsidRDefault="00E81E2C" w:rsidP="00E81E2C">
      <w:pPr>
        <w:overflowPunct w:val="0"/>
        <w:autoSpaceDE w:val="0"/>
        <w:autoSpaceDN w:val="0"/>
        <w:adjustRightInd w:val="0"/>
        <w:spacing w:after="0"/>
        <w:jc w:val="both"/>
        <w:textAlignment w:val="baseline"/>
        <w:rPr>
          <w:rFonts w:asciiTheme="minorHAnsi" w:eastAsia="Times New Roman" w:hAnsiTheme="minorHAnsi" w:cstheme="minorHAnsi"/>
        </w:rPr>
      </w:pPr>
      <w:r w:rsidRPr="0096546F">
        <w:rPr>
          <w:rFonts w:asciiTheme="minorHAnsi" w:eastAsia="Times New Roman" w:hAnsiTheme="minorHAnsi" w:cstheme="minorHAnsi"/>
        </w:rPr>
        <w:t xml:space="preserve">Se preia obiectivul proiectului conform descrierii menționată în Cererea de finanțare. </w:t>
      </w:r>
    </w:p>
    <w:p w:rsidR="00E81E2C" w:rsidRPr="0096546F" w:rsidRDefault="00E81E2C" w:rsidP="00E81E2C">
      <w:pPr>
        <w:spacing w:after="0"/>
        <w:jc w:val="both"/>
        <w:rPr>
          <w:rFonts w:asciiTheme="minorHAnsi" w:eastAsia="Times New Roman" w:hAnsiTheme="minorHAnsi" w:cstheme="minorHAnsi"/>
        </w:rPr>
      </w:pPr>
      <w:r w:rsidRPr="0096546F">
        <w:rPr>
          <w:rFonts w:asciiTheme="minorHAnsi" w:eastAsia="Times New Roman" w:hAnsiTheme="minorHAnsi" w:cstheme="minorHAnsi"/>
        </w:rPr>
        <w:t xml:space="preserve">Se stabilește tipul proiectului: </w:t>
      </w:r>
    </w:p>
    <w:p w:rsidR="00E81E2C" w:rsidRPr="0096546F" w:rsidRDefault="00E81E2C" w:rsidP="00E81E2C">
      <w:pPr>
        <w:numPr>
          <w:ilvl w:val="0"/>
          <w:numId w:val="13"/>
        </w:numPr>
        <w:spacing w:after="0"/>
        <w:contextualSpacing/>
        <w:jc w:val="both"/>
        <w:rPr>
          <w:rFonts w:asciiTheme="minorHAnsi" w:eastAsia="Times New Roman" w:hAnsiTheme="minorHAnsi" w:cstheme="minorHAnsi"/>
        </w:rPr>
      </w:pPr>
      <w:r w:rsidRPr="0096546F">
        <w:rPr>
          <w:rFonts w:asciiTheme="minorHAnsi" w:eastAsia="Times New Roman" w:hAnsiTheme="minorHAnsi" w:cstheme="minorHAnsi"/>
          <w:b/>
        </w:rPr>
        <w:t>de servicii</w:t>
      </w:r>
      <w:r w:rsidRPr="0096546F">
        <w:rPr>
          <w:rFonts w:asciiTheme="minorHAnsi" w:eastAsia="Times New Roman" w:hAnsiTheme="minorHAnsi" w:cstheme="minorHAnsi"/>
        </w:rPr>
        <w:t>;</w:t>
      </w:r>
    </w:p>
    <w:p w:rsidR="00E81E2C" w:rsidRPr="0096546F" w:rsidRDefault="00E81E2C" w:rsidP="00E81E2C">
      <w:pPr>
        <w:numPr>
          <w:ilvl w:val="0"/>
          <w:numId w:val="13"/>
        </w:numPr>
        <w:spacing w:after="0"/>
        <w:contextualSpacing/>
        <w:jc w:val="both"/>
        <w:rPr>
          <w:rFonts w:asciiTheme="minorHAnsi" w:eastAsia="Times New Roman" w:hAnsiTheme="minorHAnsi" w:cstheme="minorHAnsi"/>
        </w:rPr>
      </w:pPr>
      <w:r w:rsidRPr="0096546F">
        <w:rPr>
          <w:rFonts w:asciiTheme="minorHAnsi" w:eastAsia="Times New Roman" w:hAnsiTheme="minorHAnsi" w:cstheme="minorHAnsi"/>
          <w:b/>
        </w:rPr>
        <w:t>de investiții</w:t>
      </w:r>
      <w:r w:rsidRPr="0096546F">
        <w:rPr>
          <w:rFonts w:asciiTheme="minorHAnsi" w:eastAsia="Times New Roman" w:hAnsiTheme="minorHAnsi" w:cstheme="minorHAnsi"/>
        </w:rPr>
        <w:t>: - investiție nouă</w:t>
      </w:r>
    </w:p>
    <w:p w:rsidR="00E81E2C" w:rsidRPr="0096546F" w:rsidRDefault="00E81E2C" w:rsidP="00E81E2C">
      <w:pPr>
        <w:spacing w:after="0"/>
        <w:jc w:val="both"/>
        <w:rPr>
          <w:rFonts w:asciiTheme="minorHAnsi" w:eastAsia="Times New Roman" w:hAnsiTheme="minorHAnsi" w:cstheme="minorHAnsi"/>
        </w:rPr>
      </w:pPr>
      <w:r w:rsidRPr="0096546F">
        <w:rPr>
          <w:rFonts w:asciiTheme="minorHAnsi" w:eastAsia="Times New Roman" w:hAnsiTheme="minorHAnsi" w:cstheme="minorHAnsi"/>
        </w:rPr>
        <w:t xml:space="preserve">                                - modernizare </w:t>
      </w:r>
    </w:p>
    <w:p w:rsidR="00E81E2C" w:rsidRPr="0096546F" w:rsidRDefault="00E81E2C" w:rsidP="00E81E2C">
      <w:pPr>
        <w:numPr>
          <w:ilvl w:val="0"/>
          <w:numId w:val="14"/>
        </w:numPr>
        <w:overflowPunct w:val="0"/>
        <w:autoSpaceDE w:val="0"/>
        <w:autoSpaceDN w:val="0"/>
        <w:adjustRightInd w:val="0"/>
        <w:spacing w:after="0"/>
        <w:contextualSpacing/>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cu sprijin forfetar.</w:t>
      </w:r>
    </w:p>
    <w:p w:rsidR="00E81E2C" w:rsidRPr="0096546F" w:rsidRDefault="00E81E2C" w:rsidP="00E81E2C">
      <w:pPr>
        <w:overflowPunct w:val="0"/>
        <w:autoSpaceDE w:val="0"/>
        <w:autoSpaceDN w:val="0"/>
        <w:adjustRightInd w:val="0"/>
        <w:spacing w:after="0"/>
        <w:contextualSpacing/>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Notă! Proiectele mixte (investiții și servicii) vor fi gestionate ca proiecte de investiții, întrucât existența unei componente de investiții conduce la obligația menținerii obiectivelor investiției pentru o perioadă minimă, stabilită în cadrul de implementare național </w:t>
      </w:r>
    </w:p>
    <w:p w:rsidR="00E81E2C" w:rsidRPr="0096546F" w:rsidRDefault="00E81E2C" w:rsidP="00E81E2C">
      <w:pPr>
        <w:spacing w:after="0"/>
        <w:contextualSpacing/>
        <w:jc w:val="both"/>
        <w:rPr>
          <w:rFonts w:asciiTheme="minorHAnsi" w:hAnsiTheme="minorHAnsi" w:cstheme="minorHAnsi"/>
          <w:b/>
          <w:bCs/>
          <w:lang w:eastAsia="fr-FR"/>
        </w:rPr>
      </w:pPr>
      <w:r w:rsidRPr="0096546F">
        <w:rPr>
          <w:rFonts w:asciiTheme="minorHAnsi" w:hAnsiTheme="minorHAnsi" w:cstheme="minorHAnsi"/>
          <w:b/>
          <w:bCs/>
          <w:lang w:eastAsia="fr-FR"/>
        </w:rPr>
        <w:lastRenderedPageBreak/>
        <w:t>Amplasarea proiectului</w:t>
      </w:r>
    </w:p>
    <w:p w:rsidR="00E81E2C" w:rsidRPr="0096546F" w:rsidRDefault="00E81E2C" w:rsidP="00E81E2C">
      <w:pPr>
        <w:spacing w:after="0"/>
        <w:jc w:val="both"/>
        <w:rPr>
          <w:rFonts w:asciiTheme="minorHAnsi" w:eastAsia="Times New Roman" w:hAnsiTheme="minorHAnsi" w:cstheme="minorHAnsi"/>
        </w:rPr>
      </w:pPr>
      <w:r w:rsidRPr="0096546F">
        <w:rPr>
          <w:rFonts w:asciiTheme="minorHAnsi" w:eastAsia="Times New Roman" w:hAnsiTheme="minorHAnsi" w:cstheme="minorHAnsi"/>
        </w:rPr>
        <w:t>Se preia amplasarea menționată în Cererea de finanțare.</w:t>
      </w:r>
    </w:p>
    <w:p w:rsidR="00E81E2C" w:rsidRPr="0096546F" w:rsidRDefault="00E81E2C" w:rsidP="00E81E2C">
      <w:pPr>
        <w:spacing w:after="0"/>
        <w:jc w:val="both"/>
        <w:rPr>
          <w:rFonts w:asciiTheme="minorHAnsi" w:eastAsia="Times New Roman" w:hAnsiTheme="minorHAnsi" w:cstheme="minorHAnsi"/>
        </w:rPr>
      </w:pPr>
      <w:r w:rsidRPr="0096546F">
        <w:rPr>
          <w:rFonts w:asciiTheme="minorHAnsi" w:eastAsia="Times New Roman" w:hAnsiTheme="minorHAnsi" w:cstheme="minorHAnsi"/>
        </w:rPr>
        <w:t xml:space="preserve">Se va specifica totodată dacă localizarea proiectului vizează arealul de implementare al Strategiei de Dezvoltare al teritoriului LEADER SAMUS POROLISSUM, respectiv cel puțin una din următoarele unități administrativ-teritoriale: </w:t>
      </w:r>
    </w:p>
    <w:tbl>
      <w:tblPr>
        <w:tblW w:w="5000" w:type="pct"/>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2585"/>
        <w:gridCol w:w="2076"/>
        <w:gridCol w:w="4584"/>
      </w:tblGrid>
      <w:tr w:rsidR="00E81E2C" w:rsidRPr="0096546F" w:rsidTr="0066749B">
        <w:trPr>
          <w:trHeight w:val="20"/>
        </w:trPr>
        <w:tc>
          <w:tcPr>
            <w:tcW w:w="1398" w:type="pct"/>
            <w:tcBorders>
              <w:bottom w:val="single" w:sz="12" w:space="0" w:color="FFD966"/>
            </w:tcBorders>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Codul SIRUTA</w:t>
            </w:r>
          </w:p>
        </w:tc>
        <w:tc>
          <w:tcPr>
            <w:tcW w:w="1123" w:type="pct"/>
            <w:tcBorders>
              <w:bottom w:val="single" w:sz="12" w:space="0" w:color="FFD966"/>
            </w:tcBorders>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lang w:eastAsia="ro-RO"/>
              </w:rPr>
            </w:pPr>
            <w:r w:rsidRPr="0096546F">
              <w:rPr>
                <w:rFonts w:asciiTheme="minorHAnsi" w:eastAsia="Times New Roman" w:hAnsiTheme="minorHAnsi" w:cstheme="minorHAnsi"/>
                <w:b/>
                <w:bCs/>
                <w:color w:val="000000"/>
                <w:lang w:eastAsia="ro-RO"/>
              </w:rPr>
              <w:t>Județ</w:t>
            </w:r>
          </w:p>
        </w:tc>
        <w:tc>
          <w:tcPr>
            <w:tcW w:w="2479" w:type="pct"/>
            <w:tcBorders>
              <w:bottom w:val="single" w:sz="12" w:space="0" w:color="FFD966"/>
            </w:tcBorders>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
                <w:bCs/>
                <w:color w:val="000000"/>
                <w:lang w:eastAsia="ro-RO"/>
              </w:rPr>
            </w:pPr>
            <w:r w:rsidRPr="0096546F">
              <w:rPr>
                <w:rFonts w:asciiTheme="minorHAnsi" w:eastAsia="Times New Roman" w:hAnsiTheme="minorHAnsi" w:cstheme="minorHAnsi"/>
                <w:b/>
                <w:bCs/>
                <w:color w:val="000000"/>
                <w:lang w:eastAsia="ro-RO"/>
              </w:rPr>
              <w:t>UAT</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58856</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CLUJ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PANTICEU</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55776</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CLUJ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AȘCHILEU</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139811</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 JIBOU</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140244</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BENESAT</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140379</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BUCIUMI</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140146</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BĂLAN</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140672</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CREACA</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140869</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CUZĂPLAC</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141027</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DRAGU</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141447</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HIDA</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142122</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MIRȘID</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142177</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NĂPRADEA</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142426</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ROMÂNAȘI</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142676</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SINMIHAIU ALMAȘULUI</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142710</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SOMEȘ ODORHEI</w:t>
            </w:r>
          </w:p>
        </w:tc>
      </w:tr>
      <w:tr w:rsidR="00E81E2C" w:rsidRPr="0096546F" w:rsidTr="0066749B">
        <w:trPr>
          <w:trHeight w:val="20"/>
        </w:trPr>
        <w:tc>
          <w:tcPr>
            <w:tcW w:w="1398"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
                <w:bCs/>
                <w:color w:val="000000"/>
                <w:sz w:val="24"/>
                <w:szCs w:val="24"/>
                <w:lang w:eastAsia="ro-RO"/>
              </w:rPr>
            </w:pPr>
            <w:r w:rsidRPr="0096546F">
              <w:rPr>
                <w:rFonts w:asciiTheme="minorHAnsi" w:eastAsia="Times New Roman" w:hAnsiTheme="minorHAnsi" w:cstheme="minorHAnsi"/>
                <w:b/>
                <w:bCs/>
                <w:color w:val="000000"/>
                <w:sz w:val="24"/>
                <w:szCs w:val="24"/>
                <w:lang w:eastAsia="ro-RO"/>
              </w:rPr>
              <w:t>142774</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SURDUC</w:t>
            </w:r>
          </w:p>
        </w:tc>
      </w:tr>
      <w:tr w:rsidR="00E81E2C" w:rsidRPr="0096546F" w:rsidTr="0066749B">
        <w:trPr>
          <w:trHeight w:val="20"/>
        </w:trPr>
        <w:tc>
          <w:tcPr>
            <w:tcW w:w="1398"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
                <w:bCs/>
                <w:color w:val="000000"/>
                <w:lang w:eastAsia="ro-RO"/>
              </w:rPr>
            </w:pPr>
            <w:r w:rsidRPr="0096546F">
              <w:rPr>
                <w:rFonts w:asciiTheme="minorHAnsi" w:eastAsia="Times New Roman" w:hAnsiTheme="minorHAnsi" w:cstheme="minorHAnsi"/>
                <w:b/>
                <w:bCs/>
                <w:color w:val="000000"/>
                <w:lang w:eastAsia="ro-RO"/>
              </w:rPr>
              <w:t>179631</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TREZNEA</w:t>
            </w:r>
          </w:p>
        </w:tc>
      </w:tr>
      <w:tr w:rsidR="00E81E2C" w:rsidRPr="0096546F" w:rsidTr="0066749B">
        <w:trPr>
          <w:trHeight w:val="20"/>
        </w:trPr>
        <w:tc>
          <w:tcPr>
            <w:tcW w:w="1398"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
                <w:bCs/>
                <w:color w:val="000000"/>
                <w:lang w:eastAsia="ro-RO"/>
              </w:rPr>
            </w:pPr>
            <w:r w:rsidRPr="0096546F">
              <w:rPr>
                <w:rFonts w:asciiTheme="minorHAnsi" w:eastAsia="Times New Roman" w:hAnsiTheme="minorHAnsi" w:cstheme="minorHAnsi"/>
                <w:b/>
                <w:bCs/>
                <w:color w:val="000000"/>
                <w:lang w:eastAsia="ro-RO"/>
              </w:rPr>
              <w:t>143147</w:t>
            </w:r>
          </w:p>
        </w:tc>
        <w:tc>
          <w:tcPr>
            <w:tcW w:w="1123" w:type="pct"/>
            <w:shd w:val="clear" w:color="auto" w:fill="auto"/>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SĂLAJ</w:t>
            </w:r>
          </w:p>
        </w:tc>
        <w:tc>
          <w:tcPr>
            <w:tcW w:w="2479" w:type="pct"/>
            <w:shd w:val="clear" w:color="auto" w:fill="auto"/>
            <w:noWrap/>
            <w:hideMark/>
          </w:tcPr>
          <w:p w:rsidR="00E81E2C" w:rsidRPr="0096546F" w:rsidRDefault="00E81E2C" w:rsidP="0066749B">
            <w:pPr>
              <w:spacing w:after="0" w:line="240" w:lineRule="auto"/>
              <w:jc w:val="center"/>
              <w:rPr>
                <w:rFonts w:asciiTheme="minorHAnsi" w:eastAsia="Times New Roman" w:hAnsiTheme="minorHAnsi" w:cstheme="minorHAnsi"/>
                <w:bCs/>
                <w:color w:val="000000"/>
                <w:lang w:eastAsia="ro-RO"/>
              </w:rPr>
            </w:pPr>
            <w:r w:rsidRPr="0096546F">
              <w:rPr>
                <w:rFonts w:asciiTheme="minorHAnsi" w:eastAsia="Times New Roman" w:hAnsiTheme="minorHAnsi" w:cstheme="minorHAnsi"/>
                <w:bCs/>
                <w:color w:val="000000"/>
                <w:lang w:eastAsia="ro-RO"/>
              </w:rPr>
              <w:t>ZIMBOR</w:t>
            </w:r>
          </w:p>
        </w:tc>
      </w:tr>
    </w:tbl>
    <w:p w:rsidR="00E81E2C" w:rsidRPr="0096546F" w:rsidRDefault="00E81E2C" w:rsidP="00E81E2C">
      <w:pPr>
        <w:overflowPunct w:val="0"/>
        <w:autoSpaceDE w:val="0"/>
        <w:autoSpaceDN w:val="0"/>
        <w:adjustRightInd w:val="0"/>
        <w:spacing w:after="0" w:line="240" w:lineRule="auto"/>
        <w:textAlignment w:val="baseline"/>
        <w:rPr>
          <w:rFonts w:asciiTheme="minorHAnsi" w:eastAsia="Times New Roman" w:hAnsiTheme="minorHAnsi" w:cstheme="minorHAnsi"/>
          <w:b/>
          <w:bCs/>
          <w:lang w:eastAsia="fr-FR"/>
        </w:rPr>
      </w:pP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 xml:space="preserve">1.Solicitantul a mai depus pentru verificare această cerere de finanţare în baza aceluiași </w:t>
      </w:r>
      <w:r w:rsidRPr="0096546F">
        <w:rPr>
          <w:rFonts w:asciiTheme="minorHAnsi" w:eastAsia="Times New Roman" w:hAnsiTheme="minorHAnsi" w:cstheme="minorHAnsi"/>
          <w:b/>
          <w:bCs/>
          <w:kern w:val="32"/>
        </w:rPr>
        <w:t>Apel de selecție</w:t>
      </w:r>
      <w:r w:rsidRPr="0096546F">
        <w:rPr>
          <w:rFonts w:asciiTheme="minorHAnsi" w:eastAsia="Times New Roman" w:hAnsiTheme="minorHAnsi" w:cstheme="minorHAnsi"/>
          <w:b/>
          <w:bCs/>
          <w:lang w:eastAsia="fr-FR"/>
        </w:rPr>
        <w:t xml:space="preserve">? </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Expertul verifică dacă Cererea de finanțare a mai fost depusă și dacă da, de câte ori a fost depusă fiind însoțită de același </w:t>
      </w:r>
      <w:r w:rsidRPr="0096546F">
        <w:rPr>
          <w:rFonts w:asciiTheme="minorHAnsi" w:eastAsia="Times New Roman" w:hAnsiTheme="minorHAnsi" w:cstheme="minorHAnsi"/>
          <w:bCs/>
          <w:kern w:val="32"/>
        </w:rPr>
        <w:t>Apel de selecție</w:t>
      </w:r>
      <w:r w:rsidRPr="0096546F">
        <w:rPr>
          <w:rFonts w:asciiTheme="minorHAnsi" w:eastAsia="Times New Roman" w:hAnsiTheme="minorHAnsi" w:cstheme="minorHAnsi"/>
          <w:bCs/>
          <w:lang w:eastAsia="fr-FR"/>
        </w:rPr>
        <w:t xml:space="preserve">. Dacă a mai fost depusă de două ori în baza aceluiași </w:t>
      </w:r>
      <w:r w:rsidRPr="0096546F">
        <w:rPr>
          <w:rFonts w:asciiTheme="minorHAnsi" w:eastAsia="Times New Roman" w:hAnsiTheme="minorHAnsi" w:cstheme="minorHAnsi"/>
          <w:bCs/>
          <w:kern w:val="32"/>
        </w:rPr>
        <w:t>Apel de selecție</w:t>
      </w:r>
      <w:r w:rsidRPr="0096546F">
        <w:rPr>
          <w:rFonts w:asciiTheme="minorHAnsi" w:eastAsia="Times New Roman" w:hAnsiTheme="minorHAnsi" w:cstheme="minorHAnsi"/>
          <w:bCs/>
          <w:lang w:eastAsia="fr-FR"/>
        </w:rPr>
        <w:t>, Cererea de finanțare nu va fi acceptată pentru verificare și va fi declarată neconformă.</w:t>
      </w:r>
    </w:p>
    <w:p w:rsidR="00E81E2C" w:rsidRPr="0096546F" w:rsidRDefault="00B93EF5" w:rsidP="00E81E2C">
      <w:pPr>
        <w:spacing w:after="0" w:line="240" w:lineRule="auto"/>
        <w:contextualSpacing/>
        <w:jc w:val="both"/>
        <w:rPr>
          <w:rFonts w:asciiTheme="minorHAnsi" w:eastAsia="Times New Roman" w:hAnsiTheme="minorHAnsi" w:cstheme="minorHAnsi"/>
          <w:b/>
          <w:bCs/>
          <w:kern w:val="32"/>
        </w:rPr>
      </w:pPr>
      <w:r>
        <w:rPr>
          <w:rFonts w:asciiTheme="minorHAnsi" w:eastAsia="Times New Roman" w:hAnsiTheme="minorHAnsi" w:cstheme="minorHAnsi"/>
          <w:b/>
          <w:bCs/>
          <w:kern w:val="32"/>
        </w:rPr>
        <w:t xml:space="preserve">   </w:t>
      </w:r>
      <w:r w:rsidR="00E81E2C" w:rsidRPr="0096546F">
        <w:rPr>
          <w:rFonts w:asciiTheme="minorHAnsi" w:eastAsia="Times New Roman" w:hAnsiTheme="minorHAnsi" w:cstheme="minorHAnsi"/>
          <w:b/>
          <w:bCs/>
          <w:kern w:val="32"/>
        </w:rPr>
        <w:t>Prezenta cerere de finanţare este acceptată pentru verificare?</w:t>
      </w:r>
    </w:p>
    <w:p w:rsidR="00E81E2C"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Dacă a mai fost depusă de două ori în baza aceluiași </w:t>
      </w:r>
      <w:r w:rsidRPr="0096546F">
        <w:rPr>
          <w:rFonts w:asciiTheme="minorHAnsi" w:eastAsia="Times New Roman" w:hAnsiTheme="minorHAnsi" w:cstheme="minorHAnsi"/>
          <w:bCs/>
          <w:kern w:val="32"/>
        </w:rPr>
        <w:t>Apel de selecție</w:t>
      </w:r>
      <w:r w:rsidRPr="0096546F">
        <w:rPr>
          <w:rFonts w:asciiTheme="minorHAnsi" w:eastAsia="Times New Roman" w:hAnsiTheme="minorHAnsi" w:cstheme="minorHAnsi"/>
          <w:bCs/>
          <w:lang w:eastAsia="fr-FR"/>
        </w:rPr>
        <w:t>, Cererea de finanțare nu va fi acceptată pentru verificare și va fi declarată neconformă.</w:t>
      </w:r>
    </w:p>
    <w:p w:rsidR="00D23B3D" w:rsidRPr="00B93EF5" w:rsidRDefault="00D23B3D" w:rsidP="00D23B3D">
      <w:pPr>
        <w:spacing w:after="0" w:line="240" w:lineRule="auto"/>
        <w:contextualSpacing/>
        <w:jc w:val="both"/>
        <w:rPr>
          <w:rFonts w:asciiTheme="minorHAnsi" w:eastAsia="Times New Roman" w:hAnsiTheme="minorHAnsi" w:cstheme="minorHAnsi"/>
          <w:b/>
          <w:bCs/>
          <w:kern w:val="32"/>
        </w:rPr>
      </w:pPr>
      <w:r w:rsidRPr="00B93EF5">
        <w:rPr>
          <w:rFonts w:asciiTheme="minorHAnsi" w:eastAsia="Times New Roman" w:hAnsiTheme="minorHAnsi" w:cstheme="minorHAnsi"/>
          <w:b/>
          <w:bCs/>
          <w:lang w:eastAsia="fr-FR"/>
        </w:rPr>
        <w:t>2.</w:t>
      </w:r>
      <w:r w:rsidRPr="00B93EF5">
        <w:rPr>
          <w:rFonts w:asciiTheme="minorHAnsi" w:eastAsia="Times New Roman" w:hAnsiTheme="minorHAnsi" w:cstheme="minorHAnsi"/>
          <w:b/>
          <w:bCs/>
          <w:kern w:val="32"/>
        </w:rPr>
        <w:t>Solicitantul are mai mult de un proiect depus și selectat de către GAL în baza aceluiași Raport de selecție ?</w:t>
      </w:r>
    </w:p>
    <w:p w:rsidR="00D23B3D" w:rsidRPr="00B93EF5" w:rsidRDefault="00D23B3D" w:rsidP="00D23B3D">
      <w:pPr>
        <w:spacing w:after="0" w:line="240" w:lineRule="auto"/>
        <w:contextualSpacing/>
        <w:jc w:val="both"/>
        <w:rPr>
          <w:rFonts w:asciiTheme="minorHAnsi" w:eastAsia="Times New Roman" w:hAnsiTheme="minorHAnsi" w:cstheme="minorHAnsi"/>
          <w:bCs/>
          <w:kern w:val="32"/>
        </w:rPr>
      </w:pPr>
      <w:r w:rsidRPr="00B93EF5">
        <w:rPr>
          <w:rFonts w:asciiTheme="minorHAnsi" w:eastAsia="Times New Roman" w:hAnsiTheme="minorHAnsi" w:cstheme="minorHAnsi"/>
          <w:bCs/>
          <w:kern w:val="32"/>
        </w:rPr>
        <w:t>Expertul verifică dacă în cadrul Raportului de selecție</w:t>
      </w:r>
      <w:r w:rsidR="00B93EF5" w:rsidRPr="00B93EF5">
        <w:rPr>
          <w:rFonts w:asciiTheme="minorHAnsi" w:eastAsia="Times New Roman" w:hAnsiTheme="minorHAnsi" w:cstheme="minorHAnsi"/>
          <w:bCs/>
          <w:kern w:val="32"/>
        </w:rPr>
        <w:t xml:space="preserve"> în baza căruia este depusă spre verificare prezenta cerere de finanțare, mai există un alt proiect depus de către același solicitant și selectat de către GAL. Dacă există un al doilea proiect al aceluiași solicitant depus și selectat în cadrul rspectivului Raport de selecție, cererea de finanțare este respinsă.</w:t>
      </w:r>
    </w:p>
    <w:p w:rsidR="00D23B3D" w:rsidRPr="00B93EF5" w:rsidRDefault="00D23B3D"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lastRenderedPageBreak/>
        <w:t>3.Dosarul Cererii de finanţare este legat, iar documentele pe care le conţine sunt numerotate de către solicitant?</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Se verifică dacă Dosarul Cererii de finanţare este legat, iar documentele pe care le conţine sunt numerotate de către solicitant.</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
          <w:bCs/>
          <w:lang w:eastAsia="fr-FR"/>
        </w:rPr>
        <w:t>4.Referințele din Cererea de finanțare corespund cu numărul paginii la care se află documentele din Dosarul Cererii de finanțare</w:t>
      </w:r>
      <w:r w:rsidRPr="0096546F">
        <w:rPr>
          <w:rFonts w:asciiTheme="minorHAnsi" w:eastAsia="Times New Roman" w:hAnsiTheme="minorHAnsi" w:cstheme="minorHAnsi"/>
          <w:bCs/>
          <w:lang w:eastAsia="fr-FR"/>
        </w:rPr>
        <w:t>?</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Se verifică dacă referințele din Cererea de finanțare corespund cu numărul paginii la care se află documentele din Lista documentelor din cererea de finanţare şi din Dosarul Cererii de finanțare.</w:t>
      </w:r>
    </w:p>
    <w:p w:rsidR="00E81E2C" w:rsidRPr="0096546F" w:rsidRDefault="00E81E2C" w:rsidP="00E81E2C">
      <w:pPr>
        <w:overflowPunct w:val="0"/>
        <w:autoSpaceDE w:val="0"/>
        <w:autoSpaceDN w:val="0"/>
        <w:adjustRightInd w:val="0"/>
        <w:spacing w:after="0" w:line="240" w:lineRule="auto"/>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5. Cererea de finanţare este completată și semnată de solicitant?</w:t>
      </w:r>
    </w:p>
    <w:p w:rsidR="00E81E2C" w:rsidRPr="0096546F" w:rsidRDefault="00E81E2C" w:rsidP="00E81E2C">
      <w:pPr>
        <w:overflowPunct w:val="0"/>
        <w:autoSpaceDE w:val="0"/>
        <w:autoSpaceDN w:val="0"/>
        <w:adjustRightInd w:val="0"/>
        <w:spacing w:after="0" w:line="240" w:lineRule="auto"/>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Se verifică dacă Cererea de finanţare este completată de solicitant astfel:</w:t>
      </w:r>
    </w:p>
    <w:p w:rsidR="00E81E2C" w:rsidRPr="0096546F" w:rsidRDefault="00E81E2C" w:rsidP="00E81E2C">
      <w:pPr>
        <w:shd w:val="clear" w:color="auto" w:fill="F7CAAC"/>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A - PREZENTARE GENERALĂ</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A1. Măsura: se verifică dacă este bifată sub-măsura 19.2 19.2 Sprijin pentru implementarea acțiunilor în cadrul strategiei de dezvoltare locală  pentru care se solicită finanţare nerambursabilă.</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A2. Nume prenume/Denumire solicitant: se verifică dacă numele solicitantului corespunde celui menţionat în documentele anexate, după caz.  </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A3. Titlu proiect: se verifică dacă este completat titlul proiectului.</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A4. Descrierea succintă a proiectului: Expertul verifică dacă solicitantul a completat acest punct.</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A5. Amplasarea proiectului: Expertul verifică  dacă sunt completate căsuţele corespunzătoare obiectivelor investiţiei şi sunt selectate regiunea, judeţul, comuna,  satul şi dacă acestea corespund cu cele menționate în documentele justificative corespunzătoare.</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Pentru proiectele de servicii, expertul verifică și prezentarea locației </w:t>
      </w:r>
      <w:r w:rsidR="002A5A39">
        <w:rPr>
          <w:rFonts w:asciiTheme="minorHAnsi" w:eastAsia="Times New Roman" w:hAnsiTheme="minorHAnsi" w:cstheme="minorHAnsi"/>
          <w:bCs/>
          <w:lang w:eastAsia="fr-FR"/>
        </w:rPr>
        <w:t>unde se vor desfășura activităț</w:t>
      </w:r>
      <w:r w:rsidRPr="0096546F">
        <w:rPr>
          <w:rFonts w:asciiTheme="minorHAnsi" w:eastAsia="Times New Roman" w:hAnsiTheme="minorHAnsi" w:cstheme="minorHAnsi"/>
          <w:bCs/>
          <w:lang w:eastAsia="fr-FR"/>
        </w:rPr>
        <w:t>ile din proiect (expertul verifică locația/locațiile și logistic</w:t>
      </w:r>
      <w:r w:rsidR="002A5A39">
        <w:rPr>
          <w:rFonts w:asciiTheme="minorHAnsi" w:eastAsia="Times New Roman" w:hAnsiTheme="minorHAnsi" w:cstheme="minorHAnsi"/>
          <w:bCs/>
          <w:lang w:eastAsia="fr-FR"/>
        </w:rPr>
        <w:t>a pentru desfășurarea activităț</w:t>
      </w:r>
      <w:r w:rsidRPr="0096546F">
        <w:rPr>
          <w:rFonts w:asciiTheme="minorHAnsi" w:eastAsia="Times New Roman" w:hAnsiTheme="minorHAnsi" w:cstheme="minorHAnsi"/>
          <w:bCs/>
          <w:lang w:eastAsia="fr-FR"/>
        </w:rPr>
        <w:t>ilor descrise de solicitant, dacă îndeplinesc cerințele privind asigurarea spațiului de desfășurare și a logisticii necesare prevăzute în anunțul de selecție publicat de GAL).</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A6. Date despre tipul de proiect și beneficiar:</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A6.1 – În cazul proiectelor de investiții, expertul  verifică  dacă solicitantul a bifat căsuţele corespunzătoare privind categoria proiectului - cu construcţii montaj sau fără construcţii montaj. </w:t>
      </w:r>
    </w:p>
    <w:p w:rsidR="002A5A39" w:rsidRPr="002A5A39" w:rsidRDefault="002A5A39" w:rsidP="002A5A39">
      <w:pPr>
        <w:spacing w:before="120" w:after="120" w:line="240" w:lineRule="auto"/>
        <w:jc w:val="both"/>
      </w:pPr>
      <w:r w:rsidRPr="002A5A39">
        <w:t>Expertul verifică dacă proiectele fără lucrări de construcţii montaj au prevăzute cheltuieli la cap./ subcapitolul 1.2, 1.3, 2, 4.1, 4.2 şi 5.1.1 din devizul general (realizat pe baza HG 28/2008) sau la cap./ subcapitolul 1.2, 1.3, 1.4, 2, 4.1, 4.2 şi 5.1.1 din devizul general (realizat pe baza HG 907/2016). Dacă nu sunt prevăzute cheltuieli la aceste capitole/ subcapitole, înseamnă că proiectul este fără lucrări de construcţii montaj, iar solicitantul a bifat în căsuţa corespunzătoare din dreptul punctului A6.1. În caz contrar proiectul este cu construcţii montaj, solicitantul bifând în căsuţa corespunzătoare din dreptul punctului A6.1. Dacă bifa nu este corespunzătoare, expertul corectează bifa, înscriind acest lucru la rubrica Observaţii.</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A6.2 - Pentru proiectele de servicii, expertul verifică dacă solicitantul a bifat căsuța corespunzătoare categoriei de beneficiar (public sau privat) în care se încadrează. Expertul verifică documentele constitutive ale solicitantului.</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În cazul proiectelor de investiții, expertul verifică dacă solicitantul a bifat căsuţele corespunzătoare privind tipul proiectului de modernizare şi/sau extindere sau investiţie nouă. Expertul verifică corectitudinea răspunsului din titlul proiectului (A3) şi descrierea proiectului (A4). Dacă bifa nu este corespunzătoare, expertul corectează bifa, înscriind acest lucru la rubrica Observaţii.</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lastRenderedPageBreak/>
        <w:t>A6.3 – Pentru proiectele de investiții, expertul verifică dacă solicitantul a bifat căsuța corspunzătoare categoriei de beneficiar (public sau privat) în care se încadrează. Expertul verifică documentele constitutive ale solicitantului.</w:t>
      </w:r>
    </w:p>
    <w:p w:rsidR="00E81E2C" w:rsidRPr="0096546F" w:rsidRDefault="00E81E2C" w:rsidP="00E81E2C">
      <w:pPr>
        <w:shd w:val="clear" w:color="auto" w:fill="F7CAAC"/>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B - INFORMAŢII PRIVIND SOLICITANTUL</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B1. Descrierea solicitantului</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B1.1 Informații privind solicitantul: </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Pentru proiectele de servicii, trebuie verificat dacă data de înființare corespunde celei menţionate în documentele de înființare – anexate la Cererea de finanțare.</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Pentru proiectele de investiții, trebuie verificat dacă data corespunde celei menţionate în documentele justificative corespunzătoare.</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Cod de înregistrare fiscală: expertul  verifică dacă acesta corespunde celui menţionat în lista de documente.</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Statutul juridic al solicitantului: expertul  verifică dacă acesta corespunde celui menţionat în  lista de documente.</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 Codul unic de înregistrare APIA - există două situaţii:</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1.solicitantul este înregistrat la APIA şi a înscris codul RO. În acest caz expertul verifică codul RO înscris de solicitant în Registrul unic de identificare. </w:t>
      </w:r>
    </w:p>
    <w:p w:rsidR="00E81E2C" w:rsidRPr="0096546F" w:rsidRDefault="00E81E2C" w:rsidP="00E81E2C">
      <w:pPr>
        <w:overflowPunct w:val="0"/>
        <w:autoSpaceDE w:val="0"/>
        <w:autoSpaceDN w:val="0"/>
        <w:adjustRightInd w:val="0"/>
        <w:spacing w:after="0"/>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2.solicitantul nu este înregistrat la APIA. În acest caz expertul verifică completarea cererii de atribuire din Cererea de finanţare şi prin intermediul aplicaţiei se va atribui automat un număr de înregistrare (cod RO). </w:t>
      </w:r>
    </w:p>
    <w:p w:rsidR="00E81E2C" w:rsidRPr="0096546F" w:rsidRDefault="00E81E2C" w:rsidP="00E81E2C">
      <w:pPr>
        <w:overflowPunct w:val="0"/>
        <w:autoSpaceDE w:val="0"/>
        <w:autoSpaceDN w:val="0"/>
        <w:adjustRightInd w:val="0"/>
        <w:spacing w:after="0"/>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B1.2 Sediul social: expertul verifică dacă adresa sediului social corespunde celei menţionate în documentele justificative corespunzătoare.</w:t>
      </w:r>
    </w:p>
    <w:p w:rsidR="00E81E2C" w:rsidRPr="0096546F" w:rsidRDefault="00E81E2C" w:rsidP="00E81E2C">
      <w:pPr>
        <w:overflowPunct w:val="0"/>
        <w:autoSpaceDE w:val="0"/>
        <w:autoSpaceDN w:val="0"/>
        <w:adjustRightInd w:val="0"/>
        <w:spacing w:after="0"/>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B1.3 Numele reprezentantului legal, funcţia acestuia în cadrul organizației, precum și specimenul de semnătură: Se verifică concordanţa cu specificaţiile din documentele anexate şi dacă este completat specimenul de semnătură.</w:t>
      </w:r>
    </w:p>
    <w:p w:rsidR="009961E4"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B2. Informaţii referitoare la persoana responsabilă legal </w:t>
      </w:r>
      <w:r w:rsidR="009961E4">
        <w:rPr>
          <w:rFonts w:asciiTheme="minorHAnsi" w:eastAsia="Times New Roman" w:hAnsiTheme="minorHAnsi" w:cstheme="minorHAnsi"/>
          <w:bCs/>
          <w:lang w:eastAsia="fr-FR"/>
        </w:rPr>
        <w:t>.</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B2.1 Date de identitate ale reprezentantului legal: expertul verifică dacă  informaţiile din cererea de finanțare corespund cu cele din actul de identitate al reprezentantului legal.</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B2.2. Domiciliul stabil al reprezentantului legal: expertul verifică dacă toate informaţiile menţionate în această secțiune corespund celor care figurează în actul de identitate al reprezentantului legal.</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B3. Informații privind contul bancar pentru proiect FEADR</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B3.1 Denumirea băncii/trezoreriei</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B3.2 Adresa băncii/trezoreriei </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B3.3 Cod IBAN</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B3.4 Titularul contului: expertul verifică dacă coordonatele furnizate corespund solicitantului, a cărei descriere a fost făcută la punctul B1, precedent. Toate informaţiile trebuie să concorde cu cele menţionate în documentele anexate. Contul se exprimă în moneda: LEI.</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F. Declarația pe propria răspundere a solicitantului.</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Trebuie verificat dacă în cadrul acestui punct sunt specificate: Numele solicitantului, titlul proiectului, numele și prenumele reprezentantului legal, dacă sunt bifate căsuțele corespunzătoare proiectului, existența datei, semnăturii și a ștampilei solicitantului.Dacă nu sunt bifate cãsuţele corespunzătoare, se bifează cãsuţa corespunzătoare NU, se specifica acest lucru la rubrica Observații, iar cererea de finanţare este declarată neconformă.</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lastRenderedPageBreak/>
        <w:t>6.Solicitantul a completat lista documentelor anexe obligatorii şi cele impuse de tipul  măsurii?</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Expertul verifică dacă sunt bifate căsuţele.</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7.Solicitantul a atașat la Cererea de finanțare toate documentele anexă obligatorii din listă?</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Expertul verifică dacă solicitantul a atașat toate documentele obligatorii menționate în cadrul listei documentelor anexate corespunzătoare modelului de Cerere de finanțare utilizat. </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8.Copia electronică a Cererii de finanţare corespunde cu dosarul original pe suport de hârtie?</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Expertul verifică concordanța copiei pe suport electronic cu originalul. Verificarea se face prin sondaj. </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9. Copia scanată a documentelor ataşate Cererii de finanţare este prezentată alături de forma electronică a Cererii de finanţare?</w:t>
      </w:r>
    </w:p>
    <w:p w:rsidR="00E81E2C" w:rsidRPr="0096546F" w:rsidRDefault="00E81E2C" w:rsidP="00E81E2C">
      <w:pPr>
        <w:overflowPunct w:val="0"/>
        <w:autoSpaceDE w:val="0"/>
        <w:autoSpaceDN w:val="0"/>
        <w:adjustRightInd w:val="0"/>
        <w:spacing w:line="240" w:lineRule="auto"/>
        <w:jc w:val="both"/>
        <w:textAlignment w:val="baseline"/>
        <w:rPr>
          <w:rFonts w:asciiTheme="minorHAnsi" w:eastAsia="Times New Roman" w:hAnsiTheme="minorHAnsi" w:cstheme="minorHAnsi"/>
          <w:bCs/>
          <w:lang w:eastAsia="fr-FR"/>
        </w:rPr>
      </w:pPr>
      <w:r w:rsidRPr="0096546F">
        <w:rPr>
          <w:rFonts w:asciiTheme="minorHAnsi" w:eastAsia="Times New Roman" w:hAnsiTheme="minorHAnsi" w:cstheme="minorHAnsi"/>
          <w:bCs/>
          <w:lang w:eastAsia="fr-FR"/>
        </w:rPr>
        <w:t xml:space="preserve">Se verifică dacă pe CD există fişierele scanate conform listei documentelor. </w:t>
      </w:r>
    </w:p>
    <w:p w:rsidR="00E81E2C" w:rsidRPr="0096546F" w:rsidRDefault="00E81E2C" w:rsidP="00E81E2C">
      <w:pPr>
        <w:overflowPunct w:val="0"/>
        <w:autoSpaceDE w:val="0"/>
        <w:autoSpaceDN w:val="0"/>
        <w:adjustRightInd w:val="0"/>
        <w:spacing w:after="0" w:line="240" w:lineRule="auto"/>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10.Solicitantul a completat  coloanele din bugetul indicativ ?</w:t>
      </w:r>
    </w:p>
    <w:p w:rsidR="002A5A39" w:rsidRPr="002A5A39" w:rsidRDefault="002A5A39" w:rsidP="002A5A39">
      <w:pPr>
        <w:pStyle w:val="ListParagraph"/>
        <w:spacing w:before="120" w:after="120" w:line="240" w:lineRule="auto"/>
        <w:ind w:left="0"/>
        <w:contextualSpacing w:val="0"/>
        <w:jc w:val="both"/>
      </w:pPr>
      <w:r w:rsidRPr="002A5A39">
        <w:t xml:space="preserve">Expertul verifică dacă este completat bugetul indicativ, pe coloanele corespunzătoare cheltuielilor eligibile și neeligibile şi că operaţiunile previzionate sunt menţionate în coloanele prevăzute în acest scop. În cazul proiectelor cu sprijin forfetar se va bifa „Nu este cazul“. </w:t>
      </w: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
          <w:lang w:eastAsia="ro-RO"/>
        </w:rPr>
      </w:pPr>
      <w:r>
        <w:rPr>
          <w:rFonts w:asciiTheme="minorHAnsi" w:hAnsiTheme="minorHAnsi" w:cstheme="minorHAnsi"/>
          <w:b/>
          <w:lang w:eastAsia="ro-RO"/>
        </w:rPr>
        <w:t xml:space="preserve">     B</w:t>
      </w:r>
      <w:r w:rsidRPr="0096546F">
        <w:rPr>
          <w:rFonts w:asciiTheme="minorHAnsi" w:hAnsiTheme="minorHAnsi" w:cstheme="minorHAnsi"/>
          <w:b/>
          <w:lang w:eastAsia="ro-RO"/>
        </w:rPr>
        <w:t>. Verificarea documentelor anexate</w:t>
      </w:r>
    </w:p>
    <w:p w:rsidR="00E81E2C" w:rsidRPr="0096546F" w:rsidRDefault="00E81E2C" w:rsidP="00E81E2C">
      <w:pPr>
        <w:spacing w:after="0" w:line="240" w:lineRule="auto"/>
        <w:contextualSpacing/>
        <w:jc w:val="both"/>
        <w:rPr>
          <w:rFonts w:asciiTheme="minorHAnsi" w:eastAsia="Times New Roman" w:hAnsiTheme="minorHAnsi" w:cstheme="minorHAnsi"/>
          <w:i/>
        </w:rPr>
      </w:pPr>
      <w:r w:rsidRPr="0096546F">
        <w:rPr>
          <w:rFonts w:asciiTheme="minorHAnsi" w:eastAsia="Times New Roman" w:hAnsiTheme="minorHAnsi" w:cstheme="minorHAnsi"/>
          <w:i/>
        </w:rPr>
        <w:t>Prezenţa documentelor trebuie să fie atestată prin bifarea în tabelul la partea E/D a Cererii de finanţare. Dacă solicitantul nu ataşează anumite documente (neobligatorii) pentru că acestea nu corespund naturii proiectului, expertul  va bifa căsuţele corespunzătoare „Nu este cazul” din partea dreaptă a tabelului și va înscrie în rubrica Observații motivul pentru care a bifat „Nu este cazul”.</w:t>
      </w:r>
    </w:p>
    <w:p w:rsidR="00E81E2C" w:rsidRPr="0096546F" w:rsidRDefault="00E81E2C" w:rsidP="00E81E2C">
      <w:pPr>
        <w:spacing w:after="0" w:line="240" w:lineRule="auto"/>
        <w:contextualSpacing/>
        <w:jc w:val="both"/>
        <w:rPr>
          <w:rFonts w:asciiTheme="minorHAnsi" w:eastAsia="Times New Roman" w:hAnsiTheme="minorHAnsi" w:cstheme="minorHAnsi"/>
          <w:i/>
        </w:rPr>
      </w:pPr>
      <w:r w:rsidRPr="0096546F">
        <w:rPr>
          <w:rFonts w:asciiTheme="minorHAnsi" w:eastAsia="Times New Roman" w:hAnsiTheme="minorHAnsi" w:cstheme="minorHAnsi"/>
          <w:i/>
        </w:rPr>
        <w:t>Verificarea copiilor documentelor anexate la cererea de finanţare cu originalele aflate la solicitant se efectuează prin bifarea căsuţei corespunzătoare din coloana „Concordanţă copie cu originalul”, unde este cazul.</w:t>
      </w:r>
    </w:p>
    <w:p w:rsidR="00E81E2C" w:rsidRPr="0096546F" w:rsidRDefault="00E81E2C" w:rsidP="00E81E2C">
      <w:pPr>
        <w:spacing w:after="0" w:line="240" w:lineRule="auto"/>
        <w:contextualSpacing/>
        <w:jc w:val="both"/>
        <w:rPr>
          <w:rFonts w:asciiTheme="minorHAnsi" w:eastAsia="Times New Roman" w:hAnsiTheme="minorHAnsi" w:cstheme="minorHAnsi"/>
          <w:i/>
        </w:rPr>
      </w:pPr>
    </w:p>
    <w:tbl>
      <w:tblPr>
        <w:tblW w:w="5077" w:type="pct"/>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000"/>
      </w:tblPr>
      <w:tblGrid>
        <w:gridCol w:w="4453"/>
        <w:gridCol w:w="4934"/>
      </w:tblGrid>
      <w:tr w:rsidR="00E81E2C" w:rsidRPr="0096546F" w:rsidTr="0066749B">
        <w:trPr>
          <w:trHeight w:val="63"/>
        </w:trPr>
        <w:tc>
          <w:tcPr>
            <w:tcW w:w="2372" w:type="pct"/>
            <w:shd w:val="clear" w:color="auto" w:fill="auto"/>
          </w:tcPr>
          <w:p w:rsidR="00E81E2C" w:rsidRPr="0096546F" w:rsidRDefault="00E81E2C" w:rsidP="0066749B">
            <w:pPr>
              <w:spacing w:after="0" w:line="240" w:lineRule="auto"/>
              <w:jc w:val="both"/>
              <w:rPr>
                <w:rFonts w:asciiTheme="minorHAnsi" w:eastAsia="Times New Roman" w:hAnsiTheme="minorHAnsi" w:cstheme="minorHAnsi"/>
                <w:b/>
                <w:lang w:eastAsia="fr-FR"/>
              </w:rPr>
            </w:pPr>
            <w:r w:rsidRPr="0096546F">
              <w:rPr>
                <w:rFonts w:asciiTheme="minorHAnsi" w:eastAsia="Times New Roman" w:hAnsiTheme="minorHAnsi" w:cstheme="minorHAnsi"/>
                <w:b/>
                <w:lang w:eastAsia="fr-FR"/>
              </w:rPr>
              <w:t>DOCUMENTE DE PREZENTAT</w:t>
            </w:r>
          </w:p>
        </w:tc>
        <w:tc>
          <w:tcPr>
            <w:tcW w:w="2628" w:type="pct"/>
            <w:shd w:val="clear" w:color="auto" w:fill="auto"/>
          </w:tcPr>
          <w:p w:rsidR="00E81E2C" w:rsidRPr="0096546F" w:rsidRDefault="00E81E2C" w:rsidP="0066749B">
            <w:pPr>
              <w:spacing w:after="0" w:line="240" w:lineRule="auto"/>
              <w:jc w:val="both"/>
              <w:rPr>
                <w:rFonts w:asciiTheme="minorHAnsi" w:eastAsia="Times New Roman" w:hAnsiTheme="minorHAnsi" w:cstheme="minorHAnsi"/>
                <w:b/>
                <w:lang w:eastAsia="fr-FR"/>
              </w:rPr>
            </w:pPr>
            <w:r w:rsidRPr="0096546F">
              <w:rPr>
                <w:rFonts w:asciiTheme="minorHAnsi" w:eastAsia="Times New Roman" w:hAnsiTheme="minorHAnsi" w:cstheme="minorHAnsi"/>
                <w:b/>
                <w:lang w:eastAsia="fr-FR"/>
              </w:rPr>
              <w:t>PUNCTE DE VERIFICAT ÎN DOCUMENTE</w:t>
            </w:r>
          </w:p>
        </w:tc>
      </w:tr>
      <w:tr w:rsidR="00E81E2C" w:rsidRPr="0096546F" w:rsidTr="0066749B">
        <w:trPr>
          <w:trHeight w:val="795"/>
        </w:trPr>
        <w:tc>
          <w:tcPr>
            <w:tcW w:w="2372" w:type="pct"/>
            <w:shd w:val="clear" w:color="auto" w:fill="auto"/>
          </w:tcPr>
          <w:p w:rsidR="00E81E2C" w:rsidRPr="0096546F" w:rsidRDefault="00E81E2C" w:rsidP="0066749B">
            <w:pPr>
              <w:tabs>
                <w:tab w:val="left" w:pos="270"/>
              </w:tabs>
              <w:spacing w:after="0"/>
              <w:jc w:val="both"/>
              <w:rPr>
                <w:rFonts w:asciiTheme="minorHAnsi" w:eastAsia="Times New Roman" w:hAnsiTheme="minorHAnsi" w:cstheme="minorHAnsi"/>
                <w:noProof/>
                <w:lang w:eastAsia="ro-RO"/>
              </w:rPr>
            </w:pPr>
            <w:r w:rsidRPr="0096546F">
              <w:rPr>
                <w:rFonts w:asciiTheme="minorHAnsi" w:hAnsiTheme="minorHAnsi" w:cstheme="minorHAnsi"/>
              </w:rPr>
              <w:t>1.1 Studiu de Fezabilitate/Documentaţie de Avizare pentru Lucrări de Intervenţii, întocmite, avizate și verificate în condițiile legii și însoțite de toate studiile, expertizele, avizele și acordurile specifice fiecărui tip de investiție, conform reglementărilor legale în vigoare.</w:t>
            </w:r>
          </w:p>
          <w:p w:rsidR="00E81E2C" w:rsidRPr="0096546F" w:rsidRDefault="00E81E2C" w:rsidP="0066749B">
            <w:pPr>
              <w:tabs>
                <w:tab w:val="left" w:pos="270"/>
              </w:tabs>
              <w:spacing w:after="0"/>
              <w:jc w:val="both"/>
              <w:rPr>
                <w:rFonts w:asciiTheme="minorHAnsi" w:eastAsia="Times New Roman" w:hAnsiTheme="minorHAnsi" w:cstheme="minorHAnsi"/>
              </w:rPr>
            </w:pPr>
            <w:r w:rsidRPr="0096546F">
              <w:rPr>
                <w:rFonts w:asciiTheme="minorHAnsi" w:eastAsia="Times New Roman" w:hAnsiTheme="minorHAnsi" w:cstheme="minorHAnsi"/>
                <w:noProof/>
                <w:lang w:eastAsia="ro-RO"/>
              </w:rPr>
              <w:t xml:space="preserve">1.2 Memoriu justificativ (pentru dotări în cardul investiților în </w:t>
            </w:r>
            <w:r w:rsidRPr="0096546F">
              <w:rPr>
                <w:rFonts w:asciiTheme="minorHAnsi" w:hAnsiTheme="minorHAnsi" w:cstheme="minorHAnsi"/>
              </w:rPr>
              <w:t>Studii şi investiţii asociate cu întreţinerea, restaurarea şi îmbunătăţirea patrimoniului cultural şi natural a satelor, peisajelor rurale).</w:t>
            </w:r>
          </w:p>
        </w:tc>
        <w:tc>
          <w:tcPr>
            <w:tcW w:w="2628" w:type="pct"/>
            <w:shd w:val="clear" w:color="auto" w:fill="auto"/>
          </w:tcPr>
          <w:p w:rsidR="00E81E2C" w:rsidRPr="0096546F" w:rsidRDefault="00E81E2C" w:rsidP="0066749B">
            <w:pPr>
              <w:spacing w:after="0"/>
              <w:jc w:val="both"/>
              <w:rPr>
                <w:rFonts w:asciiTheme="minorHAnsi" w:eastAsia="Times New Roman" w:hAnsiTheme="minorHAnsi" w:cstheme="minorHAnsi"/>
              </w:rPr>
            </w:pPr>
            <w:r w:rsidRPr="0096546F">
              <w:rPr>
                <w:rFonts w:asciiTheme="minorHAnsi" w:eastAsia="Times New Roman" w:hAnsiTheme="minorHAnsi" w:cstheme="minorHAnsi"/>
              </w:rPr>
              <w:t xml:space="preserve">Controlul conformităţii va consta în verificarea existenței </w:t>
            </w:r>
            <w:r w:rsidRPr="0096546F">
              <w:rPr>
                <w:rFonts w:asciiTheme="minorHAnsi" w:eastAsia="Times New Roman" w:hAnsiTheme="minorHAnsi" w:cstheme="minorHAnsi"/>
                <w:b/>
              </w:rPr>
              <w:t>obligatorii</w:t>
            </w:r>
            <w:r w:rsidRPr="0096546F">
              <w:rPr>
                <w:rFonts w:asciiTheme="minorHAnsi" w:eastAsia="Times New Roman" w:hAnsiTheme="minorHAnsi" w:cstheme="minorHAnsi"/>
              </w:rPr>
              <w:t xml:space="preserve"> a unuia din cele doua documentele menționate la pct. 1, respectiv:</w:t>
            </w:r>
          </w:p>
          <w:p w:rsidR="00E81E2C" w:rsidRPr="0096546F" w:rsidRDefault="00E81E2C" w:rsidP="0066749B">
            <w:pPr>
              <w:spacing w:after="0"/>
              <w:jc w:val="both"/>
              <w:rPr>
                <w:rFonts w:asciiTheme="minorHAnsi" w:eastAsia="Times New Roman" w:hAnsiTheme="minorHAnsi" w:cstheme="minorHAnsi"/>
              </w:rPr>
            </w:pPr>
            <w:r w:rsidRPr="0096546F">
              <w:rPr>
                <w:rFonts w:asciiTheme="minorHAnsi" w:eastAsia="Times New Roman" w:hAnsiTheme="minorHAnsi" w:cstheme="minorHAnsi"/>
                <w:b/>
              </w:rPr>
              <w:t>Studiul de fezabilitate /</w:t>
            </w:r>
            <w:r w:rsidRPr="0096546F">
              <w:rPr>
                <w:rFonts w:asciiTheme="minorHAnsi" w:eastAsia="Times New Roman" w:hAnsiTheme="minorHAnsi" w:cstheme="minorHAnsi"/>
              </w:rPr>
              <w:t xml:space="preserve"> Documentaţie de avizare a lucrărilor de intervenţii (pentru proiecte care prevăd lucrări de construcţii şi/sau modernizări de construcţii), </w:t>
            </w:r>
          </w:p>
          <w:p w:rsidR="00E81E2C" w:rsidRPr="0096546F" w:rsidRDefault="00E81E2C" w:rsidP="0066749B">
            <w:pPr>
              <w:spacing w:after="0"/>
              <w:jc w:val="both"/>
              <w:rPr>
                <w:rFonts w:asciiTheme="minorHAnsi" w:eastAsia="Times New Roman" w:hAnsiTheme="minorHAnsi" w:cstheme="minorHAnsi"/>
              </w:rPr>
            </w:pPr>
            <w:r w:rsidRPr="0096546F">
              <w:rPr>
                <w:rFonts w:asciiTheme="minorHAnsi" w:eastAsia="Times New Roman" w:hAnsiTheme="minorHAnsi" w:cstheme="minorHAnsi"/>
                <w:b/>
              </w:rPr>
              <w:t>Memoriul justificativ</w:t>
            </w:r>
            <w:r w:rsidRPr="0096546F">
              <w:rPr>
                <w:rFonts w:asciiTheme="minorHAnsi" w:eastAsia="Times New Roman" w:hAnsiTheme="minorHAnsi" w:cstheme="minorHAnsi"/>
              </w:rPr>
              <w:t xml:space="preserve"> (</w:t>
            </w:r>
            <w:r w:rsidRPr="0096546F">
              <w:rPr>
                <w:rFonts w:asciiTheme="minorHAnsi" w:eastAsia="Times New Roman" w:hAnsiTheme="minorHAnsi" w:cstheme="minorHAnsi"/>
                <w:noProof/>
                <w:lang w:eastAsia="ro-RO"/>
              </w:rPr>
              <w:t xml:space="preserve">pentru dotări în cardul investiților în </w:t>
            </w:r>
            <w:r w:rsidRPr="0096546F">
              <w:rPr>
                <w:rFonts w:asciiTheme="minorHAnsi" w:hAnsiTheme="minorHAnsi" w:cstheme="minorHAnsi"/>
              </w:rPr>
              <w:t>Studii şi investiţii asociate cu întreţinerea, restaurarea şi îmbunătăţirea patrimoniului cultural şi natural a satelor, peisajelor rurale</w:t>
            </w:r>
            <w:r w:rsidRPr="0096546F">
              <w:rPr>
                <w:rFonts w:asciiTheme="minorHAnsi" w:eastAsia="Times New Roman" w:hAnsiTheme="minorHAnsi" w:cstheme="minorHAnsi"/>
              </w:rPr>
              <w:t>),</w:t>
            </w:r>
          </w:p>
          <w:p w:rsidR="00E81E2C" w:rsidRPr="0096546F" w:rsidRDefault="00E81E2C" w:rsidP="0066749B">
            <w:pPr>
              <w:spacing w:after="0"/>
              <w:ind w:left="20"/>
              <w:jc w:val="both"/>
              <w:rPr>
                <w:rFonts w:asciiTheme="minorHAnsi" w:eastAsia="Times New Roman" w:hAnsiTheme="minorHAnsi" w:cstheme="minorHAnsi"/>
                <w:b/>
              </w:rPr>
            </w:pPr>
            <w:r w:rsidRPr="0096546F">
              <w:rPr>
                <w:rFonts w:asciiTheme="minorHAnsi" w:eastAsia="Times New Roman" w:hAnsiTheme="minorHAnsi" w:cstheme="minorHAnsi"/>
                <w:b/>
              </w:rPr>
              <w:t>sau</w:t>
            </w:r>
          </w:p>
          <w:p w:rsidR="00E81E2C" w:rsidRPr="0096546F" w:rsidRDefault="00E81E2C" w:rsidP="0066749B">
            <w:pPr>
              <w:spacing w:after="0"/>
              <w:jc w:val="both"/>
              <w:rPr>
                <w:rFonts w:asciiTheme="minorHAnsi" w:eastAsia="Times New Roman" w:hAnsiTheme="minorHAnsi" w:cstheme="minorHAnsi"/>
              </w:rPr>
            </w:pPr>
            <w:r w:rsidRPr="0096546F">
              <w:rPr>
                <w:rFonts w:asciiTheme="minorHAnsi" w:eastAsia="Times New Roman" w:hAnsiTheme="minorHAnsi" w:cstheme="minorHAnsi"/>
              </w:rPr>
              <w:t xml:space="preserve">În cazul solicitantilor comune sau ADI-uri se verifică existența </w:t>
            </w:r>
            <w:r w:rsidRPr="0096546F">
              <w:rPr>
                <w:rFonts w:asciiTheme="minorHAnsi" w:eastAsia="Times New Roman" w:hAnsiTheme="minorHAnsi" w:cstheme="minorHAnsi"/>
                <w:b/>
              </w:rPr>
              <w:t>obligatorie</w:t>
            </w:r>
            <w:r w:rsidRPr="0096546F">
              <w:rPr>
                <w:rFonts w:asciiTheme="minorHAnsi" w:eastAsia="Times New Roman" w:hAnsiTheme="minorHAnsi" w:cstheme="minorHAnsi"/>
              </w:rPr>
              <w:t xml:space="preserve"> a Avizului tehnic emis de ISC, </w:t>
            </w:r>
            <w:r w:rsidRPr="0096546F">
              <w:rPr>
                <w:rFonts w:asciiTheme="minorHAnsi" w:eastAsia="Times New Roman" w:hAnsiTheme="minorHAnsi" w:cstheme="minorHAnsi"/>
              </w:rPr>
              <w:lastRenderedPageBreak/>
              <w:t xml:space="preserve">pentru </w:t>
            </w:r>
            <w:r w:rsidRPr="0096546F">
              <w:rPr>
                <w:rFonts w:asciiTheme="minorHAnsi" w:eastAsia="Times New Roman" w:hAnsiTheme="minorHAnsi" w:cstheme="minorHAnsi"/>
                <w:b/>
              </w:rPr>
              <w:t>toate acțiunile</w:t>
            </w:r>
            <w:r w:rsidRPr="0096546F">
              <w:rPr>
                <w:rFonts w:asciiTheme="minorHAnsi" w:eastAsia="Times New Roman" w:hAnsiTheme="minorHAnsi" w:cstheme="minorHAnsi"/>
              </w:rPr>
              <w:t xml:space="preserve"> din cadrul proiectului.  </w:t>
            </w:r>
          </w:p>
          <w:p w:rsidR="00E81E2C" w:rsidRPr="0096546F" w:rsidRDefault="00E81E2C" w:rsidP="0066749B">
            <w:pPr>
              <w:numPr>
                <w:ilvl w:val="0"/>
                <w:numId w:val="15"/>
              </w:numPr>
              <w:tabs>
                <w:tab w:val="num" w:pos="20"/>
                <w:tab w:val="left" w:pos="200"/>
              </w:tabs>
              <w:spacing w:after="0"/>
              <w:ind w:left="20" w:hanging="20"/>
              <w:jc w:val="both"/>
              <w:rPr>
                <w:rFonts w:asciiTheme="minorHAnsi" w:eastAsia="Times New Roman" w:hAnsiTheme="minorHAnsi" w:cstheme="minorHAnsi"/>
              </w:rPr>
            </w:pPr>
            <w:r w:rsidRPr="0096546F">
              <w:rPr>
                <w:rFonts w:asciiTheme="minorHAnsi" w:eastAsia="Times New Roman" w:hAnsiTheme="minorHAnsi" w:cstheme="minorHAnsi"/>
              </w:rPr>
              <w:t xml:space="preserve"> În acest caz se va verifica existenţa foii de capăt cu semnăturile şi ştampilele elaboratorilor. </w:t>
            </w:r>
          </w:p>
          <w:p w:rsidR="00E81E2C" w:rsidRPr="0096546F" w:rsidRDefault="00E81E2C" w:rsidP="0066749B">
            <w:pPr>
              <w:spacing w:before="20" w:after="20"/>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Pentru proiectele care vizează investiţii asupra obiectivelor de patrimoniu se verifică, în plus, existenţa documentaţiei specifice, precum și faptul ca aceasta este avizată de MCC.</w:t>
            </w:r>
          </w:p>
        </w:tc>
      </w:tr>
      <w:tr w:rsidR="00E81E2C" w:rsidRPr="0096546F" w:rsidTr="0066749B">
        <w:trPr>
          <w:trHeight w:val="1011"/>
        </w:trPr>
        <w:tc>
          <w:tcPr>
            <w:tcW w:w="2372" w:type="pct"/>
            <w:shd w:val="clear" w:color="auto" w:fill="auto"/>
          </w:tcPr>
          <w:p w:rsidR="00E81E2C" w:rsidRPr="0096546F" w:rsidRDefault="00E81E2C" w:rsidP="0066749B">
            <w:pPr>
              <w:spacing w:after="0" w:line="240" w:lineRule="auto"/>
              <w:contextualSpacing/>
              <w:jc w:val="both"/>
              <w:rPr>
                <w:rFonts w:asciiTheme="minorHAnsi" w:eastAsia="Times New Roman" w:hAnsiTheme="minorHAnsi" w:cstheme="minorHAnsi"/>
                <w:bCs/>
                <w:kern w:val="32"/>
              </w:rPr>
            </w:pPr>
            <w:r w:rsidRPr="0096546F">
              <w:rPr>
                <w:rFonts w:asciiTheme="minorHAnsi" w:eastAsia="Times New Roman" w:hAnsiTheme="minorHAnsi" w:cstheme="minorHAnsi"/>
                <w:bCs/>
                <w:kern w:val="32"/>
                <w:lang w:val="fr-FR"/>
              </w:rPr>
              <w:lastRenderedPageBreak/>
              <w:t>2. Certificat de Urbanism, completat și eliberat conform reglementărilor legale în vigoare și aflate în termenul de valabilitate la data depunerii cererii de finanțare.</w:t>
            </w:r>
          </w:p>
        </w:tc>
        <w:tc>
          <w:tcPr>
            <w:tcW w:w="2628" w:type="pct"/>
            <w:shd w:val="clear" w:color="auto" w:fill="auto"/>
          </w:tcPr>
          <w:p w:rsidR="00E81E2C" w:rsidRPr="0096546F" w:rsidRDefault="00E81E2C" w:rsidP="0066749B">
            <w:pPr>
              <w:spacing w:after="0" w:line="240" w:lineRule="auto"/>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 xml:space="preserve">  Expertul verifică prezenţa acestui document, dacă investiţia prevede construcţii, și  faptul că acest certificat este completat, semnat şi poartă ştampila administraţiei care l-a eliberat.</w:t>
            </w:r>
          </w:p>
        </w:tc>
      </w:tr>
      <w:tr w:rsidR="00E81E2C" w:rsidRPr="0096546F" w:rsidTr="0066749B">
        <w:trPr>
          <w:trHeight w:val="260"/>
        </w:trPr>
        <w:tc>
          <w:tcPr>
            <w:tcW w:w="2372" w:type="pct"/>
            <w:shd w:val="clear" w:color="auto" w:fill="auto"/>
          </w:tcPr>
          <w:p w:rsidR="00E81E2C" w:rsidRPr="0096546F" w:rsidRDefault="00E81E2C" w:rsidP="0066749B">
            <w:pPr>
              <w:tabs>
                <w:tab w:val="left" w:pos="270"/>
              </w:tabs>
              <w:spacing w:after="0"/>
              <w:jc w:val="both"/>
              <w:rPr>
                <w:rFonts w:asciiTheme="minorHAnsi" w:hAnsiTheme="minorHAnsi" w:cstheme="minorHAnsi"/>
                <w:lang w:val="pt-BR"/>
              </w:rPr>
            </w:pPr>
            <w:r w:rsidRPr="0096546F">
              <w:rPr>
                <w:rFonts w:asciiTheme="minorHAnsi" w:hAnsiTheme="minorHAnsi" w:cstheme="minorHAnsi"/>
                <w:lang w:val="pt-BR"/>
              </w:rPr>
              <w:t xml:space="preserve">3.Pentru comune și ADI </w:t>
            </w:r>
          </w:p>
          <w:p w:rsidR="00E81E2C" w:rsidRPr="0096546F" w:rsidRDefault="00E81E2C" w:rsidP="0066749B">
            <w:pPr>
              <w:tabs>
                <w:tab w:val="left" w:pos="270"/>
              </w:tabs>
              <w:spacing w:after="0"/>
              <w:jc w:val="both"/>
              <w:rPr>
                <w:rFonts w:asciiTheme="minorHAnsi" w:hAnsiTheme="minorHAnsi" w:cstheme="minorHAnsi"/>
                <w:lang w:val="pt-BR"/>
              </w:rPr>
            </w:pPr>
            <w:r w:rsidRPr="0096546F">
              <w:rPr>
                <w:rFonts w:asciiTheme="minorHAnsi" w:hAnsiTheme="minorHAnsi" w:cstheme="minorHAnsi"/>
                <w:lang w:val="pt-BR"/>
              </w:rPr>
              <w:t xml:space="preserve">3.1 Inventarul bunurilor ce aparţin domeniului public al comunei/comunelor, întocmit conform legislaţiei în vigoare privind proprietatea publică şi regimul juridic al acesteia, atestat prin Hotărâre a Guvernului şi publicat în Monitorul Oficial al României.  </w:t>
            </w:r>
          </w:p>
          <w:p w:rsidR="00E81E2C" w:rsidRPr="0096546F" w:rsidRDefault="00E81E2C" w:rsidP="0066749B">
            <w:pPr>
              <w:pStyle w:val="ListParagraph"/>
              <w:tabs>
                <w:tab w:val="left" w:pos="270"/>
              </w:tabs>
              <w:spacing w:after="0" w:line="240" w:lineRule="auto"/>
              <w:ind w:left="0"/>
              <w:jc w:val="both"/>
              <w:rPr>
                <w:rFonts w:asciiTheme="minorHAnsi" w:hAnsiTheme="minorHAnsi" w:cstheme="minorHAnsi"/>
                <w:lang w:val="pt-BR"/>
              </w:rPr>
            </w:pPr>
            <w:r w:rsidRPr="0096546F">
              <w:rPr>
                <w:rFonts w:asciiTheme="minorHAnsi" w:eastAsia="Times New Roman" w:hAnsiTheme="minorHAnsi" w:cstheme="minorHAnsi"/>
              </w:rPr>
              <w:t>3.2 Hotărârea Consiliului Local privind aprobarea modificărilor şi / sau completărilor la inventarul bunurilor ce aparțin domeniul public al comunei cu respectarea prevederilor Art. 115 alin (7) din Legea nr. 215/ 2001, republicată, cu modificările şi completările ulterioare, a administraţiei publice locale, adică să fi fost supusă controlului de legalitate al Prefectului, în condiţiile legii</w:t>
            </w:r>
            <w:r w:rsidRPr="0096546F">
              <w:rPr>
                <w:rFonts w:asciiTheme="minorHAnsi" w:hAnsiTheme="minorHAnsi" w:cstheme="minorHAnsi"/>
                <w:lang w:val="pt-BR"/>
              </w:rPr>
              <w:t>.</w:t>
            </w:r>
          </w:p>
          <w:p w:rsidR="00E81E2C" w:rsidRPr="0096546F" w:rsidRDefault="00E81E2C" w:rsidP="0066749B">
            <w:pPr>
              <w:pStyle w:val="ListParagraph"/>
              <w:tabs>
                <w:tab w:val="left" w:pos="270"/>
              </w:tabs>
              <w:spacing w:after="0" w:line="240" w:lineRule="auto"/>
              <w:ind w:left="0"/>
              <w:jc w:val="both"/>
              <w:rPr>
                <w:rFonts w:asciiTheme="minorHAnsi" w:hAnsiTheme="minorHAnsi" w:cstheme="minorHAnsi"/>
                <w:lang w:val="pt-BR"/>
              </w:rPr>
            </w:pPr>
            <w:r w:rsidRPr="0096546F">
              <w:rPr>
                <w:rFonts w:asciiTheme="minorHAnsi" w:hAnsiTheme="minorHAnsi" w:cstheme="minorHAnsi"/>
                <w:lang w:val="pt-BR"/>
              </w:rPr>
              <w:t>3.3 Pentru ONG-uri și unități de cult</w:t>
            </w:r>
          </w:p>
          <w:p w:rsidR="00E81E2C" w:rsidRPr="0096546F" w:rsidRDefault="00E81E2C" w:rsidP="0066749B">
            <w:pPr>
              <w:pStyle w:val="ListParagraph"/>
              <w:tabs>
                <w:tab w:val="left" w:pos="270"/>
              </w:tabs>
              <w:spacing w:after="0" w:line="240" w:lineRule="auto"/>
              <w:ind w:left="0"/>
              <w:jc w:val="both"/>
              <w:rPr>
                <w:rFonts w:asciiTheme="minorHAnsi" w:hAnsiTheme="minorHAnsi" w:cstheme="minorHAnsi"/>
                <w:lang w:val="pt-BR"/>
              </w:rPr>
            </w:pPr>
            <w:r w:rsidRPr="0096546F">
              <w:rPr>
                <w:rFonts w:asciiTheme="minorHAnsi" w:hAnsiTheme="minorHAnsi" w:cstheme="minorHAnsi"/>
                <w:lang w:val="pt-BR"/>
              </w:rPr>
              <w:t>Documente doveditoare ale dreptului de proprietate /administrare al ONG-urilor, Unităților de cult pe o perioadă de 10 ani, asupra bunurilor imobile la care se vor efectua lucrări, conform cererii de finanţare;</w:t>
            </w:r>
          </w:p>
        </w:tc>
        <w:tc>
          <w:tcPr>
            <w:tcW w:w="2628" w:type="pct"/>
            <w:shd w:val="clear" w:color="auto" w:fill="auto"/>
          </w:tcPr>
          <w:p w:rsidR="00E81E2C" w:rsidRPr="0096546F" w:rsidRDefault="00E81E2C" w:rsidP="0066749B">
            <w:pPr>
              <w:spacing w:before="20" w:after="20" w:line="240" w:lineRule="auto"/>
              <w:jc w:val="both"/>
              <w:rPr>
                <w:rFonts w:asciiTheme="minorHAnsi" w:eastAsia="Times New Roman" w:hAnsiTheme="minorHAnsi" w:cstheme="minorHAnsi"/>
              </w:rPr>
            </w:pPr>
            <w:r w:rsidRPr="0096546F">
              <w:rPr>
                <w:rFonts w:asciiTheme="minorHAnsi" w:eastAsia="Times New Roman" w:hAnsiTheme="minorHAnsi" w:cstheme="minorHAnsi"/>
                <w:b/>
              </w:rPr>
              <w:t>1.</w:t>
            </w:r>
            <w:r w:rsidRPr="0096546F">
              <w:rPr>
                <w:rFonts w:asciiTheme="minorHAnsi" w:eastAsia="Times New Roman" w:hAnsiTheme="minorHAnsi" w:cstheme="minorHAnsi"/>
              </w:rPr>
              <w:t xml:space="preserve"> Expertul verifică dacă informaţiile prezentate în documentul 3 confirmă faptul că terenul / clădirea pe care/asupra careia se execută lucrarea este în proprietate publică şi dacă există acordul / avizul autorităţii deţinătoare, dacă este cazul.</w:t>
            </w:r>
          </w:p>
          <w:p w:rsidR="00E81E2C" w:rsidRPr="0096546F" w:rsidRDefault="00E81E2C" w:rsidP="0066749B">
            <w:pPr>
              <w:spacing w:before="20" w:after="20" w:line="240" w:lineRule="auto"/>
              <w:jc w:val="both"/>
              <w:rPr>
                <w:rFonts w:asciiTheme="minorHAnsi" w:eastAsia="Times New Roman" w:hAnsiTheme="minorHAnsi" w:cstheme="minorHAnsi"/>
              </w:rPr>
            </w:pPr>
            <w:r w:rsidRPr="0096546F">
              <w:rPr>
                <w:rFonts w:asciiTheme="minorHAnsi" w:eastAsia="Times New Roman" w:hAnsiTheme="minorHAnsi" w:cstheme="minorHAnsi"/>
                <w:b/>
              </w:rPr>
              <w:t xml:space="preserve">2. </w:t>
            </w:r>
            <w:r w:rsidRPr="0096546F">
              <w:rPr>
                <w:rFonts w:asciiTheme="minorHAnsi" w:eastAsia="Times New Roman" w:hAnsiTheme="minorHAnsi" w:cstheme="minorHAnsi"/>
              </w:rPr>
              <w:t>Expertul verifica prezenţa obligatorie fie a actelor care dovedesc proprietatea asupra clădirii / terenului pe care se va realiza investiţia, fie a contractului de concesiune a acestora.</w:t>
            </w:r>
          </w:p>
          <w:p w:rsidR="00E81E2C" w:rsidRPr="0096546F" w:rsidRDefault="00E81E2C" w:rsidP="0066749B">
            <w:pPr>
              <w:spacing w:before="20" w:after="20" w:line="240" w:lineRule="auto"/>
              <w:jc w:val="both"/>
              <w:rPr>
                <w:rFonts w:asciiTheme="minorHAnsi" w:eastAsia="Times New Roman" w:hAnsiTheme="minorHAnsi" w:cstheme="minorHAnsi"/>
              </w:rPr>
            </w:pPr>
            <w:r w:rsidRPr="0096546F">
              <w:rPr>
                <w:rFonts w:asciiTheme="minorHAnsi" w:eastAsia="Times New Roman" w:hAnsiTheme="minorHAnsi" w:cstheme="minorHAnsi"/>
              </w:rPr>
              <w:t xml:space="preserve">        Pentru contractele de concesiune se verifică dacă aceste documente sunt semnate şi poarta ştampila administraţiei care le-a eliberat şi că au fost emise pe numele solicitantului. </w:t>
            </w:r>
          </w:p>
          <w:p w:rsidR="00E81E2C" w:rsidRPr="0096546F" w:rsidRDefault="00E81E2C" w:rsidP="0066749B">
            <w:pPr>
              <w:spacing w:before="20" w:after="20" w:line="240" w:lineRule="auto"/>
              <w:jc w:val="both"/>
              <w:rPr>
                <w:rFonts w:asciiTheme="minorHAnsi" w:eastAsia="Times New Roman" w:hAnsiTheme="minorHAnsi" w:cstheme="minorHAnsi"/>
              </w:rPr>
            </w:pPr>
            <w:r w:rsidRPr="0096546F">
              <w:rPr>
                <w:rFonts w:asciiTheme="minorHAnsi" w:eastAsia="Times New Roman" w:hAnsiTheme="minorHAnsi" w:cstheme="minorHAnsi"/>
                <w:b/>
              </w:rPr>
              <w:t>3</w:t>
            </w:r>
            <w:r w:rsidRPr="0096546F">
              <w:rPr>
                <w:rFonts w:asciiTheme="minorHAnsi" w:eastAsia="Times New Roman" w:hAnsiTheme="minorHAnsi" w:cstheme="minorHAnsi"/>
              </w:rPr>
              <w:t>. Expertul verifica prezenţa obligatorie a actului de proprietate / documentului încheiat la notariat care atestă dreptul de administrare asupra obiectivului care se va restaura, consolida, conserva.</w:t>
            </w:r>
          </w:p>
        </w:tc>
      </w:tr>
      <w:tr w:rsidR="00E81E2C" w:rsidRPr="0096546F" w:rsidDel="003A76A1" w:rsidTr="0066749B">
        <w:tc>
          <w:tcPr>
            <w:tcW w:w="2372" w:type="pct"/>
            <w:shd w:val="clear" w:color="auto" w:fill="auto"/>
          </w:tcPr>
          <w:p w:rsidR="00E81E2C" w:rsidRPr="0096546F" w:rsidRDefault="00E81E2C" w:rsidP="0066749B">
            <w:pPr>
              <w:tabs>
                <w:tab w:val="left" w:pos="0"/>
              </w:tabs>
              <w:spacing w:after="0"/>
              <w:jc w:val="both"/>
              <w:rPr>
                <w:rFonts w:asciiTheme="minorHAnsi" w:hAnsiTheme="minorHAnsi" w:cstheme="minorHAnsi"/>
                <w:lang w:val="pt-BR"/>
              </w:rPr>
            </w:pPr>
            <w:r w:rsidRPr="0096546F">
              <w:rPr>
                <w:rFonts w:asciiTheme="minorHAnsi" w:hAnsiTheme="minorHAnsi" w:cstheme="minorHAnsi"/>
                <w:lang w:val="pt-BR"/>
              </w:rPr>
              <w:t>4. Document care să ateste ca solicitantul a depus documentaţia la ANPM:</w:t>
            </w:r>
          </w:p>
          <w:p w:rsidR="00E81E2C" w:rsidRPr="0096546F" w:rsidRDefault="00E81E2C" w:rsidP="0066749B">
            <w:pPr>
              <w:numPr>
                <w:ilvl w:val="1"/>
                <w:numId w:val="16"/>
              </w:numPr>
              <w:tabs>
                <w:tab w:val="left" w:pos="270"/>
              </w:tabs>
              <w:spacing w:after="0"/>
              <w:jc w:val="both"/>
              <w:rPr>
                <w:rFonts w:asciiTheme="minorHAnsi" w:hAnsiTheme="minorHAnsi" w:cstheme="minorHAnsi"/>
                <w:lang w:val="pt-BR"/>
              </w:rPr>
            </w:pPr>
            <w:r w:rsidRPr="0096546F">
              <w:rPr>
                <w:rFonts w:asciiTheme="minorHAnsi" w:hAnsiTheme="minorHAnsi" w:cstheme="minorHAnsi"/>
                <w:lang w:val="pt-BR"/>
              </w:rPr>
              <w:t>Clasarea notificării</w:t>
            </w:r>
          </w:p>
          <w:p w:rsidR="00E81E2C" w:rsidRPr="0096546F" w:rsidRDefault="00E81E2C" w:rsidP="0066749B">
            <w:pPr>
              <w:tabs>
                <w:tab w:val="left" w:pos="270"/>
              </w:tabs>
              <w:spacing w:after="0"/>
              <w:jc w:val="both"/>
              <w:rPr>
                <w:rFonts w:asciiTheme="minorHAnsi" w:hAnsiTheme="minorHAnsi" w:cstheme="minorHAnsi"/>
                <w:lang w:val="pt-BR"/>
              </w:rPr>
            </w:pPr>
            <w:r w:rsidRPr="0096546F">
              <w:rPr>
                <w:rFonts w:asciiTheme="minorHAnsi" w:hAnsiTheme="minorHAnsi" w:cstheme="minorHAnsi"/>
                <w:lang w:val="pt-BR"/>
              </w:rPr>
              <w:t>sau</w:t>
            </w:r>
          </w:p>
          <w:p w:rsidR="00E81E2C" w:rsidRPr="0096546F" w:rsidRDefault="00E81E2C" w:rsidP="0066749B">
            <w:pPr>
              <w:tabs>
                <w:tab w:val="left" w:pos="270"/>
              </w:tabs>
              <w:spacing w:after="0"/>
              <w:jc w:val="both"/>
              <w:rPr>
                <w:rFonts w:asciiTheme="minorHAnsi" w:hAnsiTheme="minorHAnsi" w:cstheme="minorHAnsi"/>
                <w:lang w:val="pt-BR"/>
              </w:rPr>
            </w:pPr>
            <w:r w:rsidRPr="0096546F">
              <w:rPr>
                <w:rFonts w:asciiTheme="minorHAnsi" w:hAnsiTheme="minorHAnsi" w:cstheme="minorHAnsi"/>
                <w:lang w:val="pt-BR"/>
              </w:rPr>
              <w:t>4.2 Decizia etapei de încadrare, ca document final (prin care se precizează că proiectul nu se supune evaluării impactului asupra mediului şi nici evaluării adecvate)</w:t>
            </w:r>
          </w:p>
          <w:p w:rsidR="00E81E2C" w:rsidRPr="0096546F" w:rsidRDefault="00E81E2C" w:rsidP="0066749B">
            <w:pPr>
              <w:tabs>
                <w:tab w:val="left" w:pos="270"/>
              </w:tabs>
              <w:spacing w:after="0"/>
              <w:jc w:val="both"/>
              <w:rPr>
                <w:rFonts w:asciiTheme="minorHAnsi" w:hAnsiTheme="minorHAnsi" w:cstheme="minorHAnsi"/>
                <w:lang w:val="pt-BR"/>
              </w:rPr>
            </w:pPr>
            <w:r w:rsidRPr="0096546F">
              <w:rPr>
                <w:rFonts w:asciiTheme="minorHAnsi" w:hAnsiTheme="minorHAnsi" w:cstheme="minorHAnsi"/>
                <w:lang w:val="pt-BR"/>
              </w:rPr>
              <w:t>sau</w:t>
            </w:r>
          </w:p>
          <w:p w:rsidR="00E81E2C" w:rsidRPr="0096546F" w:rsidRDefault="00E81E2C" w:rsidP="0066749B">
            <w:pPr>
              <w:tabs>
                <w:tab w:val="left" w:pos="270"/>
              </w:tabs>
              <w:spacing w:after="0"/>
              <w:jc w:val="both"/>
              <w:rPr>
                <w:rFonts w:asciiTheme="minorHAnsi" w:hAnsiTheme="minorHAnsi" w:cstheme="minorHAnsi"/>
                <w:lang w:val="pt-BR"/>
              </w:rPr>
            </w:pPr>
            <w:r w:rsidRPr="0096546F">
              <w:rPr>
                <w:rFonts w:asciiTheme="minorHAnsi" w:hAnsiTheme="minorHAnsi" w:cstheme="minorHAnsi"/>
                <w:lang w:val="pt-BR"/>
              </w:rPr>
              <w:lastRenderedPageBreak/>
              <w:t>4.3 Acord de mediu în cazul în care se impune evaluarea impactului preconizat asupra mediului</w:t>
            </w:r>
          </w:p>
          <w:p w:rsidR="00E81E2C" w:rsidRPr="0096546F" w:rsidRDefault="00E81E2C" w:rsidP="0066749B">
            <w:pPr>
              <w:tabs>
                <w:tab w:val="left" w:pos="270"/>
              </w:tabs>
              <w:spacing w:after="0"/>
              <w:jc w:val="both"/>
              <w:rPr>
                <w:rFonts w:asciiTheme="minorHAnsi" w:hAnsiTheme="minorHAnsi" w:cstheme="minorHAnsi"/>
                <w:lang w:val="pt-BR"/>
              </w:rPr>
            </w:pPr>
            <w:r w:rsidRPr="0096546F">
              <w:rPr>
                <w:rFonts w:asciiTheme="minorHAnsi" w:hAnsiTheme="minorHAnsi" w:cstheme="minorHAnsi"/>
                <w:lang w:val="pt-BR"/>
              </w:rPr>
              <w:t>sau</w:t>
            </w:r>
          </w:p>
          <w:p w:rsidR="00E81E2C" w:rsidRPr="0096546F" w:rsidRDefault="00E81E2C" w:rsidP="0066749B">
            <w:pPr>
              <w:tabs>
                <w:tab w:val="left" w:pos="270"/>
              </w:tabs>
              <w:spacing w:after="0"/>
              <w:jc w:val="both"/>
              <w:rPr>
                <w:rFonts w:asciiTheme="minorHAnsi" w:hAnsiTheme="minorHAnsi" w:cstheme="minorHAnsi"/>
                <w:lang w:val="pt-BR"/>
              </w:rPr>
            </w:pPr>
            <w:r w:rsidRPr="0096546F">
              <w:rPr>
                <w:rFonts w:asciiTheme="minorHAnsi" w:hAnsiTheme="minorHAnsi" w:cstheme="minorHAnsi"/>
                <w:lang w:val="pt-BR"/>
              </w:rPr>
              <w:t>4.4 Acord de mediu în cazul evaluării impactului asupra mediului și de evaluare adecvată (dacă este cazul).</w:t>
            </w:r>
          </w:p>
          <w:p w:rsidR="00E81E2C" w:rsidRPr="0096546F" w:rsidRDefault="00E81E2C" w:rsidP="0066749B">
            <w:pPr>
              <w:tabs>
                <w:tab w:val="left" w:pos="270"/>
              </w:tabs>
              <w:spacing w:after="0"/>
              <w:jc w:val="both"/>
              <w:rPr>
                <w:rFonts w:asciiTheme="minorHAnsi" w:hAnsiTheme="minorHAnsi" w:cstheme="minorHAnsi"/>
                <w:lang w:val="pt-BR"/>
              </w:rPr>
            </w:pPr>
            <w:r w:rsidRPr="0096546F">
              <w:rPr>
                <w:rFonts w:asciiTheme="minorHAnsi" w:hAnsiTheme="minorHAnsi" w:cstheme="minorHAnsi"/>
                <w:lang w:val="pt-BR"/>
              </w:rPr>
              <w:t>4.5 Aviz Natura 2000 pentru proiectele care impun doar evaluare adecvată.</w:t>
            </w:r>
          </w:p>
        </w:tc>
        <w:tc>
          <w:tcPr>
            <w:tcW w:w="2628" w:type="pct"/>
            <w:shd w:val="clear" w:color="auto" w:fill="auto"/>
          </w:tcPr>
          <w:p w:rsidR="00E81E2C" w:rsidRPr="0096546F" w:rsidRDefault="00E81E2C" w:rsidP="0066749B">
            <w:pPr>
              <w:spacing w:before="20" w:after="20" w:line="240" w:lineRule="auto"/>
              <w:jc w:val="both"/>
              <w:rPr>
                <w:rFonts w:asciiTheme="minorHAnsi" w:eastAsia="Times New Roman" w:hAnsiTheme="minorHAnsi" w:cstheme="minorHAnsi"/>
              </w:rPr>
            </w:pPr>
          </w:p>
          <w:p w:rsidR="00E81E2C" w:rsidRPr="0096546F" w:rsidRDefault="00E81E2C" w:rsidP="0066749B">
            <w:pPr>
              <w:spacing w:before="20" w:after="20" w:line="240" w:lineRule="auto"/>
              <w:jc w:val="both"/>
              <w:rPr>
                <w:rFonts w:asciiTheme="minorHAnsi" w:eastAsia="Times New Roman" w:hAnsiTheme="minorHAnsi" w:cstheme="minorHAnsi"/>
              </w:rPr>
            </w:pPr>
            <w:r w:rsidRPr="0096546F">
              <w:rPr>
                <w:rFonts w:asciiTheme="minorHAnsi" w:eastAsia="Times New Roman" w:hAnsiTheme="minorHAnsi" w:cstheme="minorHAnsi"/>
              </w:rPr>
              <w:t>Se verifca la contractare</w:t>
            </w:r>
          </w:p>
        </w:tc>
      </w:tr>
      <w:tr w:rsidR="00E81E2C" w:rsidRPr="0096546F" w:rsidTr="0066749B">
        <w:tc>
          <w:tcPr>
            <w:tcW w:w="2372" w:type="pct"/>
            <w:shd w:val="clear" w:color="auto" w:fill="auto"/>
          </w:tcPr>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lastRenderedPageBreak/>
              <w:t>5.1 Hotărârea Consiliului Local pentru implementarea proiectului, cu referire la următoarele puncte (obligatorii):</w:t>
            </w:r>
          </w:p>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t>•necesitatea şi oportunitatea investiţiei;</w:t>
            </w:r>
          </w:p>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t>•lucrările sunt prevăzute în bugetul/bugetele local/e pentru perioada de realizare a investiţiei;</w:t>
            </w:r>
          </w:p>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t>•angajamentul de a suporta cheltuielile de întreţinere şi / sau reparare a investiţiei pe o perioadă de minimum 5 ani de la data efectuării ultimei plăți;</w:t>
            </w:r>
          </w:p>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t>•caracteristici tehnice (lungimi, arii, volume, capacităţi etc.);</w:t>
            </w:r>
          </w:p>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t>•nominalizarea reprezentantului legal al comunei pentru relaţia cu AFIR în derularea proiectului;</w:t>
            </w:r>
          </w:p>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t>•detalierea activităţilor sociale/culturale desfășurate în ultimele 12 luni, anterioare datei depunerii Cererii de finanţare, dacă este cazul;</w:t>
            </w:r>
          </w:p>
          <w:p w:rsidR="00E81E2C" w:rsidRPr="0096546F" w:rsidRDefault="00E81E2C" w:rsidP="0066749B">
            <w:pPr>
              <w:widowControl w:val="0"/>
              <w:tabs>
                <w:tab w:val="left" w:pos="226"/>
              </w:tabs>
              <w:spacing w:after="0"/>
              <w:jc w:val="both"/>
              <w:rPr>
                <w:rFonts w:asciiTheme="minorHAnsi" w:eastAsia="Courier New" w:hAnsiTheme="minorHAnsi" w:cstheme="minorHAnsi"/>
              </w:rPr>
            </w:pPr>
            <w:r w:rsidRPr="0096546F">
              <w:rPr>
                <w:rFonts w:asciiTheme="minorHAnsi" w:hAnsiTheme="minorHAnsi" w:cstheme="minorHAnsi"/>
                <w:lang w:val="pt-BR"/>
              </w:rPr>
              <w:t>•</w:t>
            </w:r>
            <w:r w:rsidRPr="0096546F">
              <w:rPr>
                <w:rFonts w:asciiTheme="minorHAnsi" w:hAnsiTheme="minorHAnsi" w:cstheme="minorHAnsi"/>
                <w:lang w:val="fr-FR"/>
              </w:rPr>
              <w:t>angajamentul de asigurare a cofinanțării, dacă este cazul.</w:t>
            </w:r>
          </w:p>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t>sau</w:t>
            </w:r>
          </w:p>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t>5.2 Hotărârea Adunării Generale pentru implementarea proiectului specific fiecărei categorii de solicitanți cu referire la însuşirea /aprobarea de către ONG, Unitate de cult, a următoarelor (condiții obligatorii):</w:t>
            </w:r>
          </w:p>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t>•necesitatea şi oportunitatea investiţiei;</w:t>
            </w:r>
          </w:p>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t xml:space="preserve">•lucrările sunt prevăzute în bugetul solicitantului pentru perioada de realizare a </w:t>
            </w:r>
            <w:r w:rsidRPr="0096546F">
              <w:rPr>
                <w:rFonts w:asciiTheme="minorHAnsi" w:hAnsiTheme="minorHAnsi" w:cstheme="minorHAnsi"/>
                <w:lang w:val="pt-BR"/>
              </w:rPr>
              <w:lastRenderedPageBreak/>
              <w:t>investiţiei.</w:t>
            </w:r>
          </w:p>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t>•angajamentul de a suporta cheltuielile de întreţinere şi / sau reparare a investiţiei pe o perioadă de minimum 5 ani de la data efectuării ultimei plăți;</w:t>
            </w:r>
          </w:p>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t>•caracteristici tehnice investiției/investițiilor propuse (lungimi, arii, volume, capacităţi etc.);</w:t>
            </w:r>
          </w:p>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t>•nominalizarea reprezentantului legal al solicitantului pentru relaţia cu AFIR în derularea proiectului;</w:t>
            </w:r>
          </w:p>
          <w:p w:rsidR="00E81E2C" w:rsidRPr="0096546F" w:rsidRDefault="00E81E2C" w:rsidP="0066749B">
            <w:pPr>
              <w:widowControl w:val="0"/>
              <w:tabs>
                <w:tab w:val="left" w:pos="226"/>
              </w:tabs>
              <w:spacing w:after="0"/>
              <w:jc w:val="both"/>
              <w:rPr>
                <w:rFonts w:asciiTheme="minorHAnsi" w:eastAsia="Courier New" w:hAnsiTheme="minorHAnsi" w:cstheme="minorHAnsi"/>
              </w:rPr>
            </w:pPr>
            <w:r w:rsidRPr="0096546F">
              <w:rPr>
                <w:rFonts w:asciiTheme="minorHAnsi" w:hAnsiTheme="minorHAnsi" w:cstheme="minorHAnsi"/>
                <w:lang w:val="pt-BR"/>
              </w:rPr>
              <w:t>•detalierea activităţilor sociale/culturale desfășurate în ultimele 12 luni, anterioare datei depunerii Cererii de finanţare, dacă este cazul;</w:t>
            </w:r>
          </w:p>
          <w:p w:rsidR="00E81E2C" w:rsidRPr="0096546F" w:rsidRDefault="00E81E2C" w:rsidP="0066749B">
            <w:pPr>
              <w:widowControl w:val="0"/>
              <w:tabs>
                <w:tab w:val="left" w:pos="226"/>
              </w:tabs>
              <w:spacing w:after="0"/>
              <w:jc w:val="both"/>
              <w:rPr>
                <w:rFonts w:asciiTheme="minorHAnsi" w:eastAsia="Courier New" w:hAnsiTheme="minorHAnsi" w:cstheme="minorHAnsi"/>
              </w:rPr>
            </w:pPr>
            <w:r w:rsidRPr="0096546F">
              <w:rPr>
                <w:rFonts w:asciiTheme="minorHAnsi" w:hAnsiTheme="minorHAnsi" w:cstheme="minorHAnsi"/>
                <w:lang w:val="pt-BR"/>
              </w:rPr>
              <w:t>•</w:t>
            </w:r>
            <w:r w:rsidRPr="0096546F">
              <w:rPr>
                <w:rFonts w:asciiTheme="minorHAnsi" w:hAnsiTheme="minorHAnsi" w:cstheme="minorHAnsi"/>
                <w:lang w:val="fr-FR"/>
              </w:rPr>
              <w:t>angajamentul de asigurare a cofinanțării, dacă este cazul.</w:t>
            </w:r>
          </w:p>
        </w:tc>
        <w:tc>
          <w:tcPr>
            <w:tcW w:w="2628" w:type="pct"/>
            <w:shd w:val="clear" w:color="auto" w:fill="auto"/>
          </w:tcPr>
          <w:p w:rsidR="00E81E2C" w:rsidRPr="0096546F" w:rsidRDefault="00E81E2C" w:rsidP="0066749B">
            <w:pPr>
              <w:spacing w:before="20" w:after="20"/>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lastRenderedPageBreak/>
              <w:t>Controlul conformităţii va consta în verificarea prezenţei obligatorii a acestor documente şi ca hotărârea consiliului/ilor local/e conţin/e toate punctele obligatorii specificate.</w:t>
            </w:r>
          </w:p>
          <w:p w:rsidR="00E81E2C" w:rsidRPr="0096546F" w:rsidRDefault="00E81E2C" w:rsidP="0066749B">
            <w:pPr>
              <w:spacing w:before="20" w:after="20"/>
              <w:jc w:val="both"/>
              <w:rPr>
                <w:rFonts w:asciiTheme="minorHAnsi" w:eastAsia="Times New Roman" w:hAnsiTheme="minorHAnsi" w:cstheme="minorHAnsi"/>
              </w:rPr>
            </w:pPr>
            <w:r w:rsidRPr="0096546F">
              <w:rPr>
                <w:rFonts w:asciiTheme="minorHAnsi" w:eastAsia="Times New Roman" w:hAnsiTheme="minorHAnsi" w:cstheme="minorHAnsi"/>
              </w:rPr>
              <w:t>Controlul conformităţii va consta în verificarea că aceste documente sunt semnate şi poartă ştampila administraţiei/ solicitantului eligibil  care le-a eliberat.</w:t>
            </w:r>
          </w:p>
        </w:tc>
      </w:tr>
      <w:tr w:rsidR="00E81E2C" w:rsidRPr="0096546F" w:rsidTr="0066749B">
        <w:tc>
          <w:tcPr>
            <w:tcW w:w="2372" w:type="pct"/>
            <w:shd w:val="clear" w:color="auto" w:fill="auto"/>
          </w:tcPr>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lastRenderedPageBreak/>
              <w:t xml:space="preserve">6.1 </w:t>
            </w:r>
            <w:r w:rsidRPr="0096546F">
              <w:rPr>
                <w:rFonts w:asciiTheme="minorHAnsi" w:eastAsia="Times New Roman" w:hAnsiTheme="minorHAnsi" w:cstheme="minorHAnsi"/>
                <w:lang w:val="fr-FR"/>
              </w:rPr>
              <w:t>Certificatul de înregistrare fiscală</w:t>
            </w:r>
          </w:p>
        </w:tc>
        <w:tc>
          <w:tcPr>
            <w:tcW w:w="2628" w:type="pct"/>
            <w:shd w:val="clear" w:color="auto" w:fill="auto"/>
          </w:tcPr>
          <w:p w:rsidR="00E81E2C" w:rsidRPr="0096546F" w:rsidRDefault="00E81E2C" w:rsidP="0066749B">
            <w:pPr>
              <w:spacing w:before="20" w:after="20"/>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Expertul verifică prezenţa acestor documente. Controlul conformităţii va consta în verificarea că aceste documente sunt completate, semnate şi poartă ştampila administraţiei care le-a eliberat şi ca sunt  emise pe numele solicitantului.</w:t>
            </w:r>
          </w:p>
        </w:tc>
      </w:tr>
      <w:tr w:rsidR="00E81E2C" w:rsidRPr="0096546F" w:rsidTr="0066749B">
        <w:tc>
          <w:tcPr>
            <w:tcW w:w="2372" w:type="pct"/>
            <w:shd w:val="clear" w:color="auto" w:fill="auto"/>
          </w:tcPr>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rPr>
              <w:t xml:space="preserve">6.2 </w:t>
            </w:r>
            <w:r w:rsidRPr="0096546F">
              <w:rPr>
                <w:rFonts w:asciiTheme="minorHAnsi" w:hAnsiTheme="minorHAnsi" w:cstheme="minorHAnsi"/>
                <w:lang w:val="pt-BR"/>
              </w:rPr>
              <w:t>Încheiere privind înscrierea în Registrul Asociațiilor și Fundațiilor, rămasă definitivă / Certificat de înregistrare în Registrul Asociațiilor și Fundațiilor.</w:t>
            </w:r>
          </w:p>
        </w:tc>
        <w:tc>
          <w:tcPr>
            <w:tcW w:w="2628" w:type="pct"/>
            <w:shd w:val="clear" w:color="auto" w:fill="auto"/>
          </w:tcPr>
          <w:p w:rsidR="00E81E2C" w:rsidRPr="0096546F" w:rsidRDefault="00E81E2C" w:rsidP="0066749B">
            <w:pPr>
              <w:spacing w:after="0"/>
              <w:jc w:val="both"/>
              <w:rPr>
                <w:rFonts w:asciiTheme="minorHAnsi" w:eastAsia="Times New Roman" w:hAnsiTheme="minorHAnsi" w:cstheme="minorHAnsi"/>
              </w:rPr>
            </w:pPr>
            <w:r w:rsidRPr="0096546F">
              <w:rPr>
                <w:rFonts w:asciiTheme="minorHAnsi" w:eastAsia="Times New Roman" w:hAnsiTheme="minorHAnsi" w:cstheme="minorHAnsi"/>
              </w:rPr>
              <w:t>În funcţie de tipul de solicitant se va verifica  prezenţa obligatorie a acestui document.</w:t>
            </w:r>
          </w:p>
          <w:p w:rsidR="00E81E2C" w:rsidRPr="0096546F" w:rsidRDefault="00E81E2C" w:rsidP="0066749B">
            <w:pPr>
              <w:spacing w:before="20" w:after="20"/>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Controlul conformităţii va consta în verificarea că acest document este completat, semnat, poartă ştampila administraţiei care l-a eliberat şi este emis pe numele solicitantului</w:t>
            </w:r>
          </w:p>
        </w:tc>
      </w:tr>
      <w:tr w:rsidR="00E81E2C" w:rsidRPr="0096546F" w:rsidTr="0066749B">
        <w:tc>
          <w:tcPr>
            <w:tcW w:w="2372" w:type="pct"/>
            <w:shd w:val="clear" w:color="auto" w:fill="auto"/>
          </w:tcPr>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t>6.2.1 Actul de înfiinţare şi statutul ONG/ADI</w:t>
            </w:r>
          </w:p>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t>sau</w:t>
            </w:r>
          </w:p>
          <w:p w:rsidR="00E81E2C" w:rsidRPr="0096546F" w:rsidRDefault="00E81E2C" w:rsidP="0066749B">
            <w:pPr>
              <w:spacing w:after="0"/>
              <w:jc w:val="both"/>
              <w:rPr>
                <w:rFonts w:asciiTheme="minorHAnsi" w:hAnsiTheme="minorHAnsi" w:cstheme="minorHAnsi"/>
                <w:lang w:val="pt-BR"/>
              </w:rPr>
            </w:pPr>
            <w:r w:rsidRPr="0096546F">
              <w:rPr>
                <w:rFonts w:asciiTheme="minorHAnsi" w:hAnsiTheme="minorHAnsi" w:cstheme="minorHAnsi"/>
                <w:lang w:val="pt-BR"/>
              </w:rPr>
              <w:t>6.2.2 Actul de înfiinţare şi statutul Aşezământului Monahal  (Mânăstire , Schit sau Metoc)</w:t>
            </w:r>
          </w:p>
        </w:tc>
        <w:tc>
          <w:tcPr>
            <w:tcW w:w="2628" w:type="pct"/>
            <w:shd w:val="clear" w:color="auto" w:fill="auto"/>
          </w:tcPr>
          <w:p w:rsidR="00E81E2C" w:rsidRPr="0096546F" w:rsidRDefault="00E81E2C" w:rsidP="0066749B">
            <w:pPr>
              <w:spacing w:before="20" w:after="20" w:line="240" w:lineRule="auto"/>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 xml:space="preserve">Acest document se verifică în cazul solicitanţilor ONG/ADI. </w:t>
            </w:r>
          </w:p>
          <w:p w:rsidR="00E81E2C" w:rsidRPr="0096546F" w:rsidRDefault="00E81E2C" w:rsidP="0066749B">
            <w:pPr>
              <w:spacing w:before="20" w:after="20" w:line="240" w:lineRule="auto"/>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Controlul conformităţii va consta în verificarea că acest document este completat, semnat şi poartă ştampila administraţiei care l-a eliberat şi dacă este valabil la data depunerii proiectului.</w:t>
            </w:r>
          </w:p>
        </w:tc>
      </w:tr>
      <w:tr w:rsidR="00E81E2C" w:rsidRPr="0096546F" w:rsidTr="0066749B">
        <w:tc>
          <w:tcPr>
            <w:tcW w:w="2372" w:type="pct"/>
            <w:shd w:val="clear" w:color="auto" w:fill="auto"/>
          </w:tcPr>
          <w:p w:rsidR="00E81E2C" w:rsidRPr="0096546F" w:rsidRDefault="00E81E2C" w:rsidP="0066749B">
            <w:pPr>
              <w:spacing w:after="0"/>
              <w:jc w:val="both"/>
              <w:rPr>
                <w:rFonts w:asciiTheme="minorHAnsi" w:eastAsia="Times New Roman" w:hAnsiTheme="minorHAnsi" w:cstheme="minorHAnsi"/>
                <w:lang w:val="pt-BR"/>
              </w:rPr>
            </w:pPr>
            <w:r w:rsidRPr="0096546F">
              <w:rPr>
                <w:rFonts w:asciiTheme="minorHAnsi" w:eastAsia="Times New Roman" w:hAnsiTheme="minorHAnsi" w:cstheme="minorHAnsi"/>
                <w:lang w:val="pt-BR"/>
              </w:rPr>
              <w:t>7. Document de la bancă / trezorerie cu datele de identificare ale băncii / trezoreriei şi ale contului aferent proiectului FEADR (denumirea, adresa băncii / trezoreriei, codul IBAN al contului în care se derulează operaţiunile cu AFIR).</w:t>
            </w:r>
          </w:p>
        </w:tc>
        <w:tc>
          <w:tcPr>
            <w:tcW w:w="2628" w:type="pct"/>
            <w:shd w:val="clear" w:color="auto" w:fill="auto"/>
          </w:tcPr>
          <w:p w:rsidR="00E81E2C" w:rsidRPr="0096546F" w:rsidRDefault="00E81E2C" w:rsidP="0066749B">
            <w:pPr>
              <w:spacing w:before="20" w:after="20" w:line="240" w:lineRule="auto"/>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Se verifică existenţa documentului de la bancă/trezorerie şi dacă acesta este pe numele solicitantului.</w:t>
            </w:r>
          </w:p>
          <w:p w:rsidR="00E81E2C" w:rsidRPr="0096546F" w:rsidRDefault="00E81E2C" w:rsidP="0066749B">
            <w:pPr>
              <w:spacing w:before="20" w:after="20" w:line="240" w:lineRule="auto"/>
              <w:jc w:val="both"/>
              <w:rPr>
                <w:rFonts w:asciiTheme="minorHAnsi" w:eastAsia="Times New Roman" w:hAnsiTheme="minorHAnsi" w:cstheme="minorHAnsi"/>
                <w:lang w:eastAsia="fr-FR"/>
              </w:rPr>
            </w:pPr>
            <w:r w:rsidRPr="0096546F">
              <w:rPr>
                <w:rFonts w:asciiTheme="minorHAnsi" w:eastAsia="Times New Roman" w:hAnsiTheme="minorHAnsi" w:cstheme="minorHAnsi"/>
              </w:rPr>
              <w:t>Se verifcă la contractare.</w:t>
            </w:r>
          </w:p>
        </w:tc>
      </w:tr>
      <w:tr w:rsidR="00E81E2C" w:rsidRPr="0096546F" w:rsidTr="0066749B">
        <w:tc>
          <w:tcPr>
            <w:tcW w:w="2372" w:type="pct"/>
            <w:shd w:val="clear" w:color="auto" w:fill="auto"/>
          </w:tcPr>
          <w:p w:rsidR="00E81E2C" w:rsidRPr="0096546F" w:rsidRDefault="00E81E2C" w:rsidP="0066749B">
            <w:pPr>
              <w:spacing w:after="0"/>
              <w:jc w:val="both"/>
              <w:rPr>
                <w:rFonts w:asciiTheme="minorHAnsi" w:eastAsia="Times New Roman" w:hAnsiTheme="minorHAnsi" w:cstheme="minorHAnsi"/>
              </w:rPr>
            </w:pPr>
            <w:r w:rsidRPr="0096546F">
              <w:rPr>
                <w:rFonts w:asciiTheme="minorHAnsi" w:eastAsia="Times New Roman" w:hAnsiTheme="minorHAnsi" w:cstheme="minorHAnsi"/>
              </w:rPr>
              <w:lastRenderedPageBreak/>
              <w:t>8. Certificate  care  să  ateste  lipsa  datoriilor  fiscale  restante  și  graficul  de reeșalonare a datoriilor către bugetul consolidat (dacă este cazul).</w:t>
            </w:r>
          </w:p>
        </w:tc>
        <w:tc>
          <w:tcPr>
            <w:tcW w:w="2628" w:type="pct"/>
            <w:shd w:val="clear" w:color="auto" w:fill="auto"/>
          </w:tcPr>
          <w:p w:rsidR="00E81E2C" w:rsidRPr="0096546F" w:rsidRDefault="00E81E2C" w:rsidP="0066749B">
            <w:pPr>
              <w:rPr>
                <w:rFonts w:asciiTheme="minorHAnsi" w:hAnsiTheme="minorHAnsi" w:cstheme="minorHAnsi"/>
              </w:rPr>
            </w:pPr>
            <w:r w:rsidRPr="0096546F">
              <w:rPr>
                <w:rFonts w:asciiTheme="minorHAnsi" w:eastAsia="Times New Roman" w:hAnsiTheme="minorHAnsi" w:cstheme="minorHAnsi"/>
              </w:rPr>
              <w:t>Se verifcă la contractare</w:t>
            </w:r>
          </w:p>
        </w:tc>
      </w:tr>
      <w:tr w:rsidR="00E81E2C" w:rsidRPr="0096546F" w:rsidTr="0066749B">
        <w:trPr>
          <w:trHeight w:val="207"/>
        </w:trPr>
        <w:tc>
          <w:tcPr>
            <w:tcW w:w="2372" w:type="pct"/>
            <w:shd w:val="clear" w:color="auto" w:fill="auto"/>
          </w:tcPr>
          <w:p w:rsidR="00E81E2C" w:rsidRPr="0096546F" w:rsidRDefault="00E81E2C" w:rsidP="0066749B">
            <w:pPr>
              <w:spacing w:after="0"/>
              <w:jc w:val="both"/>
              <w:rPr>
                <w:rFonts w:asciiTheme="minorHAnsi" w:eastAsia="Times New Roman" w:hAnsiTheme="minorHAnsi" w:cstheme="minorHAnsi"/>
              </w:rPr>
            </w:pPr>
            <w:r w:rsidRPr="0096546F">
              <w:rPr>
                <w:rFonts w:asciiTheme="minorHAnsi" w:hAnsiTheme="minorHAnsi" w:cstheme="minorHAnsi"/>
              </w:rPr>
              <w:t>9. Certificatul de cazier judiciar</w:t>
            </w:r>
          </w:p>
        </w:tc>
        <w:tc>
          <w:tcPr>
            <w:tcW w:w="2628" w:type="pct"/>
            <w:shd w:val="clear" w:color="auto" w:fill="auto"/>
          </w:tcPr>
          <w:p w:rsidR="00E81E2C" w:rsidRPr="0096546F" w:rsidRDefault="00E81E2C" w:rsidP="0066749B">
            <w:pPr>
              <w:rPr>
                <w:rFonts w:asciiTheme="minorHAnsi" w:hAnsiTheme="minorHAnsi" w:cstheme="minorHAnsi"/>
              </w:rPr>
            </w:pPr>
            <w:r w:rsidRPr="0096546F">
              <w:rPr>
                <w:rFonts w:asciiTheme="minorHAnsi" w:eastAsia="Times New Roman" w:hAnsiTheme="minorHAnsi" w:cstheme="minorHAnsi"/>
              </w:rPr>
              <w:t>Se verifcă la contractare</w:t>
            </w:r>
          </w:p>
        </w:tc>
      </w:tr>
      <w:tr w:rsidR="00E81E2C" w:rsidRPr="0096546F" w:rsidTr="0066749B">
        <w:tc>
          <w:tcPr>
            <w:tcW w:w="2372" w:type="pct"/>
            <w:shd w:val="clear" w:color="auto" w:fill="auto"/>
          </w:tcPr>
          <w:p w:rsidR="00E81E2C" w:rsidRPr="0096546F" w:rsidRDefault="00E81E2C" w:rsidP="0066749B">
            <w:pPr>
              <w:tabs>
                <w:tab w:val="center" w:pos="4680"/>
                <w:tab w:val="right" w:pos="9360"/>
              </w:tabs>
              <w:spacing w:before="20" w:after="0"/>
              <w:jc w:val="both"/>
              <w:rPr>
                <w:rFonts w:asciiTheme="minorHAnsi" w:eastAsia="Times New Roman" w:hAnsiTheme="minorHAnsi" w:cstheme="minorHAnsi"/>
                <w:bCs/>
              </w:rPr>
            </w:pPr>
            <w:r w:rsidRPr="0096546F">
              <w:rPr>
                <w:rFonts w:asciiTheme="minorHAnsi" w:hAnsiTheme="minorHAnsi" w:cstheme="minorHAnsi"/>
                <w:bCs/>
              </w:rPr>
              <w:t>10. Raport asupra utilizării programelor de finanţare nerambursabilă întocmit de solicitant (va cuprinde amplasamentul, obiective, tip de investiţie, lista cheltuielilor eligibile, costuri şi stadiul proiectului, perioada derulării proiectului), pentru solicitanţii care au mai beneficiat de finanţare nerambursabilă începând cu anul 2007 pentru aceleaşi tipuri de investiţii.</w:t>
            </w:r>
          </w:p>
        </w:tc>
        <w:tc>
          <w:tcPr>
            <w:tcW w:w="2628" w:type="pct"/>
            <w:shd w:val="clear" w:color="auto" w:fill="auto"/>
          </w:tcPr>
          <w:p w:rsidR="00E81E2C" w:rsidRPr="0096546F" w:rsidRDefault="00E81E2C" w:rsidP="0066749B">
            <w:pPr>
              <w:spacing w:before="20" w:after="20"/>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În cazul în care în Sectiunea C din cererea de finantare solicitantul declara ca a obtinut finantare nerambursabila, se verifica prezenta Raportului asupra utilizării programelor de finanţare nerambursabilă.</w:t>
            </w:r>
          </w:p>
        </w:tc>
      </w:tr>
      <w:tr w:rsidR="00E81E2C" w:rsidRPr="0096546F" w:rsidTr="0066749B">
        <w:tc>
          <w:tcPr>
            <w:tcW w:w="2372" w:type="pct"/>
            <w:shd w:val="clear" w:color="auto" w:fill="auto"/>
          </w:tcPr>
          <w:p w:rsidR="00E81E2C" w:rsidRPr="0096546F" w:rsidRDefault="00E81E2C" w:rsidP="0066749B">
            <w:pPr>
              <w:tabs>
                <w:tab w:val="center" w:pos="4680"/>
                <w:tab w:val="right" w:pos="9360"/>
              </w:tabs>
              <w:spacing w:before="20" w:after="0"/>
              <w:jc w:val="both"/>
              <w:rPr>
                <w:rFonts w:asciiTheme="minorHAnsi" w:hAnsiTheme="minorHAnsi" w:cstheme="minorHAnsi"/>
                <w:bCs/>
              </w:rPr>
            </w:pPr>
            <w:r w:rsidRPr="0096546F">
              <w:rPr>
                <w:rFonts w:asciiTheme="minorHAnsi" w:hAnsiTheme="minorHAnsi" w:cstheme="minorHAnsi"/>
                <w:bCs/>
              </w:rPr>
              <w:t>11.1 Notificare privind conformitatea proiectului cu condiţiile de igienă şi sănătate publică.</w:t>
            </w:r>
          </w:p>
          <w:p w:rsidR="00E81E2C" w:rsidRPr="0096546F" w:rsidRDefault="00E81E2C" w:rsidP="0066749B">
            <w:pPr>
              <w:tabs>
                <w:tab w:val="center" w:pos="4680"/>
                <w:tab w:val="right" w:pos="9360"/>
              </w:tabs>
              <w:spacing w:before="20" w:after="0"/>
              <w:jc w:val="both"/>
              <w:rPr>
                <w:rFonts w:asciiTheme="minorHAnsi" w:hAnsiTheme="minorHAnsi" w:cstheme="minorHAnsi"/>
                <w:bCs/>
              </w:rPr>
            </w:pPr>
            <w:r w:rsidRPr="0096546F">
              <w:rPr>
                <w:rFonts w:asciiTheme="minorHAnsi" w:hAnsiTheme="minorHAnsi" w:cstheme="minorHAnsi"/>
                <w:bCs/>
              </w:rPr>
              <w:t>sau</w:t>
            </w:r>
          </w:p>
          <w:p w:rsidR="00E81E2C" w:rsidRPr="0096546F" w:rsidRDefault="00E81E2C" w:rsidP="0066749B">
            <w:pPr>
              <w:tabs>
                <w:tab w:val="center" w:pos="4680"/>
                <w:tab w:val="right" w:pos="9360"/>
              </w:tabs>
              <w:spacing w:before="20" w:after="0"/>
              <w:jc w:val="both"/>
              <w:rPr>
                <w:rFonts w:asciiTheme="minorHAnsi" w:hAnsiTheme="minorHAnsi" w:cstheme="minorHAnsi"/>
                <w:bCs/>
              </w:rPr>
            </w:pPr>
            <w:r w:rsidRPr="0096546F">
              <w:rPr>
                <w:rFonts w:asciiTheme="minorHAnsi" w:hAnsiTheme="minorHAnsi" w:cstheme="minorHAnsi"/>
                <w:bCs/>
              </w:rPr>
              <w:t>11.2 Notificare că investiţia nu face obiectul evaluării condiţiilor de igienă şi sănătate publică, dacă este cazul.</w:t>
            </w:r>
          </w:p>
        </w:tc>
        <w:tc>
          <w:tcPr>
            <w:tcW w:w="2628" w:type="pct"/>
            <w:shd w:val="clear" w:color="auto" w:fill="auto"/>
          </w:tcPr>
          <w:p w:rsidR="00E81E2C" w:rsidRPr="0096546F" w:rsidRDefault="00E81E2C" w:rsidP="0066749B">
            <w:pPr>
              <w:spacing w:before="20" w:after="20"/>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Controlul conformităţii va consta în verificarea că documentele sunt completate, semnate, poartă ştampila administraţiei care le-a eliberat şi sunt valabile în momentul depunerii cererii de finanţare</w:t>
            </w:r>
          </w:p>
        </w:tc>
      </w:tr>
      <w:tr w:rsidR="00E81E2C" w:rsidRPr="0096546F" w:rsidTr="0066749B">
        <w:trPr>
          <w:trHeight w:val="971"/>
        </w:trPr>
        <w:tc>
          <w:tcPr>
            <w:tcW w:w="2372" w:type="pct"/>
            <w:shd w:val="clear" w:color="auto" w:fill="auto"/>
          </w:tcPr>
          <w:p w:rsidR="00E81E2C" w:rsidRPr="0096546F" w:rsidRDefault="00E81E2C" w:rsidP="0066749B">
            <w:pPr>
              <w:tabs>
                <w:tab w:val="left" w:pos="720"/>
                <w:tab w:val="center" w:pos="4536"/>
                <w:tab w:val="right" w:pos="9072"/>
              </w:tabs>
              <w:spacing w:after="0"/>
              <w:jc w:val="both"/>
              <w:rPr>
                <w:rFonts w:asciiTheme="minorHAnsi" w:hAnsiTheme="minorHAnsi" w:cstheme="minorHAnsi"/>
              </w:rPr>
            </w:pPr>
            <w:r w:rsidRPr="0096546F">
              <w:rPr>
                <w:rFonts w:asciiTheme="minorHAnsi" w:hAnsiTheme="minorHAnsi" w:cstheme="minorHAnsi"/>
              </w:rPr>
              <w:t>12. Declarația pe propria răspundere din care să reiasă că după realizarea investiției din patrimoniul cultural de clasă B sau A, aceasta va fi înscrisă într-o rețea de promovare turistică.</w:t>
            </w:r>
          </w:p>
        </w:tc>
        <w:tc>
          <w:tcPr>
            <w:tcW w:w="2628" w:type="pct"/>
            <w:shd w:val="clear" w:color="auto" w:fill="auto"/>
          </w:tcPr>
          <w:p w:rsidR="00E81E2C" w:rsidRPr="0096546F" w:rsidRDefault="00E81E2C" w:rsidP="0066749B">
            <w:pPr>
              <w:spacing w:after="0"/>
              <w:jc w:val="both"/>
              <w:rPr>
                <w:rFonts w:asciiTheme="minorHAnsi" w:eastAsia="Times New Roman" w:hAnsiTheme="minorHAnsi" w:cstheme="minorHAnsi"/>
              </w:rPr>
            </w:pPr>
            <w:r w:rsidRPr="0096546F">
              <w:rPr>
                <w:rFonts w:asciiTheme="minorHAnsi" w:eastAsia="Times New Roman" w:hAnsiTheme="minorHAnsi" w:cstheme="minorHAnsi"/>
              </w:rPr>
              <w:t xml:space="preserve">Expertul verifică existenţa Declaraţiei pe propria răspundere a solicitantului şi dacă aceasta este datată şi semnată de solicitant. </w:t>
            </w:r>
          </w:p>
          <w:p w:rsidR="00E81E2C" w:rsidRPr="0096546F" w:rsidDel="00E8460E" w:rsidRDefault="00E81E2C" w:rsidP="0066749B">
            <w:pPr>
              <w:spacing w:before="20" w:after="20"/>
              <w:jc w:val="both"/>
              <w:rPr>
                <w:rFonts w:asciiTheme="minorHAnsi" w:eastAsia="Times New Roman" w:hAnsiTheme="minorHAnsi" w:cstheme="minorHAnsi"/>
                <w:lang w:eastAsia="fr-FR"/>
              </w:rPr>
            </w:pPr>
          </w:p>
        </w:tc>
      </w:tr>
      <w:tr w:rsidR="00E81E2C" w:rsidRPr="0096546F" w:rsidTr="0066749B">
        <w:trPr>
          <w:trHeight w:val="971"/>
        </w:trPr>
        <w:tc>
          <w:tcPr>
            <w:tcW w:w="2372" w:type="pct"/>
            <w:shd w:val="clear" w:color="auto" w:fill="auto"/>
          </w:tcPr>
          <w:p w:rsidR="00E81E2C" w:rsidRPr="0096546F" w:rsidRDefault="00E81E2C" w:rsidP="0066749B">
            <w:pPr>
              <w:spacing w:after="0"/>
              <w:jc w:val="both"/>
              <w:rPr>
                <w:rFonts w:asciiTheme="minorHAnsi" w:hAnsiTheme="minorHAnsi" w:cstheme="minorHAnsi"/>
                <w:b/>
              </w:rPr>
            </w:pPr>
            <w:r w:rsidRPr="0096546F">
              <w:rPr>
                <w:rFonts w:asciiTheme="minorHAnsi" w:hAnsiTheme="minorHAnsi" w:cstheme="minorHAnsi"/>
              </w:rPr>
              <w:t>13. Avizul emis de catre Ministerul Culturii sau, dupa caz, de catre serviciile publice deconcentrate ale Ministerului Culturii, respectiv Directiile Judetene pentru Cultura pe raza carora sunt amplasate obiectivele, conform Legii 422/2001 privind protejarea monumentelor istorice, republicata, cu modificarile si completarile ulterioare, care sa confirme faptul ca obiectivul propus spre finantare face parte din patrimoniul cultural de interes local - grupa B sau A și ca se poate interveni asupra lui (documentația este adecvată).</w:t>
            </w:r>
          </w:p>
        </w:tc>
        <w:tc>
          <w:tcPr>
            <w:tcW w:w="2628" w:type="pct"/>
            <w:shd w:val="clear" w:color="auto" w:fill="auto"/>
          </w:tcPr>
          <w:p w:rsidR="00E81E2C" w:rsidRPr="0096546F" w:rsidRDefault="00E81E2C" w:rsidP="0066749B">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lang w:eastAsia="fr-FR"/>
              </w:rPr>
              <w:t>Controlul conformităţii va consta în verificarea că documentele sunt completate, semnate, poartă ştampila administraţiei care le-a eliberat şi sunt valabile în momentul depunerii cererii de finanţare</w:t>
            </w:r>
          </w:p>
        </w:tc>
      </w:tr>
      <w:tr w:rsidR="00E81E2C" w:rsidRPr="0096546F" w:rsidTr="0066749B">
        <w:trPr>
          <w:trHeight w:val="971"/>
        </w:trPr>
        <w:tc>
          <w:tcPr>
            <w:tcW w:w="2372" w:type="pct"/>
            <w:shd w:val="clear" w:color="auto" w:fill="auto"/>
          </w:tcPr>
          <w:p w:rsidR="00E81E2C" w:rsidRPr="0096546F" w:rsidRDefault="00E81E2C" w:rsidP="0066749B">
            <w:pPr>
              <w:tabs>
                <w:tab w:val="center" w:pos="4680"/>
                <w:tab w:val="right" w:pos="9360"/>
              </w:tabs>
              <w:spacing w:before="20" w:after="0"/>
              <w:jc w:val="both"/>
              <w:rPr>
                <w:rFonts w:asciiTheme="minorHAnsi" w:eastAsia="Times New Roman" w:hAnsiTheme="minorHAnsi" w:cstheme="minorHAnsi"/>
              </w:rPr>
            </w:pPr>
            <w:r w:rsidRPr="0096546F">
              <w:rPr>
                <w:rFonts w:asciiTheme="minorHAnsi" w:hAnsiTheme="minorHAnsi" w:cstheme="minorHAnsi"/>
              </w:rPr>
              <w:lastRenderedPageBreak/>
              <w:t>14. Dovada eliberata de Muzeul județean, prin care se certifica verificarea documentara și pe teren, daca este cazul, asupra unor interventii antropice cu caracter arheologic in perimetrul aferent proiectului propus pentru finantare nerambursabila (OG 43/2000, republicata, cu modificarile si completarile ulterioare).</w:t>
            </w:r>
          </w:p>
        </w:tc>
        <w:tc>
          <w:tcPr>
            <w:tcW w:w="2628" w:type="pct"/>
            <w:shd w:val="clear" w:color="auto" w:fill="auto"/>
          </w:tcPr>
          <w:p w:rsidR="00E81E2C" w:rsidRPr="0096546F" w:rsidRDefault="00E81E2C" w:rsidP="0066749B">
            <w:pPr>
              <w:spacing w:after="0"/>
              <w:jc w:val="both"/>
              <w:rPr>
                <w:rFonts w:asciiTheme="minorHAnsi" w:eastAsia="Times New Roman" w:hAnsiTheme="minorHAnsi" w:cstheme="minorHAnsi"/>
                <w:b/>
              </w:rPr>
            </w:pPr>
            <w:r w:rsidRPr="0096546F">
              <w:rPr>
                <w:rFonts w:asciiTheme="minorHAnsi" w:eastAsia="Times New Roman" w:hAnsiTheme="minorHAnsi" w:cstheme="minorHAnsi"/>
                <w:lang w:eastAsia="fr-FR"/>
              </w:rPr>
              <w:t>Controlul conformităţii va consta în verificarea că documentele sunt completate, semnate, poartă ştampila administraţiei care le-a eliberat şi sunt valabile în momentul depunerii cererii de finanţare</w:t>
            </w:r>
          </w:p>
        </w:tc>
      </w:tr>
      <w:tr w:rsidR="00E81E2C" w:rsidRPr="0096546F" w:rsidTr="0066749B">
        <w:trPr>
          <w:trHeight w:val="971"/>
        </w:trPr>
        <w:tc>
          <w:tcPr>
            <w:tcW w:w="2372" w:type="pct"/>
            <w:shd w:val="clear" w:color="auto" w:fill="auto"/>
          </w:tcPr>
          <w:p w:rsidR="00E81E2C" w:rsidRPr="0096546F" w:rsidRDefault="00E81E2C" w:rsidP="0066749B">
            <w:pPr>
              <w:tabs>
                <w:tab w:val="center" w:pos="4680"/>
                <w:tab w:val="right" w:pos="9360"/>
              </w:tabs>
              <w:spacing w:before="20" w:after="0"/>
              <w:jc w:val="both"/>
              <w:rPr>
                <w:rFonts w:asciiTheme="minorHAnsi" w:hAnsiTheme="minorHAnsi" w:cstheme="minorHAnsi"/>
              </w:rPr>
            </w:pPr>
            <w:r w:rsidRPr="0096546F">
              <w:rPr>
                <w:rFonts w:asciiTheme="minorHAnsi" w:hAnsiTheme="minorHAnsi" w:cstheme="minorHAnsi"/>
              </w:rPr>
              <w:t>15. Notificare, care sa certifice conformitatea proiectului cu legislația în vigoare pentru domeniul sanitar veterinar și ca prin realizarea investiției în conformitate cu proiectul verificat de DSVSA județeană, construcția va fi în concordanță cu legislația în vigoare pentru domeniul sanitar veterinar și pentru siguranța alimentelor, dacă este cazul.</w:t>
            </w:r>
          </w:p>
        </w:tc>
        <w:tc>
          <w:tcPr>
            <w:tcW w:w="2628" w:type="pct"/>
            <w:shd w:val="clear" w:color="auto" w:fill="auto"/>
          </w:tcPr>
          <w:p w:rsidR="00E81E2C" w:rsidRPr="0096546F" w:rsidRDefault="00E81E2C" w:rsidP="0066749B">
            <w:pPr>
              <w:spacing w:after="0"/>
              <w:jc w:val="both"/>
              <w:rPr>
                <w:rFonts w:asciiTheme="minorHAnsi" w:eastAsia="Times New Roman" w:hAnsiTheme="minorHAnsi" w:cstheme="minorHAnsi"/>
                <w:b/>
              </w:rPr>
            </w:pPr>
            <w:r w:rsidRPr="0096546F">
              <w:rPr>
                <w:rFonts w:asciiTheme="minorHAnsi" w:eastAsia="Times New Roman" w:hAnsiTheme="minorHAnsi" w:cstheme="minorHAnsi"/>
                <w:lang w:eastAsia="fr-FR"/>
              </w:rPr>
              <w:t>Controlul conformităţii va consta în verificarea că documentele sunt completate, semnate, poartă ştampila administraţiei care le-a eliberat şi sunt valabile în momentul depunerii cererii de finanţare</w:t>
            </w:r>
          </w:p>
        </w:tc>
      </w:tr>
      <w:tr w:rsidR="00E81E2C" w:rsidRPr="0096546F" w:rsidTr="0066749B">
        <w:trPr>
          <w:trHeight w:val="971"/>
        </w:trPr>
        <w:tc>
          <w:tcPr>
            <w:tcW w:w="2372" w:type="pct"/>
            <w:shd w:val="clear" w:color="auto" w:fill="auto"/>
          </w:tcPr>
          <w:p w:rsidR="00E81E2C" w:rsidRPr="0096546F" w:rsidRDefault="00E81E2C" w:rsidP="0066749B">
            <w:pPr>
              <w:tabs>
                <w:tab w:val="center" w:pos="4680"/>
                <w:tab w:val="right" w:pos="9360"/>
              </w:tabs>
              <w:spacing w:before="20" w:after="0"/>
              <w:jc w:val="both"/>
              <w:rPr>
                <w:rFonts w:asciiTheme="minorHAnsi" w:hAnsiTheme="minorHAnsi" w:cstheme="minorHAnsi"/>
              </w:rPr>
            </w:pPr>
            <w:r w:rsidRPr="0096546F">
              <w:rPr>
                <w:rFonts w:asciiTheme="minorHAnsi" w:hAnsiTheme="minorHAnsi" w:cstheme="minorHAnsi"/>
              </w:rPr>
              <w:t>16. Extrasul din strategie din care rezulta ca investiția este în corelare cu orice strategie de dezvoltare națională / regională / județeană / locală aprobată, corespunzătoare domeniului de investiții, precum și copia documentului de aprobare a Strategiei.</w:t>
            </w:r>
          </w:p>
        </w:tc>
        <w:tc>
          <w:tcPr>
            <w:tcW w:w="2628" w:type="pct"/>
            <w:shd w:val="clear" w:color="auto" w:fill="auto"/>
          </w:tcPr>
          <w:p w:rsidR="00E81E2C" w:rsidRPr="0096546F" w:rsidRDefault="00E81E2C" w:rsidP="0066749B">
            <w:pPr>
              <w:spacing w:after="0"/>
              <w:jc w:val="both"/>
              <w:rPr>
                <w:rFonts w:asciiTheme="minorHAnsi" w:eastAsia="Times New Roman" w:hAnsiTheme="minorHAnsi" w:cstheme="minorHAnsi"/>
                <w:b/>
              </w:rPr>
            </w:pPr>
            <w:r w:rsidRPr="0096546F">
              <w:rPr>
                <w:rFonts w:asciiTheme="minorHAnsi" w:eastAsia="Times New Roman" w:hAnsiTheme="minorHAnsi" w:cstheme="minorHAnsi"/>
                <w:lang w:eastAsia="fr-FR"/>
              </w:rPr>
              <w:t>Expertul verifica prezenta acestui document. Controlul conformităţii va consta în verificarea că acest document este completat, semnat şi poartă ştampila administraţiei care l-a eliberat.</w:t>
            </w:r>
          </w:p>
        </w:tc>
      </w:tr>
      <w:tr w:rsidR="00E81E2C" w:rsidRPr="0096546F" w:rsidTr="0066749B">
        <w:trPr>
          <w:trHeight w:val="971"/>
        </w:trPr>
        <w:tc>
          <w:tcPr>
            <w:tcW w:w="2372" w:type="pct"/>
            <w:shd w:val="clear" w:color="auto" w:fill="auto"/>
          </w:tcPr>
          <w:p w:rsidR="00E81E2C" w:rsidRPr="0096546F" w:rsidRDefault="00E81E2C" w:rsidP="0066749B">
            <w:pPr>
              <w:tabs>
                <w:tab w:val="left" w:pos="720"/>
                <w:tab w:val="center" w:pos="4680"/>
                <w:tab w:val="right" w:pos="9360"/>
              </w:tabs>
              <w:spacing w:before="20" w:after="0"/>
              <w:jc w:val="both"/>
              <w:rPr>
                <w:rFonts w:asciiTheme="minorHAnsi" w:hAnsiTheme="minorHAnsi" w:cstheme="minorHAnsi"/>
                <w:b/>
              </w:rPr>
            </w:pPr>
            <w:r w:rsidRPr="0096546F">
              <w:rPr>
                <w:rFonts w:asciiTheme="minorHAnsi" w:hAnsiTheme="minorHAnsi" w:cstheme="minorHAnsi"/>
              </w:rPr>
              <w:t>17. Document eliberat de Primărie/ Centrul eparhial ( în cazul Unităţilor de Cult)/ Comitet director al ONG/Societate comercială, din care să rezulte numărul de activităţi desfășurate ce au avut loc în ultimele 12 luni, anterioare datei depunerii Cererii de Finanţare.</w:t>
            </w:r>
          </w:p>
        </w:tc>
        <w:tc>
          <w:tcPr>
            <w:tcW w:w="2628" w:type="pct"/>
            <w:shd w:val="clear" w:color="auto" w:fill="auto"/>
          </w:tcPr>
          <w:p w:rsidR="00E81E2C" w:rsidRPr="0096546F" w:rsidRDefault="00E81E2C" w:rsidP="0066749B">
            <w:pPr>
              <w:jc w:val="both"/>
              <w:rPr>
                <w:rFonts w:asciiTheme="minorHAnsi" w:hAnsiTheme="minorHAnsi" w:cstheme="minorHAnsi"/>
              </w:rPr>
            </w:pPr>
            <w:r w:rsidRPr="0096546F">
              <w:rPr>
                <w:rFonts w:asciiTheme="minorHAnsi" w:eastAsia="Times New Roman" w:hAnsiTheme="minorHAnsi" w:cstheme="minorHAnsi"/>
                <w:lang w:eastAsia="fr-FR"/>
              </w:rPr>
              <w:t>Controlul conformităţii va consta în verificarea că documentele sunt completate, semnate, poartă ştampila administraţiei care le-a eliberat şi sunt valabile în momentul depunerii cererii de finanţare.</w:t>
            </w:r>
          </w:p>
        </w:tc>
      </w:tr>
      <w:tr w:rsidR="00E81E2C" w:rsidRPr="0096546F" w:rsidTr="0066749B">
        <w:tc>
          <w:tcPr>
            <w:tcW w:w="2372" w:type="pct"/>
            <w:shd w:val="clear" w:color="auto" w:fill="auto"/>
          </w:tcPr>
          <w:p w:rsidR="00E81E2C" w:rsidRPr="0096546F" w:rsidRDefault="00E81E2C" w:rsidP="0066749B">
            <w:pPr>
              <w:tabs>
                <w:tab w:val="left" w:pos="720"/>
                <w:tab w:val="center" w:pos="4680"/>
                <w:tab w:val="right" w:pos="9360"/>
              </w:tabs>
              <w:spacing w:before="20" w:after="0"/>
              <w:jc w:val="both"/>
              <w:rPr>
                <w:rFonts w:asciiTheme="minorHAnsi" w:eastAsia="Times New Roman" w:hAnsiTheme="minorHAnsi" w:cstheme="minorHAnsi"/>
                <w:color w:val="000000"/>
              </w:rPr>
            </w:pPr>
            <w:r w:rsidRPr="0096546F">
              <w:rPr>
                <w:rFonts w:asciiTheme="minorHAnsi" w:hAnsiTheme="minorHAnsi" w:cstheme="minorHAnsi"/>
                <w:color w:val="000000"/>
              </w:rPr>
              <w:t>18. Proiectul tehnic va respecta prevederile legale în vigoare privind conţinutului-cadru al documentaţiei tehnico-economice aferente investiţiilor publice, precum şi a structurii şi metodologiei de elaborare a devizului general pentru obiective de investiţii şi lucrări de intervenţii.</w:t>
            </w:r>
          </w:p>
        </w:tc>
        <w:tc>
          <w:tcPr>
            <w:tcW w:w="2628" w:type="pct"/>
            <w:shd w:val="clear" w:color="auto" w:fill="auto"/>
          </w:tcPr>
          <w:p w:rsidR="00E81E2C" w:rsidRPr="0096546F" w:rsidRDefault="00E81E2C" w:rsidP="0066749B">
            <w:pPr>
              <w:spacing w:before="20" w:after="20" w:line="240" w:lineRule="auto"/>
              <w:jc w:val="both"/>
              <w:rPr>
                <w:rFonts w:asciiTheme="minorHAnsi" w:eastAsia="Times New Roman" w:hAnsiTheme="minorHAnsi" w:cstheme="minorHAnsi"/>
                <w:lang w:eastAsia="fr-FR"/>
              </w:rPr>
            </w:pPr>
            <w:r w:rsidRPr="0096546F">
              <w:rPr>
                <w:rFonts w:asciiTheme="minorHAnsi" w:eastAsia="Times New Roman" w:hAnsiTheme="minorHAnsi" w:cstheme="minorHAnsi"/>
              </w:rPr>
              <w:t>Se verifcă la contractare.</w:t>
            </w:r>
          </w:p>
        </w:tc>
      </w:tr>
      <w:tr w:rsidR="00E81E2C" w:rsidRPr="0096546F" w:rsidDel="00A421A1" w:rsidTr="0066749B">
        <w:tc>
          <w:tcPr>
            <w:tcW w:w="2372" w:type="pct"/>
            <w:shd w:val="clear" w:color="auto" w:fill="auto"/>
          </w:tcPr>
          <w:p w:rsidR="00E81E2C" w:rsidRPr="0096546F" w:rsidRDefault="00E81E2C" w:rsidP="0066749B">
            <w:pPr>
              <w:tabs>
                <w:tab w:val="left" w:pos="720"/>
                <w:tab w:val="center" w:pos="4680"/>
                <w:tab w:val="right" w:pos="9360"/>
              </w:tabs>
              <w:spacing w:before="20" w:after="0" w:line="240" w:lineRule="auto"/>
              <w:jc w:val="both"/>
              <w:rPr>
                <w:rFonts w:asciiTheme="minorHAnsi" w:eastAsia="Times New Roman" w:hAnsiTheme="minorHAnsi" w:cstheme="minorHAnsi"/>
                <w:color w:val="000000"/>
              </w:rPr>
            </w:pPr>
            <w:r w:rsidRPr="0096546F">
              <w:rPr>
                <w:rFonts w:asciiTheme="minorHAnsi" w:hAnsiTheme="minorHAnsi" w:cstheme="minorHAnsi"/>
                <w:color w:val="000000"/>
              </w:rPr>
              <w:t>19. Copia Documentului de identitate al reprezentantului legal al beneficiarului.</w:t>
            </w:r>
          </w:p>
        </w:tc>
        <w:tc>
          <w:tcPr>
            <w:tcW w:w="2628" w:type="pct"/>
            <w:shd w:val="clear" w:color="auto" w:fill="auto"/>
          </w:tcPr>
          <w:p w:rsidR="00E81E2C" w:rsidRPr="0096546F" w:rsidRDefault="00E81E2C" w:rsidP="0066749B">
            <w:pPr>
              <w:spacing w:after="0" w:line="240" w:lineRule="auto"/>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Se verifică concordanța cu originalul.</w:t>
            </w:r>
          </w:p>
          <w:p w:rsidR="00E81E2C" w:rsidRPr="0096546F" w:rsidRDefault="00E81E2C" w:rsidP="0066749B">
            <w:pPr>
              <w:spacing w:after="0" w:line="240" w:lineRule="auto"/>
              <w:jc w:val="both"/>
              <w:rPr>
                <w:rFonts w:asciiTheme="minorHAnsi" w:eastAsia="Times New Roman" w:hAnsiTheme="minorHAnsi" w:cstheme="minorHAnsi"/>
              </w:rPr>
            </w:pPr>
          </w:p>
        </w:tc>
      </w:tr>
      <w:tr w:rsidR="00E81E2C" w:rsidRPr="0096546F" w:rsidDel="00A421A1" w:rsidTr="0066749B">
        <w:tc>
          <w:tcPr>
            <w:tcW w:w="2372" w:type="pct"/>
            <w:shd w:val="clear" w:color="auto" w:fill="auto"/>
          </w:tcPr>
          <w:p w:rsidR="00E81E2C" w:rsidRPr="0096546F" w:rsidRDefault="00E81E2C" w:rsidP="0066749B">
            <w:pPr>
              <w:tabs>
                <w:tab w:val="center" w:pos="4536"/>
                <w:tab w:val="right" w:pos="9072"/>
              </w:tabs>
              <w:spacing w:after="0"/>
              <w:jc w:val="both"/>
              <w:rPr>
                <w:rFonts w:asciiTheme="minorHAnsi" w:hAnsiTheme="minorHAnsi" w:cstheme="minorHAnsi"/>
                <w:b/>
                <w:color w:val="000000"/>
              </w:rPr>
            </w:pPr>
            <w:r w:rsidRPr="0096546F">
              <w:rPr>
                <w:rFonts w:asciiTheme="minorHAnsi" w:hAnsiTheme="minorHAnsi" w:cstheme="minorHAnsi"/>
                <w:color w:val="000000"/>
              </w:rPr>
              <w:t>20. Dovada achitarii integrale a datoriei față de AFIR, inclusiv dobânzile și majorările de întârziere, dacă este cazul.</w:t>
            </w:r>
          </w:p>
        </w:tc>
        <w:tc>
          <w:tcPr>
            <w:tcW w:w="2628" w:type="pct"/>
            <w:shd w:val="clear" w:color="auto" w:fill="auto"/>
          </w:tcPr>
          <w:p w:rsidR="00E81E2C" w:rsidRPr="0096546F" w:rsidRDefault="00E81E2C" w:rsidP="0066749B">
            <w:pPr>
              <w:spacing w:after="0" w:line="240" w:lineRule="auto"/>
              <w:jc w:val="both"/>
              <w:rPr>
                <w:rFonts w:asciiTheme="minorHAnsi" w:eastAsia="Times New Roman" w:hAnsiTheme="minorHAnsi" w:cstheme="minorHAnsi"/>
                <w:lang w:eastAsia="fr-FR"/>
              </w:rPr>
            </w:pPr>
            <w:r w:rsidRPr="0096546F">
              <w:rPr>
                <w:rFonts w:asciiTheme="minorHAnsi" w:eastAsia="Times New Roman" w:hAnsiTheme="minorHAnsi" w:cstheme="minorHAnsi"/>
              </w:rPr>
              <w:t>Se verifcă la contractare</w:t>
            </w:r>
          </w:p>
        </w:tc>
      </w:tr>
      <w:tr w:rsidR="00E81E2C" w:rsidRPr="0096546F" w:rsidDel="00A421A1" w:rsidTr="0066749B">
        <w:tc>
          <w:tcPr>
            <w:tcW w:w="2372" w:type="pct"/>
            <w:shd w:val="clear" w:color="auto" w:fill="auto"/>
          </w:tcPr>
          <w:p w:rsidR="00E81E2C" w:rsidRPr="0096546F" w:rsidRDefault="00E81E2C" w:rsidP="0066749B">
            <w:pPr>
              <w:tabs>
                <w:tab w:val="left" w:pos="720"/>
                <w:tab w:val="center" w:pos="4536"/>
                <w:tab w:val="right" w:pos="9072"/>
              </w:tabs>
              <w:spacing w:after="0"/>
              <w:jc w:val="both"/>
              <w:rPr>
                <w:rFonts w:asciiTheme="minorHAnsi" w:hAnsiTheme="minorHAnsi" w:cstheme="minorHAnsi"/>
              </w:rPr>
            </w:pPr>
            <w:r w:rsidRPr="0096546F">
              <w:rPr>
                <w:rFonts w:asciiTheme="minorHAnsi" w:hAnsiTheme="minorHAnsi" w:cstheme="minorHAnsi"/>
              </w:rPr>
              <w:t xml:space="preserve">21. Declarație pe propria răspundere a </w:t>
            </w:r>
            <w:r w:rsidRPr="0096546F">
              <w:rPr>
                <w:rFonts w:asciiTheme="minorHAnsi" w:hAnsiTheme="minorHAnsi" w:cstheme="minorHAnsi"/>
              </w:rPr>
              <w:lastRenderedPageBreak/>
              <w:t>solicitantului privind asigurarea sustenabilității proiectului (Anexa 8), dacă este cazul</w:t>
            </w:r>
          </w:p>
        </w:tc>
        <w:tc>
          <w:tcPr>
            <w:tcW w:w="2628" w:type="pct"/>
            <w:shd w:val="clear" w:color="auto" w:fill="auto"/>
          </w:tcPr>
          <w:p w:rsidR="00E81E2C" w:rsidRPr="0096546F" w:rsidRDefault="00E81E2C" w:rsidP="0066749B">
            <w:pPr>
              <w:spacing w:before="20" w:after="20" w:line="240" w:lineRule="auto"/>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lastRenderedPageBreak/>
              <w:t xml:space="preserve">Controlul conformităţii va consta în verificarea că </w:t>
            </w:r>
            <w:r w:rsidRPr="0096546F">
              <w:rPr>
                <w:rFonts w:asciiTheme="minorHAnsi" w:eastAsia="Times New Roman" w:hAnsiTheme="minorHAnsi" w:cstheme="minorHAnsi"/>
                <w:lang w:eastAsia="fr-FR"/>
              </w:rPr>
              <w:lastRenderedPageBreak/>
              <w:t>documentele sunt completate, semnate, poartă ştampila administraţiei care le-a eliberat şi sunt valabile în momentul depunerii cererii de finanţare</w:t>
            </w:r>
          </w:p>
        </w:tc>
      </w:tr>
      <w:tr w:rsidR="00E81E2C" w:rsidRPr="0096546F" w:rsidDel="00A421A1" w:rsidTr="0066749B">
        <w:trPr>
          <w:trHeight w:val="1340"/>
        </w:trPr>
        <w:tc>
          <w:tcPr>
            <w:tcW w:w="2372" w:type="pct"/>
            <w:shd w:val="clear" w:color="auto" w:fill="auto"/>
          </w:tcPr>
          <w:p w:rsidR="00E81E2C" w:rsidRPr="0096546F" w:rsidRDefault="00E81E2C" w:rsidP="0066749B">
            <w:pPr>
              <w:tabs>
                <w:tab w:val="left" w:pos="720"/>
                <w:tab w:val="center" w:pos="4536"/>
                <w:tab w:val="right" w:pos="9072"/>
              </w:tabs>
              <w:spacing w:after="0"/>
              <w:jc w:val="both"/>
              <w:rPr>
                <w:rFonts w:asciiTheme="minorHAnsi" w:hAnsiTheme="minorHAnsi" w:cstheme="minorHAnsi"/>
              </w:rPr>
            </w:pPr>
            <w:r w:rsidRPr="0096546F">
              <w:rPr>
                <w:rFonts w:asciiTheme="minorHAnsi" w:hAnsiTheme="minorHAnsi" w:cstheme="minorHAnsi"/>
              </w:rPr>
              <w:lastRenderedPageBreak/>
              <w:t>22.  Acord de parteneriat, (anexa 17.) dacă este cazul.</w:t>
            </w:r>
          </w:p>
        </w:tc>
        <w:tc>
          <w:tcPr>
            <w:tcW w:w="2628" w:type="pct"/>
            <w:shd w:val="clear" w:color="auto" w:fill="auto"/>
          </w:tcPr>
          <w:p w:rsidR="00E81E2C" w:rsidRPr="0096546F" w:rsidRDefault="00E81E2C" w:rsidP="0066749B">
            <w:pPr>
              <w:spacing w:after="0" w:line="240" w:lineRule="auto"/>
              <w:jc w:val="both"/>
              <w:rPr>
                <w:rFonts w:asciiTheme="minorHAnsi" w:eastAsia="Times New Roman" w:hAnsiTheme="minorHAnsi" w:cstheme="minorHAnsi"/>
                <w:lang w:eastAsia="fr-FR"/>
              </w:rPr>
            </w:pPr>
            <w:r w:rsidRPr="0096546F">
              <w:rPr>
                <w:rFonts w:asciiTheme="minorHAnsi" w:eastAsia="Times New Roman" w:hAnsiTheme="minorHAnsi" w:cstheme="minorHAnsi"/>
                <w:lang w:eastAsia="fr-FR"/>
              </w:rPr>
              <w:t>În cazul în care documentul este anexat cererii de finanțare, expertul verifică dacă solicitantul este parte semnatara a acordului, dacă vizeaza asigurarea întrețineri și funcționării centrului de zi și dacă Acordul este însușit de ambii parteneri.</w:t>
            </w:r>
          </w:p>
        </w:tc>
      </w:tr>
      <w:tr w:rsidR="00E81E2C" w:rsidRPr="0096546F" w:rsidDel="00A421A1" w:rsidTr="0066749B">
        <w:tc>
          <w:tcPr>
            <w:tcW w:w="2372" w:type="pct"/>
            <w:shd w:val="clear" w:color="auto" w:fill="auto"/>
          </w:tcPr>
          <w:p w:rsidR="00E81E2C" w:rsidRPr="0096546F" w:rsidRDefault="00E81E2C" w:rsidP="0066749B">
            <w:pPr>
              <w:tabs>
                <w:tab w:val="left" w:pos="720"/>
                <w:tab w:val="center" w:pos="4536"/>
                <w:tab w:val="right" w:pos="9072"/>
              </w:tabs>
              <w:spacing w:after="0"/>
              <w:jc w:val="both"/>
              <w:rPr>
                <w:rFonts w:asciiTheme="minorHAnsi" w:hAnsiTheme="minorHAnsi" w:cstheme="minorHAnsi"/>
              </w:rPr>
            </w:pPr>
            <w:r w:rsidRPr="0096546F">
              <w:rPr>
                <w:rFonts w:asciiTheme="minorHAnsi" w:hAnsiTheme="minorHAnsi" w:cstheme="minorHAnsi"/>
              </w:rPr>
              <w:t>23. Alte documente justificative (se vor specifica după caz)</w:t>
            </w:r>
          </w:p>
          <w:p w:rsidR="00E81E2C" w:rsidRPr="0096546F" w:rsidRDefault="00E81E2C" w:rsidP="0066749B">
            <w:pPr>
              <w:tabs>
                <w:tab w:val="center" w:pos="4536"/>
                <w:tab w:val="right" w:pos="9072"/>
              </w:tabs>
              <w:spacing w:after="0"/>
              <w:jc w:val="both"/>
              <w:rPr>
                <w:rFonts w:asciiTheme="minorHAnsi" w:hAnsiTheme="minorHAnsi" w:cstheme="minorHAnsi"/>
              </w:rPr>
            </w:pPr>
            <w:r w:rsidRPr="0096546F">
              <w:rPr>
                <w:rFonts w:asciiTheme="minorHAnsi" w:hAnsiTheme="minorHAnsi" w:cstheme="minorHAnsi"/>
              </w:rPr>
              <w:t>1.</w:t>
            </w:r>
          </w:p>
          <w:p w:rsidR="00E81E2C" w:rsidRPr="0096546F" w:rsidRDefault="00E81E2C" w:rsidP="0066749B">
            <w:pPr>
              <w:tabs>
                <w:tab w:val="center" w:pos="4536"/>
                <w:tab w:val="right" w:pos="9072"/>
              </w:tabs>
              <w:spacing w:after="0"/>
              <w:jc w:val="both"/>
              <w:rPr>
                <w:rFonts w:asciiTheme="minorHAnsi" w:hAnsiTheme="minorHAnsi" w:cstheme="minorHAnsi"/>
              </w:rPr>
            </w:pPr>
            <w:r w:rsidRPr="0096546F">
              <w:rPr>
                <w:rFonts w:asciiTheme="minorHAnsi" w:hAnsiTheme="minorHAnsi" w:cstheme="minorHAnsi"/>
              </w:rPr>
              <w:t>2.</w:t>
            </w:r>
          </w:p>
          <w:p w:rsidR="00E81E2C" w:rsidRPr="0096546F" w:rsidRDefault="00E81E2C" w:rsidP="0066749B">
            <w:pPr>
              <w:tabs>
                <w:tab w:val="center" w:pos="4536"/>
                <w:tab w:val="right" w:pos="9072"/>
              </w:tabs>
              <w:spacing w:after="0"/>
              <w:jc w:val="both"/>
              <w:rPr>
                <w:rFonts w:asciiTheme="minorHAnsi" w:hAnsiTheme="minorHAnsi" w:cstheme="minorHAnsi"/>
              </w:rPr>
            </w:pPr>
            <w:r w:rsidRPr="0096546F">
              <w:rPr>
                <w:rFonts w:asciiTheme="minorHAnsi" w:hAnsiTheme="minorHAnsi" w:cstheme="minorHAnsi"/>
              </w:rPr>
              <w:t>n.</w:t>
            </w:r>
          </w:p>
        </w:tc>
        <w:tc>
          <w:tcPr>
            <w:tcW w:w="2628" w:type="pct"/>
            <w:shd w:val="clear" w:color="auto" w:fill="auto"/>
          </w:tcPr>
          <w:p w:rsidR="00E81E2C" w:rsidRPr="0096546F" w:rsidRDefault="00E81E2C" w:rsidP="0066749B">
            <w:pPr>
              <w:spacing w:before="20" w:after="20" w:line="240" w:lineRule="auto"/>
              <w:jc w:val="both"/>
              <w:rPr>
                <w:rFonts w:asciiTheme="minorHAnsi" w:eastAsia="Times New Roman" w:hAnsiTheme="minorHAnsi" w:cstheme="minorHAnsi"/>
                <w:lang w:eastAsia="fr-FR"/>
              </w:rPr>
            </w:pPr>
          </w:p>
        </w:tc>
      </w:tr>
    </w:tbl>
    <w:p w:rsidR="00E81E2C" w:rsidRPr="0096546F" w:rsidRDefault="00E81E2C" w:rsidP="00E81E2C">
      <w:pPr>
        <w:spacing w:after="0" w:line="240" w:lineRule="auto"/>
        <w:contextualSpacing/>
        <w:jc w:val="both"/>
        <w:rPr>
          <w:rFonts w:asciiTheme="minorHAnsi" w:hAnsiTheme="minorHAnsi" w:cstheme="minorHAnsi"/>
        </w:rPr>
      </w:pP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kern w:val="32"/>
        </w:rPr>
      </w:pPr>
      <w:r w:rsidRPr="0096546F">
        <w:rPr>
          <w:rFonts w:asciiTheme="minorHAnsi" w:eastAsia="Times New Roman" w:hAnsiTheme="minorHAnsi" w:cstheme="minorHAnsi"/>
          <w:b/>
          <w:bCs/>
          <w:lang w:eastAsia="fr-FR"/>
        </w:rPr>
        <w:t xml:space="preserve">Cererea de finanțare va fi declarată ”neconformă” dacă cel puțin un punct de verificare va prezenta bifa ”NU”. În acest caz, se menționează la rubrica Observații, iar </w:t>
      </w:r>
      <w:r w:rsidRPr="0096546F">
        <w:rPr>
          <w:rFonts w:asciiTheme="minorHAnsi" w:eastAsia="Times New Roman" w:hAnsiTheme="minorHAnsi" w:cstheme="minorHAnsi"/>
          <w:b/>
          <w:bCs/>
          <w:kern w:val="32"/>
        </w:rPr>
        <w:t>concluzia verificării este comunicată solicitantului și verificarea cererii de finanțare se oprește în această etapă.</w:t>
      </w:r>
    </w:p>
    <w:p w:rsidR="00E81E2C" w:rsidRPr="0096546F" w:rsidRDefault="00E81E2C" w:rsidP="00E81E2C">
      <w:pPr>
        <w:overflowPunct w:val="0"/>
        <w:autoSpaceDE w:val="0"/>
        <w:autoSpaceDN w:val="0"/>
        <w:adjustRightInd w:val="0"/>
        <w:spacing w:after="0" w:line="240" w:lineRule="auto"/>
        <w:jc w:val="both"/>
        <w:textAlignment w:val="baseline"/>
        <w:rPr>
          <w:rFonts w:asciiTheme="minorHAnsi" w:hAnsiTheme="minorHAnsi" w:cstheme="minorHAnsi"/>
        </w:rPr>
      </w:pPr>
    </w:p>
    <w:p w:rsidR="00E81E2C"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r w:rsidRPr="0096546F">
        <w:rPr>
          <w:rFonts w:asciiTheme="minorHAnsi" w:eastAsia="Times New Roman" w:hAnsiTheme="minorHAnsi" w:cstheme="minorHAnsi"/>
          <w:b/>
          <w:bCs/>
          <w:lang w:eastAsia="fr-FR"/>
        </w:rPr>
        <w:t>Aceeași cerere de finanțare poate fi depusă de maximum două ori, în baza aceluiași Apel de selecție. În cazul în care concluzia verificării conformității este de două ori „Neconform”, Cererea de finanțare se returnează solicitantului, iar acesta poate redepune proiectul la următorul Apel de selecție lansat de GAL, pe aceeași măsură.</w:t>
      </w:r>
    </w:p>
    <w:p w:rsidR="00E81E2C" w:rsidRDefault="00E81E2C" w:rsidP="00E81E2C">
      <w:pPr>
        <w:overflowPunct w:val="0"/>
        <w:autoSpaceDE w:val="0"/>
        <w:autoSpaceDN w:val="0"/>
        <w:adjustRightInd w:val="0"/>
        <w:spacing w:after="0" w:line="240" w:lineRule="auto"/>
        <w:jc w:val="both"/>
        <w:textAlignment w:val="baseline"/>
        <w:rPr>
          <w:rFonts w:asciiTheme="minorHAnsi" w:eastAsia="Times New Roman" w:hAnsiTheme="minorHAnsi" w:cstheme="minorHAnsi"/>
          <w:b/>
          <w:bCs/>
          <w:lang w:eastAsia="fr-FR"/>
        </w:rPr>
      </w:pPr>
    </w:p>
    <w:p w:rsidR="00DC07C8" w:rsidRPr="00E81E2C" w:rsidRDefault="00DC07C8" w:rsidP="00DC07C8">
      <w:pPr>
        <w:shd w:val="clear" w:color="auto" w:fill="FFD966"/>
        <w:overflowPunct w:val="0"/>
        <w:autoSpaceDE w:val="0"/>
        <w:autoSpaceDN w:val="0"/>
        <w:adjustRightInd w:val="0"/>
        <w:spacing w:after="0" w:line="240" w:lineRule="auto"/>
        <w:textAlignment w:val="baseline"/>
        <w:rPr>
          <w:rFonts w:asciiTheme="minorHAnsi" w:eastAsia="Times New Roman" w:hAnsiTheme="minorHAnsi" w:cstheme="minorHAnsi"/>
          <w:b/>
          <w:bCs/>
          <w:sz w:val="24"/>
          <w:szCs w:val="24"/>
          <w:lang w:eastAsia="fr-FR"/>
        </w:rPr>
      </w:pPr>
      <w:r w:rsidRPr="00E81E2C">
        <w:rPr>
          <w:rFonts w:asciiTheme="minorHAnsi" w:eastAsia="Times New Roman" w:hAnsiTheme="minorHAnsi" w:cstheme="minorHAnsi"/>
          <w:b/>
          <w:bCs/>
          <w:sz w:val="24"/>
          <w:szCs w:val="24"/>
          <w:lang w:eastAsia="fr-FR"/>
        </w:rPr>
        <w:t xml:space="preserve">Metodologie de aplicat pentru partea </w:t>
      </w:r>
      <w:r>
        <w:rPr>
          <w:rFonts w:asciiTheme="minorHAnsi" w:eastAsia="Times New Roman" w:hAnsiTheme="minorHAnsi" w:cstheme="minorHAnsi"/>
          <w:b/>
          <w:bCs/>
          <w:sz w:val="24"/>
          <w:szCs w:val="24"/>
          <w:lang w:eastAsia="fr-FR"/>
        </w:rPr>
        <w:t>I</w:t>
      </w:r>
      <w:r w:rsidRPr="00E81E2C">
        <w:rPr>
          <w:rFonts w:asciiTheme="minorHAnsi" w:eastAsia="Times New Roman" w:hAnsiTheme="minorHAnsi" w:cstheme="minorHAnsi"/>
          <w:b/>
          <w:bCs/>
          <w:sz w:val="24"/>
          <w:szCs w:val="24"/>
          <w:lang w:eastAsia="fr-FR"/>
        </w:rPr>
        <w:t xml:space="preserve">I </w:t>
      </w:r>
      <w:r>
        <w:rPr>
          <w:rFonts w:asciiTheme="minorHAnsi" w:eastAsia="Times New Roman" w:hAnsiTheme="minorHAnsi" w:cstheme="minorHAnsi"/>
          <w:b/>
          <w:bCs/>
          <w:sz w:val="24"/>
          <w:szCs w:val="24"/>
          <w:lang w:eastAsia="fr-FR"/>
        </w:rPr>
        <w:t>–</w:t>
      </w:r>
      <w:r w:rsidRPr="00E81E2C">
        <w:rPr>
          <w:rFonts w:asciiTheme="minorHAnsi" w:eastAsia="Times New Roman" w:hAnsiTheme="minorHAnsi" w:cstheme="minorHAnsi"/>
          <w:b/>
          <w:bCs/>
          <w:sz w:val="24"/>
          <w:szCs w:val="24"/>
          <w:lang w:eastAsia="fr-FR"/>
        </w:rPr>
        <w:t xml:space="preserve"> V</w:t>
      </w:r>
      <w:r>
        <w:rPr>
          <w:rFonts w:asciiTheme="minorHAnsi" w:eastAsia="Times New Roman" w:hAnsiTheme="minorHAnsi" w:cstheme="minorHAnsi"/>
          <w:b/>
          <w:bCs/>
          <w:sz w:val="24"/>
          <w:szCs w:val="24"/>
          <w:lang w:eastAsia="fr-FR"/>
        </w:rPr>
        <w:t>ERIFICAREA INCADRĂRII PROIECTULUI</w:t>
      </w:r>
    </w:p>
    <w:p w:rsidR="00DC07C8" w:rsidRDefault="00DC07C8" w:rsidP="00E81E2C">
      <w:pPr>
        <w:overflowPunct w:val="0"/>
        <w:autoSpaceDE w:val="0"/>
        <w:autoSpaceDN w:val="0"/>
        <w:adjustRightInd w:val="0"/>
        <w:spacing w:after="0" w:line="240" w:lineRule="auto"/>
        <w:textAlignment w:val="baseline"/>
        <w:rPr>
          <w:rFonts w:asciiTheme="minorHAnsi" w:hAnsiTheme="minorHAnsi" w:cstheme="minorHAnsi"/>
          <w:b/>
          <w:lang w:eastAsia="ro-RO"/>
        </w:rPr>
      </w:pP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
          <w:lang w:eastAsia="ro-RO"/>
        </w:rPr>
      </w:pPr>
      <w:r w:rsidRPr="0096546F">
        <w:rPr>
          <w:rFonts w:asciiTheme="minorHAnsi" w:hAnsiTheme="minorHAnsi" w:cstheme="minorHAnsi"/>
          <w:b/>
          <w:lang w:eastAsia="ro-RO"/>
        </w:rPr>
        <w:t xml:space="preserve">1.  Modelul de Cerere de finanțare utilizat de solicitant este în concordanță cu ultima variantă de pe site-ul </w:t>
      </w:r>
      <w:hyperlink r:id="rId23" w:history="1">
        <w:r w:rsidRPr="0096546F">
          <w:rPr>
            <w:rStyle w:val="Hyperlink"/>
            <w:rFonts w:asciiTheme="minorHAnsi" w:hAnsiTheme="minorHAnsi" w:cstheme="minorHAnsi"/>
            <w:b/>
            <w:lang w:eastAsia="ro-RO"/>
          </w:rPr>
          <w:t>www.samusporolissum.ro</w:t>
        </w:r>
      </w:hyperlink>
      <w:r w:rsidRPr="0096546F">
        <w:rPr>
          <w:rFonts w:asciiTheme="minorHAnsi" w:hAnsiTheme="minorHAnsi" w:cstheme="minorHAnsi"/>
          <w:b/>
          <w:lang w:eastAsia="ro-RO"/>
        </w:rPr>
        <w:t xml:space="preserve"> a Cererii de finanțare pentru proiecte de investiții și este în concordanță cu ultima varinată de pe site-ul AFIR a Cererii de finanţare aferentă sub-măsurii din PNDR cu investiții similare, care se pretează cel mai bine pentru tipul de beneficiar și cu investițiile prevăzute în proiectele ce vor fi finanțate prin submăsura 19.2, în vigoare la momentul lansării Apelului de selecție de către GAL?</w:t>
      </w: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lang w:eastAsia="ro-RO"/>
        </w:rPr>
      </w:pPr>
      <w:r w:rsidRPr="0096546F">
        <w:rPr>
          <w:rFonts w:asciiTheme="minorHAnsi" w:hAnsiTheme="minorHAnsi" w:cstheme="minorHAnsi"/>
          <w:lang w:eastAsia="ro-RO"/>
        </w:rPr>
        <w:t xml:space="preserve">Se verifică dacă versiunea cererii de finanţare de pe site-ul </w:t>
      </w:r>
      <w:hyperlink r:id="rId24" w:history="1">
        <w:r w:rsidRPr="0096546F">
          <w:rPr>
            <w:rStyle w:val="Hyperlink"/>
            <w:rFonts w:asciiTheme="minorHAnsi" w:hAnsiTheme="minorHAnsi" w:cstheme="minorHAnsi"/>
            <w:lang w:eastAsia="ro-RO"/>
          </w:rPr>
          <w:t>www.samusporolissum.ro</w:t>
        </w:r>
      </w:hyperlink>
      <w:r w:rsidRPr="0096546F">
        <w:rPr>
          <w:rFonts w:asciiTheme="minorHAnsi" w:hAnsiTheme="minorHAnsi" w:cstheme="minorHAnsi"/>
          <w:lang w:eastAsia="ro-RO"/>
        </w:rPr>
        <w:t xml:space="preserve"> și de pe AFIR aferentă sub-măsurii din PNDR cu investiții similare, care se pretează cel mai bine pentru tipul de beneficiar și cu investițiile prevăzute în proiect, în vigoare la momentul lansării Apelului de selecție de către GAL, corespunde cu modelul de cerere de finanţare utilizat de solicitant. Dacă a utilizat altă variantă (care nu corespunde cu cea existentă pe site-ul Agenţiei), cererea de finanţare este respinsă. </w:t>
      </w: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
          <w:lang w:eastAsia="ro-RO"/>
        </w:rPr>
      </w:pP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
          <w:lang w:eastAsia="ro-RO"/>
        </w:rPr>
      </w:pPr>
      <w:r w:rsidRPr="0096546F">
        <w:rPr>
          <w:rFonts w:asciiTheme="minorHAnsi" w:hAnsiTheme="minorHAnsi" w:cstheme="minorHAnsi"/>
          <w:b/>
          <w:bCs/>
          <w:lang w:eastAsia="ro-RO"/>
        </w:rPr>
        <w:t>2. Proiectul respectă cerințele menționate în Apelul de selecție?</w:t>
      </w: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Cs/>
          <w:lang w:eastAsia="ro-RO"/>
        </w:rPr>
      </w:pPr>
      <w:r w:rsidRPr="0096546F">
        <w:rPr>
          <w:rFonts w:asciiTheme="minorHAnsi" w:hAnsiTheme="minorHAnsi" w:cstheme="minorHAnsi"/>
          <w:bCs/>
          <w:lang w:eastAsia="ro-RO"/>
        </w:rPr>
        <w:t>Expertul verifică dacă proiectul depus se încadrează în  cerințele prevăzute în Apelul de selecție, în ceea ce privește valoarea maximă nerambursabilă pe proiect, obiectivele eligibile și alte elemente specificate de GAL.</w:t>
      </w: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Cs/>
          <w:lang w:eastAsia="ro-RO"/>
        </w:rPr>
      </w:pP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
          <w:lang w:eastAsia="ro-RO"/>
        </w:rPr>
      </w:pPr>
      <w:r w:rsidRPr="0096546F">
        <w:rPr>
          <w:rFonts w:asciiTheme="minorHAnsi" w:hAnsiTheme="minorHAnsi" w:cstheme="minorHAnsi"/>
          <w:b/>
          <w:bCs/>
          <w:lang w:eastAsia="ro-RO"/>
        </w:rPr>
        <w:t>3. Valoarea finanțării nerambursabile este de maximum 200.000 euro?</w:t>
      </w: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Cs/>
          <w:lang w:eastAsia="ro-RO"/>
        </w:rPr>
      </w:pPr>
      <w:r w:rsidRPr="0096546F">
        <w:rPr>
          <w:rFonts w:asciiTheme="minorHAnsi" w:hAnsiTheme="minorHAnsi" w:cstheme="minorHAnsi"/>
          <w:bCs/>
          <w:lang w:eastAsia="ro-RO"/>
        </w:rPr>
        <w:lastRenderedPageBreak/>
        <w:t>Expertul verifică dacă valoarea finanțării nerambursabile a proiectului depășește suma de 200.000 euro și dacă da, cererea de finanțare este respinsă.</w:t>
      </w: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Cs/>
          <w:lang w:eastAsia="ro-RO"/>
        </w:rPr>
      </w:pP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b/>
          <w:bCs/>
          <w:lang w:eastAsia="ro-RO"/>
        </w:rPr>
      </w:pPr>
      <w:r w:rsidRPr="0096546F">
        <w:rPr>
          <w:rFonts w:asciiTheme="minorHAnsi" w:hAnsiTheme="minorHAnsi" w:cstheme="minorHAnsi"/>
          <w:b/>
          <w:bCs/>
          <w:lang w:eastAsia="ro-RO"/>
        </w:rPr>
        <w:t>4. Localizarea proiectului de investiții este în spațiul LEADER acoperit de Grupul de Acțiune Locală care a selectat proiectul, așa cum este definit în fișa măsurii 19 din cadrul PNDR 2014 – 2020 și în Cap. 8.1 al PNDR 2014 – 2020?</w:t>
      </w:r>
    </w:p>
    <w:p w:rsidR="00E81E2C" w:rsidRPr="005B6DA5" w:rsidRDefault="00E81E2C" w:rsidP="005B6DA5">
      <w:pPr>
        <w:spacing w:before="120" w:after="120" w:line="240" w:lineRule="auto"/>
        <w:jc w:val="both"/>
      </w:pPr>
      <w:r w:rsidRPr="0096546F">
        <w:rPr>
          <w:rFonts w:asciiTheme="minorHAnsi" w:hAnsiTheme="minorHAnsi" w:cstheme="minorHAnsi"/>
          <w:bCs/>
          <w:lang w:eastAsia="ro-RO"/>
        </w:rPr>
        <w:t xml:space="preserve">Expertul verifică dacă localitatea/localitățile pe care se va realiza investiția (așa cum se menționează în Cererea de finanțare) se regăsește/regăsesc pe teritoriul acoperit de GAL - conform Strategiei de Dezvoltare Locală a GAL care a selectat proiectul. Proiectul poate fi amplasat atât pe teritoriul GAL, cât și în zona adiacentă acestuia, cu condiția ca solicitantul să aibă sediul sau punctul de lucru pe teritoriul GAL, investiția să se realizeze pe teritoriul GAL și ponderea cea mai mare a exploatației agricole (suprafața agricolă/numărul de animale) să se afle pe teritoriul GAL. </w:t>
      </w:r>
      <w:r w:rsidR="005B6DA5" w:rsidRPr="005B6DA5">
        <w:t>Aceste condiții trebuie respectate inclusiv în cazul solicitanților cu exploatații agricole amplasate atât pe teritoriul GAL, cât și în zona adiacentă acestuia.</w:t>
      </w: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lang w:eastAsia="ro-RO"/>
        </w:rPr>
      </w:pPr>
      <w:r w:rsidRPr="0096546F">
        <w:rPr>
          <w:rFonts w:asciiTheme="minorHAnsi" w:hAnsiTheme="minorHAnsi" w:cstheme="minorHAnsi"/>
          <w:lang w:eastAsia="ro-RO"/>
        </w:rPr>
        <w:t>În cazul în care proiectul vizează obiective de servicii, se va bifa ”</w:t>
      </w:r>
      <w:r w:rsidRPr="0096546F">
        <w:rPr>
          <w:rFonts w:asciiTheme="minorHAnsi" w:hAnsiTheme="minorHAnsi" w:cstheme="minorHAnsi"/>
          <w:i/>
          <w:lang w:eastAsia="ro-RO"/>
        </w:rPr>
        <w:t>NU ESTE CAZUL</w:t>
      </w:r>
      <w:r w:rsidRPr="0096546F">
        <w:rPr>
          <w:rFonts w:asciiTheme="minorHAnsi" w:hAnsiTheme="minorHAnsi" w:cstheme="minorHAnsi"/>
          <w:lang w:eastAsia="ro-RO"/>
        </w:rPr>
        <w:t>”.</w:t>
      </w:r>
    </w:p>
    <w:p w:rsidR="00E81E2C" w:rsidRPr="0096546F" w:rsidRDefault="00E81E2C" w:rsidP="00E81E2C">
      <w:pPr>
        <w:overflowPunct w:val="0"/>
        <w:autoSpaceDE w:val="0"/>
        <w:autoSpaceDN w:val="0"/>
        <w:adjustRightInd w:val="0"/>
        <w:spacing w:after="0" w:line="240" w:lineRule="auto"/>
        <w:textAlignment w:val="baseline"/>
        <w:rPr>
          <w:rFonts w:asciiTheme="minorHAnsi" w:hAnsiTheme="minorHAnsi" w:cstheme="minorHAnsi"/>
          <w:lang w:eastAsia="ro-RO"/>
        </w:rPr>
      </w:pPr>
    </w:p>
    <w:p w:rsidR="005B6DA5" w:rsidRPr="005B6DA5" w:rsidRDefault="00E81E2C" w:rsidP="005B6DA5">
      <w:pPr>
        <w:pStyle w:val="ListParagraph"/>
        <w:spacing w:before="120" w:after="120" w:line="240" w:lineRule="auto"/>
        <w:ind w:left="0"/>
        <w:jc w:val="both"/>
        <w:rPr>
          <w:b/>
        </w:rPr>
      </w:pPr>
      <w:r w:rsidRPr="0096546F">
        <w:rPr>
          <w:rFonts w:asciiTheme="minorHAnsi" w:hAnsiTheme="minorHAnsi" w:cstheme="minorHAnsi"/>
          <w:b/>
          <w:bCs/>
          <w:lang w:eastAsia="ro-RO"/>
        </w:rPr>
        <w:t xml:space="preserve">5. </w:t>
      </w:r>
      <w:r w:rsidRPr="005B6DA5">
        <w:rPr>
          <w:rFonts w:asciiTheme="minorHAnsi" w:hAnsiTheme="minorHAnsi" w:cstheme="minorHAnsi"/>
          <w:b/>
          <w:bCs/>
          <w:lang w:eastAsia="ro-RO"/>
        </w:rPr>
        <w:t xml:space="preserve">Proiectul pentru care s-a solicitat finanțare este încadrat corect în măsura în care se regăsesc obiectivele </w:t>
      </w:r>
      <w:r w:rsidR="005B6DA5" w:rsidRPr="005B6DA5">
        <w:rPr>
          <w:b/>
          <w:kern w:val="32"/>
        </w:rPr>
        <w:t xml:space="preserve">proiectului </w:t>
      </w:r>
      <w:r w:rsidR="005B6DA5" w:rsidRPr="005B6DA5">
        <w:rPr>
          <w:b/>
        </w:rPr>
        <w:t>și respectă cel puțin condițiile generale de eligibilitate prevăzute în cap. 8.1 din PNDR 2014-2020, Reg. (UE) nr. 1305/2013, Reg. (UE) nr. 1303/2013, precum și legislația națională specifică</w:t>
      </w:r>
      <w:r w:rsidR="005B6DA5" w:rsidRPr="005B6DA5">
        <w:rPr>
          <w:b/>
          <w:kern w:val="32"/>
        </w:rPr>
        <w:t>?</w:t>
      </w:r>
    </w:p>
    <w:p w:rsidR="005B6DA5" w:rsidRPr="005B6DA5" w:rsidRDefault="005B6DA5" w:rsidP="005B6DA5">
      <w:pPr>
        <w:spacing w:before="120" w:after="120" w:line="240" w:lineRule="auto"/>
        <w:jc w:val="both"/>
      </w:pPr>
      <w:r w:rsidRPr="005B6DA5">
        <w:t>Expertul va verifica încadrarea corectă a proiectului pentru care s-a solicitat finanțare în fișa măsurii din SDL. Se verifică dacă obiectivele, tipul de beneficiar prezentate în proiect se regăsesc în fișa măsurii din SDL și respectă cel puțin condițiile generale de eligibilitate prevăzute în cap. 8.1 din PNDR 2014-2020, Reg. (UE) nr. 1305/2013, Reg. (UE) nr. 1303/2013, precum și legislația națională specifică. Dacă informațiile nu se regăsesc și/sau nu respectă cel puțin condițiile generale de eligibilitate, cererea de finanțare este respinsă.</w:t>
      </w:r>
    </w:p>
    <w:p w:rsidR="00E81E2C" w:rsidRPr="0096546F" w:rsidRDefault="00E81E2C" w:rsidP="005B6DA5">
      <w:pPr>
        <w:overflowPunct w:val="0"/>
        <w:autoSpaceDE w:val="0"/>
        <w:autoSpaceDN w:val="0"/>
        <w:adjustRightInd w:val="0"/>
        <w:spacing w:after="0" w:line="240" w:lineRule="auto"/>
        <w:textAlignment w:val="baseline"/>
        <w:rPr>
          <w:rFonts w:asciiTheme="minorHAnsi" w:hAnsiTheme="minorHAnsi" w:cstheme="minorHAnsi"/>
          <w:b/>
          <w:lang w:eastAsia="ro-RO"/>
        </w:rPr>
      </w:pPr>
    </w:p>
    <w:p w:rsidR="005B6DA5" w:rsidRPr="005B6DA5" w:rsidRDefault="00E81E2C" w:rsidP="005B6DA5">
      <w:pPr>
        <w:pStyle w:val="ListParagraph"/>
        <w:spacing w:before="120" w:after="120" w:line="240" w:lineRule="auto"/>
        <w:ind w:left="0"/>
        <w:jc w:val="both"/>
        <w:rPr>
          <w:b/>
        </w:rPr>
      </w:pPr>
      <w:r w:rsidRPr="005B6DA5">
        <w:rPr>
          <w:rFonts w:asciiTheme="minorHAnsi" w:hAnsiTheme="minorHAnsi" w:cstheme="minorHAnsi"/>
          <w:b/>
          <w:lang w:eastAsia="ro-RO"/>
        </w:rPr>
        <w:t xml:space="preserve">6. </w:t>
      </w:r>
      <w:r w:rsidR="005B6DA5" w:rsidRPr="005B6DA5">
        <w:rPr>
          <w:b/>
        </w:rPr>
        <w:t>Obiectivele și tipul de investiție/ serviciu prezentate în Cererea de finanțare se încadrează în fișa măsurii din SDL și respectă cel puțin condițiile generale de eligibilitate prevăzute în cap. 8.1 din PNDR 2014-2020, Reg. (UE) nr. 1305/2013, Reg. (UE) nr. 1303/2013, precum și legislația națională specifică?</w:t>
      </w:r>
    </w:p>
    <w:p w:rsidR="005B6DA5" w:rsidRPr="005B6DA5" w:rsidRDefault="005B6DA5" w:rsidP="005B6DA5">
      <w:pPr>
        <w:spacing w:before="120" w:after="120" w:line="240" w:lineRule="auto"/>
        <w:jc w:val="both"/>
      </w:pPr>
      <w:r w:rsidRPr="005B6DA5">
        <w:t>Expertul verifică dacă obiectivele proiectului și tipul de serviciu/ investiție menționate în Cererea de finanțare se regăsesc în Fișa măsurii – parte integrantă în Strategia de Dezvoltare Locală a GAL ce a selectat proiectul și respectă cel puțin condițiile generale de eligibilitate prevăzute în cap. 8.1 din PNDR 2014-2020, Reg. (UE) nr. 1305/2013, Reg. (UE) nr. 1303/2013, precum și legislația națională specifică. Dacă informațiile respective nu se regăsesc și/sau nu respectă cel puțin condițiile generale de eligibilitate, Cererea de finanțare este respinsă.</w:t>
      </w:r>
    </w:p>
    <w:p w:rsidR="005B6DA5" w:rsidRPr="005B6DA5" w:rsidRDefault="005B6DA5" w:rsidP="005B6DA5">
      <w:pPr>
        <w:spacing w:before="120" w:after="120" w:line="240" w:lineRule="auto"/>
        <w:jc w:val="both"/>
        <w:rPr>
          <w:b/>
        </w:rPr>
      </w:pPr>
      <w:r w:rsidRPr="005B6DA5">
        <w:rPr>
          <w:b/>
        </w:rPr>
        <w:t xml:space="preserve">7.Domeniul de intervenție în care a fost încadrat proiectul, prezentat în Cererea de finanțare, corespunde Domeniului de intervenție prezentat în SDL în cadrul măsurii respective? </w:t>
      </w:r>
    </w:p>
    <w:p w:rsidR="005B6DA5" w:rsidRPr="005B6DA5" w:rsidRDefault="005B6DA5" w:rsidP="005B6DA5">
      <w:pPr>
        <w:pStyle w:val="ListParagraph"/>
        <w:spacing w:before="120" w:after="120" w:line="240" w:lineRule="auto"/>
        <w:ind w:left="0"/>
        <w:contextualSpacing w:val="0"/>
        <w:jc w:val="both"/>
      </w:pPr>
      <w:r w:rsidRPr="005B6DA5">
        <w:t xml:space="preserve">Expertul verifică dacă proiectul a fost încadrat corect în Domeniul de intervenție, conform Fișei măsurii din cadrul Strategiei de Dezvoltare Locală, respectiv documentului „Corelarea măsurilor </w:t>
      </w:r>
      <w:r w:rsidRPr="005B6DA5">
        <w:lastRenderedPageBreak/>
        <w:t>Regulamentului (UE) nr. 1305/2013 cu obiectivele, prioritățile și domeniile de Intervenție stabilite prin regulament“ de pe site-ul MADR, care a stat la baza elaborării SDL.</w:t>
      </w:r>
    </w:p>
    <w:p w:rsidR="005B6DA5" w:rsidRPr="005B6DA5" w:rsidRDefault="005B6DA5" w:rsidP="005B6DA5">
      <w:pPr>
        <w:pStyle w:val="ListParagraph"/>
        <w:spacing w:before="120" w:after="120" w:line="240" w:lineRule="auto"/>
        <w:ind w:left="0"/>
        <w:contextualSpacing w:val="0"/>
        <w:jc w:val="both"/>
      </w:pPr>
      <w:r w:rsidRPr="005B6DA5">
        <w:t>Expertul va verifica încadrarea proiectului într-un anumit Domeniu de intervenție din cadrul măsurii din SDL, corelând obiectivul specific al proiectului prezentat în Cererea de finanțare cu informațiile din Fișa măsurii. Dacă Domeniul de intervenție nu este selectat corect, conform Fișei măsurii din SDL, respectiv documentului antemenționat proiectul este respins.</w:t>
      </w:r>
    </w:p>
    <w:p w:rsidR="005B6DA5" w:rsidRPr="005B6DA5" w:rsidRDefault="005B6DA5" w:rsidP="005B6DA5">
      <w:pPr>
        <w:pStyle w:val="ListParagraph"/>
        <w:spacing w:before="120" w:after="120" w:line="240" w:lineRule="auto"/>
        <w:ind w:left="0"/>
        <w:contextualSpacing w:val="0"/>
        <w:jc w:val="both"/>
        <w:rPr>
          <w:b/>
        </w:rPr>
      </w:pPr>
      <w:r w:rsidRPr="005B6DA5">
        <w:rPr>
          <w:b/>
        </w:rPr>
        <w:t>8.Indicatorii de monitorizare specifici domeniului de intervenție pe care este încadrat proiectul, inclusiv cei specifici teritoriului (dacă este cazul), prevăzuți în fișa tehnică a măsurii din SDL,  sunt completaţi de către solicitant?</w:t>
      </w:r>
    </w:p>
    <w:p w:rsidR="005B6DA5" w:rsidRPr="005B6DA5" w:rsidRDefault="005B6DA5" w:rsidP="005B6DA5">
      <w:pPr>
        <w:pStyle w:val="ListParagraph"/>
        <w:spacing w:before="120" w:after="120" w:line="240" w:lineRule="auto"/>
        <w:ind w:left="0"/>
        <w:contextualSpacing w:val="0"/>
        <w:jc w:val="both"/>
      </w:pPr>
      <w:r w:rsidRPr="005B6DA5">
        <w:t>Expertul verifică dacă beneficiarul a completat corect indicatorii de monitorizare corespunzători domeniului de intervenție principal, respectiv secundar/e (dacă este cazul), pe care este încadrat proiectul, precum și indicatorii specifici teritoriului (dacă este cazul), conform fișei măsurii din SDL. Dacă indicatorii au fost completați corect, expertul bifează DA și completează tabelul cu informațiile din cererea de finanțare. În cazul în care solicitantul nu a completat secțiunea corespunzătoare indicatorilor de monitorizare, expertul bifează NU și cererea de finanțare este respinsă. În cazul în care indicatorii din cererea de finanțare nu au fost completați corect/ au fost completați parțial de către solicitant, expertul bifează "DA cu diferențe" și completează tabelul cu informația corectă.</w:t>
      </w:r>
    </w:p>
    <w:p w:rsidR="005B6DA5" w:rsidRPr="005B6DA5" w:rsidRDefault="005B6DA5" w:rsidP="005B6DA5">
      <w:pPr>
        <w:pStyle w:val="ListParagraph"/>
        <w:spacing w:before="120" w:after="120" w:line="240" w:lineRule="auto"/>
        <w:ind w:left="0"/>
        <w:contextualSpacing w:val="0"/>
        <w:jc w:val="both"/>
        <w:rPr>
          <w:b/>
        </w:rPr>
      </w:pPr>
    </w:p>
    <w:p w:rsidR="005B6DA5" w:rsidRPr="005B6DA5" w:rsidRDefault="005B6DA5" w:rsidP="005B6DA5">
      <w:pPr>
        <w:keepNext/>
        <w:spacing w:before="120" w:after="120" w:line="240" w:lineRule="auto"/>
        <w:jc w:val="both"/>
        <w:rPr>
          <w:b/>
          <w:kern w:val="32"/>
        </w:rPr>
      </w:pPr>
      <w:r w:rsidRPr="005B6DA5">
        <w:rPr>
          <w:b/>
          <w:kern w:val="32"/>
        </w:rPr>
        <w:t xml:space="preserve">Se va considera că proiectul nu este încadrat corect și Cererea de finanțare este respinsă dacă, </w:t>
      </w:r>
      <w:r w:rsidRPr="005B6DA5">
        <w:rPr>
          <w:b/>
          <w:kern w:val="32"/>
          <w:u w:val="single"/>
        </w:rPr>
        <w:t>inclusiv după solicitarea de informații suplimentare</w:t>
      </w:r>
      <w:r w:rsidRPr="005B6DA5">
        <w:rPr>
          <w:b/>
          <w:kern w:val="32"/>
        </w:rPr>
        <w:t>, cel puțin un punct de verificare va prezenta bifa ”NU”.</w:t>
      </w:r>
    </w:p>
    <w:p w:rsidR="005B6DA5" w:rsidRPr="005B6DA5" w:rsidRDefault="005B6DA5" w:rsidP="005B6DA5">
      <w:pPr>
        <w:keepNext/>
        <w:spacing w:before="120" w:after="120" w:line="240" w:lineRule="auto"/>
        <w:jc w:val="both"/>
      </w:pPr>
      <w:r w:rsidRPr="005B6DA5">
        <w:rPr>
          <w:b/>
          <w:kern w:val="32"/>
        </w:rPr>
        <w:t xml:space="preserve">În acest caz, concluzia verificării este comunicată solicitantului și verificarea cererii de finanțare se oprește în această etapă. </w:t>
      </w:r>
    </w:p>
    <w:p w:rsidR="0066749B" w:rsidRDefault="0066749B" w:rsidP="00E81E2C">
      <w:pPr>
        <w:overflowPunct w:val="0"/>
        <w:autoSpaceDE w:val="0"/>
        <w:autoSpaceDN w:val="0"/>
        <w:adjustRightInd w:val="0"/>
        <w:spacing w:line="240" w:lineRule="auto"/>
        <w:textAlignment w:val="baseline"/>
        <w:rPr>
          <w:rFonts w:asciiTheme="minorHAnsi" w:hAnsiTheme="minorHAnsi" w:cstheme="minorHAnsi"/>
          <w:lang w:eastAsia="ro-RO"/>
        </w:rPr>
      </w:pPr>
    </w:p>
    <w:p w:rsidR="0066749B" w:rsidRPr="0096546F" w:rsidRDefault="0066749B" w:rsidP="00E81E2C">
      <w:pPr>
        <w:overflowPunct w:val="0"/>
        <w:autoSpaceDE w:val="0"/>
        <w:autoSpaceDN w:val="0"/>
        <w:adjustRightInd w:val="0"/>
        <w:spacing w:line="240" w:lineRule="auto"/>
        <w:textAlignment w:val="baseline"/>
        <w:rPr>
          <w:rFonts w:asciiTheme="minorHAnsi" w:hAnsiTheme="minorHAnsi" w:cstheme="minorHAnsi"/>
          <w:b/>
          <w:lang w:eastAsia="ro-RO"/>
        </w:rPr>
      </w:pPr>
    </w:p>
    <w:p w:rsidR="0066749B" w:rsidRPr="00CF5C77" w:rsidRDefault="0066749B" w:rsidP="0066749B">
      <w:pPr>
        <w:shd w:val="clear" w:color="auto" w:fill="FFD966"/>
        <w:overflowPunct w:val="0"/>
        <w:autoSpaceDE w:val="0"/>
        <w:autoSpaceDN w:val="0"/>
        <w:adjustRightInd w:val="0"/>
        <w:spacing w:after="0" w:line="240" w:lineRule="auto"/>
        <w:textAlignment w:val="baseline"/>
        <w:rPr>
          <w:rFonts w:asciiTheme="minorHAnsi" w:eastAsia="Times New Roman" w:hAnsiTheme="minorHAnsi" w:cstheme="minorHAnsi"/>
          <w:b/>
          <w:bCs/>
          <w:sz w:val="24"/>
          <w:szCs w:val="24"/>
          <w:lang w:eastAsia="fr-FR"/>
        </w:rPr>
      </w:pPr>
      <w:r w:rsidRPr="00CF5C77">
        <w:rPr>
          <w:rFonts w:asciiTheme="minorHAnsi" w:eastAsia="Times New Roman" w:hAnsiTheme="minorHAnsi" w:cstheme="minorHAnsi"/>
          <w:b/>
          <w:bCs/>
          <w:sz w:val="24"/>
          <w:szCs w:val="24"/>
          <w:lang w:eastAsia="fr-FR"/>
        </w:rPr>
        <w:t xml:space="preserve">Metodologie de aplicat pentru </w:t>
      </w:r>
      <w:r>
        <w:rPr>
          <w:rFonts w:asciiTheme="minorHAnsi" w:eastAsia="Times New Roman" w:hAnsiTheme="minorHAnsi" w:cstheme="minorHAnsi"/>
          <w:b/>
          <w:bCs/>
          <w:sz w:val="24"/>
          <w:szCs w:val="24"/>
          <w:lang w:eastAsia="fr-FR"/>
        </w:rPr>
        <w:t xml:space="preserve">partea III – VERIFICAREA </w:t>
      </w:r>
      <w:r w:rsidR="00DC07C8">
        <w:rPr>
          <w:rFonts w:asciiTheme="minorHAnsi" w:eastAsia="Times New Roman" w:hAnsiTheme="minorHAnsi" w:cstheme="minorHAnsi"/>
          <w:b/>
          <w:bCs/>
          <w:sz w:val="24"/>
          <w:szCs w:val="24"/>
          <w:lang w:eastAsia="fr-FR"/>
        </w:rPr>
        <w:t>CRITERIILOR DE ELIGIBILITATE A</w:t>
      </w:r>
      <w:r>
        <w:rPr>
          <w:rFonts w:asciiTheme="minorHAnsi" w:eastAsia="Times New Roman" w:hAnsiTheme="minorHAnsi" w:cstheme="minorHAnsi"/>
          <w:b/>
          <w:bCs/>
          <w:sz w:val="24"/>
          <w:szCs w:val="24"/>
          <w:lang w:eastAsia="fr-FR"/>
        </w:rPr>
        <w:t xml:space="preserve"> PROIECTULUI</w:t>
      </w:r>
      <w:r w:rsidRPr="00CF5C77">
        <w:rPr>
          <w:rFonts w:asciiTheme="minorHAnsi" w:eastAsia="Times New Roman" w:hAnsiTheme="minorHAnsi" w:cstheme="minorHAnsi"/>
          <w:b/>
          <w:bCs/>
          <w:sz w:val="24"/>
          <w:szCs w:val="24"/>
          <w:lang w:eastAsia="fr-FR"/>
        </w:rPr>
        <w:t xml:space="preserve"> </w:t>
      </w:r>
    </w:p>
    <w:p w:rsidR="0066749B" w:rsidRPr="0066749B" w:rsidRDefault="0066749B" w:rsidP="0066749B"/>
    <w:p w:rsidR="009D3499" w:rsidRPr="002D2CD1" w:rsidRDefault="009D3499" w:rsidP="009D3499">
      <w:pPr>
        <w:shd w:val="clear" w:color="auto" w:fill="D9D9D9"/>
        <w:overflowPunct w:val="0"/>
        <w:autoSpaceDE w:val="0"/>
        <w:autoSpaceDN w:val="0"/>
        <w:adjustRightInd w:val="0"/>
        <w:spacing w:before="120" w:after="120" w:line="240" w:lineRule="auto"/>
        <w:jc w:val="both"/>
        <w:textAlignment w:val="baseline"/>
        <w:rPr>
          <w:b/>
          <w:sz w:val="24"/>
        </w:rPr>
      </w:pPr>
      <w:r w:rsidRPr="002D2CD1">
        <w:rPr>
          <w:b/>
          <w:sz w:val="24"/>
        </w:rPr>
        <w:t>METODOLOGIA DE VERIFICARE SPECIFICĂ PENTRU PROIECTELE CU OBIECTIVE CARE SE ÎNCADREAZĂ ÎN PREVEDERILE ART. 17 ALIN. (1) LIT. c), ART. 20 ALIN. (1) LIT.</w:t>
      </w:r>
      <w:r>
        <w:rPr>
          <w:b/>
          <w:sz w:val="24"/>
        </w:rPr>
        <w:t>b</w:t>
      </w:r>
      <w:r w:rsidRPr="002D2CD1">
        <w:rPr>
          <w:b/>
          <w:sz w:val="24"/>
        </w:rPr>
        <w:t xml:space="preserve">), d) și </w:t>
      </w:r>
      <w:r>
        <w:rPr>
          <w:b/>
          <w:sz w:val="24"/>
        </w:rPr>
        <w:t>f</w:t>
      </w:r>
      <w:r w:rsidRPr="002D2CD1">
        <w:rPr>
          <w:b/>
          <w:sz w:val="24"/>
        </w:rPr>
        <w:t>) DIN REG. (UE) NR. 1305/2013</w:t>
      </w:r>
    </w:p>
    <w:p w:rsidR="0066749B" w:rsidRPr="002D2CD1" w:rsidRDefault="0066749B" w:rsidP="0066749B">
      <w:pPr>
        <w:spacing w:after="0" w:line="240" w:lineRule="auto"/>
        <w:jc w:val="both"/>
        <w:rPr>
          <w:b/>
          <w:kern w:val="32"/>
          <w:sz w:val="24"/>
          <w:u w:val="single"/>
        </w:rPr>
      </w:pPr>
      <w:r w:rsidRPr="002D2CD1">
        <w:rPr>
          <w:b/>
          <w:kern w:val="32"/>
          <w:sz w:val="24"/>
          <w:u w:val="single"/>
        </w:rPr>
        <w:t>Atenție!</w:t>
      </w:r>
    </w:p>
    <w:p w:rsidR="0066749B" w:rsidRDefault="0066749B" w:rsidP="0066749B">
      <w:pPr>
        <w:spacing w:after="0" w:line="240" w:lineRule="auto"/>
        <w:jc w:val="both"/>
        <w:rPr>
          <w:i/>
          <w:kern w:val="32"/>
          <w:sz w:val="24"/>
        </w:rPr>
      </w:pPr>
      <w:r w:rsidRPr="002D2CD1">
        <w:rPr>
          <w:i/>
          <w:kern w:val="32"/>
          <w:sz w:val="24"/>
        </w:rPr>
        <w:t xml:space="preserve">Expertul verificator </w:t>
      </w:r>
      <w:r w:rsidRPr="002D2CD1">
        <w:rPr>
          <w:rFonts w:eastAsia="Times New Roman"/>
          <w:bCs/>
          <w:i/>
          <w:kern w:val="32"/>
          <w:sz w:val="24"/>
          <w:szCs w:val="24"/>
        </w:rPr>
        <w:t>este</w:t>
      </w:r>
      <w:r w:rsidRPr="002D2CD1">
        <w:rPr>
          <w:i/>
          <w:kern w:val="32"/>
          <w:sz w:val="24"/>
        </w:rPr>
        <w:t xml:space="preserve"> obligat să solicite informații suplimentare în etapa de verificare a eligibilității, dacă este cazul, în următoarele situații: </w:t>
      </w:r>
    </w:p>
    <w:p w:rsidR="0066749B" w:rsidRPr="00B36097" w:rsidRDefault="0066749B" w:rsidP="0066749B">
      <w:pPr>
        <w:numPr>
          <w:ilvl w:val="0"/>
          <w:numId w:val="18"/>
        </w:numPr>
        <w:spacing w:after="0"/>
        <w:ind w:left="0"/>
        <w:jc w:val="both"/>
        <w:rPr>
          <w:i/>
          <w:kern w:val="32"/>
          <w:sz w:val="24"/>
        </w:rPr>
      </w:pPr>
      <w:r w:rsidRPr="00803315">
        <w:rPr>
          <w:i/>
          <w:kern w:val="32"/>
          <w:sz w:val="24"/>
        </w:rPr>
        <w:t xml:space="preserve">necesitatea prezentării unor clarificări sau documente suplimentare, fără înlocuirea documentelor obligatorii la depunerea cererii de finanțare. Se acceptă orice informații și alte documente care certifică o stare existentă la momentul depunerii cererii de finanțare, care </w:t>
      </w:r>
      <w:r w:rsidRPr="00803315">
        <w:rPr>
          <w:i/>
          <w:kern w:val="32"/>
          <w:sz w:val="24"/>
        </w:rPr>
        <w:lastRenderedPageBreak/>
        <w:t xml:space="preserve">vin în susținerea și clarificarea informațiilor solicitate din documentele obligatorii existente la dosarul cererii de finanțare; </w:t>
      </w:r>
    </w:p>
    <w:p w:rsidR="0066749B" w:rsidRPr="002D2CD1" w:rsidRDefault="0066749B" w:rsidP="0066749B">
      <w:pPr>
        <w:numPr>
          <w:ilvl w:val="0"/>
          <w:numId w:val="18"/>
        </w:numPr>
        <w:spacing w:after="0" w:line="240" w:lineRule="auto"/>
        <w:ind w:left="0"/>
        <w:jc w:val="both"/>
        <w:rPr>
          <w:i/>
          <w:kern w:val="32"/>
          <w:sz w:val="24"/>
        </w:rPr>
      </w:pPr>
      <w:r w:rsidRPr="002D2CD1">
        <w:rPr>
          <w:i/>
          <w:kern w:val="32"/>
          <w:sz w:val="24"/>
        </w:rPr>
        <w:t>informațiile prezentate sunt insuficiente pentru clarificarea unor criterii de eligiblitate</w:t>
      </w:r>
      <w:r>
        <w:rPr>
          <w:i/>
          <w:kern w:val="32"/>
          <w:sz w:val="24"/>
        </w:rPr>
        <w:t>/ de selecție</w:t>
      </w:r>
      <w:r w:rsidRPr="002D2CD1">
        <w:rPr>
          <w:i/>
          <w:kern w:val="32"/>
          <w:sz w:val="24"/>
        </w:rPr>
        <w:t>;</w:t>
      </w:r>
    </w:p>
    <w:p w:rsidR="0066749B" w:rsidRPr="002D2CD1" w:rsidRDefault="0066749B" w:rsidP="0066749B">
      <w:pPr>
        <w:numPr>
          <w:ilvl w:val="0"/>
          <w:numId w:val="18"/>
        </w:numPr>
        <w:spacing w:after="0" w:line="240" w:lineRule="auto"/>
        <w:ind w:left="0"/>
        <w:jc w:val="both"/>
        <w:rPr>
          <w:i/>
          <w:kern w:val="32"/>
          <w:sz w:val="24"/>
        </w:rPr>
      </w:pPr>
      <w:r w:rsidRPr="002D2CD1">
        <w:rPr>
          <w:i/>
          <w:kern w:val="32"/>
          <w:sz w:val="24"/>
        </w:rPr>
        <w:t>prezentarea unor informații contradictorii în cadrul documentelor aferente cererii de finanțare;</w:t>
      </w:r>
    </w:p>
    <w:p w:rsidR="0066749B" w:rsidRPr="002D2CD1" w:rsidRDefault="0066749B" w:rsidP="0066749B">
      <w:pPr>
        <w:numPr>
          <w:ilvl w:val="0"/>
          <w:numId w:val="18"/>
        </w:numPr>
        <w:spacing w:after="0" w:line="240" w:lineRule="auto"/>
        <w:ind w:left="0"/>
        <w:jc w:val="both"/>
        <w:rPr>
          <w:i/>
          <w:kern w:val="32"/>
          <w:sz w:val="24"/>
        </w:rPr>
      </w:pPr>
      <w:r w:rsidRPr="002D2CD1">
        <w:rPr>
          <w:i/>
          <w:kern w:val="32"/>
          <w:sz w:val="24"/>
        </w:rPr>
        <w:t>prezentarea unor documente obligatorii specifice proiectului, care nu respectă formatul standard (nu sunt conforme);</w:t>
      </w:r>
    </w:p>
    <w:p w:rsidR="0066749B" w:rsidRPr="002D2CD1" w:rsidRDefault="0066749B" w:rsidP="0066749B">
      <w:pPr>
        <w:numPr>
          <w:ilvl w:val="0"/>
          <w:numId w:val="18"/>
        </w:numPr>
        <w:spacing w:after="0" w:line="240" w:lineRule="auto"/>
        <w:ind w:left="0"/>
        <w:jc w:val="both"/>
        <w:rPr>
          <w:i/>
          <w:kern w:val="32"/>
          <w:sz w:val="24"/>
        </w:rPr>
      </w:pPr>
      <w:r w:rsidRPr="002D2CD1">
        <w:rPr>
          <w:i/>
          <w:kern w:val="32"/>
          <w:sz w:val="24"/>
        </w:rPr>
        <w:t>necesitatea corectării bugetului indicativ;</w:t>
      </w:r>
    </w:p>
    <w:p w:rsidR="0066749B" w:rsidRPr="002D2CD1" w:rsidRDefault="0066749B" w:rsidP="0066749B">
      <w:pPr>
        <w:numPr>
          <w:ilvl w:val="0"/>
          <w:numId w:val="18"/>
        </w:numPr>
        <w:spacing w:after="0" w:line="240" w:lineRule="auto"/>
        <w:ind w:left="0"/>
        <w:jc w:val="both"/>
        <w:rPr>
          <w:i/>
          <w:kern w:val="32"/>
          <w:sz w:val="24"/>
        </w:rPr>
      </w:pPr>
      <w:r w:rsidRPr="002D2CD1">
        <w:rPr>
          <w:i/>
          <w:kern w:val="32"/>
          <w:sz w:val="24"/>
        </w:rPr>
        <w:t>în cazul în care expertul are o suspiciune legată de crearea unor condiții artificiale.</w:t>
      </w:r>
    </w:p>
    <w:p w:rsidR="0066749B" w:rsidRDefault="0066749B" w:rsidP="0066749B">
      <w:pPr>
        <w:overflowPunct w:val="0"/>
        <w:autoSpaceDE w:val="0"/>
        <w:autoSpaceDN w:val="0"/>
        <w:adjustRightInd w:val="0"/>
        <w:spacing w:before="120" w:after="120" w:line="240" w:lineRule="auto"/>
        <w:textAlignment w:val="baseline"/>
        <w:rPr>
          <w:rFonts w:asciiTheme="minorHAnsi" w:hAnsiTheme="minorHAnsi" w:cstheme="minorHAnsi"/>
          <w:b/>
          <w:sz w:val="24"/>
        </w:rPr>
      </w:pPr>
    </w:p>
    <w:p w:rsidR="0066749B" w:rsidRPr="0096546F" w:rsidRDefault="0066749B" w:rsidP="0066749B">
      <w:pPr>
        <w:overflowPunct w:val="0"/>
        <w:autoSpaceDE w:val="0"/>
        <w:autoSpaceDN w:val="0"/>
        <w:adjustRightInd w:val="0"/>
        <w:spacing w:before="120" w:after="120" w:line="240" w:lineRule="auto"/>
        <w:textAlignment w:val="baseline"/>
        <w:rPr>
          <w:rFonts w:asciiTheme="minorHAnsi" w:hAnsiTheme="minorHAnsi" w:cstheme="minorHAnsi"/>
          <w:b/>
          <w:sz w:val="24"/>
        </w:rPr>
      </w:pPr>
      <w:r w:rsidRPr="0096546F">
        <w:rPr>
          <w:rFonts w:asciiTheme="minorHAnsi" w:hAnsiTheme="minorHAnsi" w:cstheme="minorHAnsi"/>
          <w:b/>
          <w:sz w:val="24"/>
        </w:rPr>
        <w:t>VERIFICAREA CRITERIILOR DE ELIGIBILITATE A PROIECTULUI</w:t>
      </w:r>
    </w:p>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b/>
          <w:sz w:val="24"/>
        </w:rPr>
        <w:t>A. Verificarea eligibilității solicitantului</w:t>
      </w:r>
    </w:p>
    <w:p w:rsidR="0066749B" w:rsidRPr="0096546F" w:rsidRDefault="0066749B" w:rsidP="0066749B">
      <w:pPr>
        <w:spacing w:before="120" w:after="120" w:line="240" w:lineRule="auto"/>
        <w:rPr>
          <w:rFonts w:asciiTheme="minorHAnsi" w:hAnsiTheme="minorHAnsi" w:cstheme="minorHAnsi"/>
          <w:vanish/>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3"/>
        <w:gridCol w:w="6022"/>
      </w:tblGrid>
      <w:tr w:rsidR="0066749B" w:rsidRPr="0096546F" w:rsidTr="0066749B">
        <w:trPr>
          <w:trHeight w:val="427"/>
        </w:trPr>
        <w:tc>
          <w:tcPr>
            <w:tcW w:w="1743" w:type="pct"/>
            <w:tcBorders>
              <w:top w:val="single" w:sz="4" w:space="0" w:color="auto"/>
              <w:left w:val="single" w:sz="4" w:space="0" w:color="auto"/>
              <w:bottom w:val="single" w:sz="4" w:space="0" w:color="auto"/>
              <w:right w:val="single" w:sz="4" w:space="0" w:color="auto"/>
            </w:tcBorders>
            <w:shd w:val="clear" w:color="auto" w:fill="D9D9D9"/>
          </w:tcPr>
          <w:p w:rsidR="0066749B" w:rsidRPr="0096546F" w:rsidRDefault="0066749B" w:rsidP="0066749B">
            <w:pPr>
              <w:overflowPunct w:val="0"/>
              <w:autoSpaceDE w:val="0"/>
              <w:autoSpaceDN w:val="0"/>
              <w:adjustRightInd w:val="0"/>
              <w:spacing w:after="0" w:line="240" w:lineRule="auto"/>
              <w:textAlignment w:val="baseline"/>
              <w:rPr>
                <w:rFonts w:asciiTheme="minorHAnsi" w:hAnsiTheme="minorHAnsi" w:cstheme="minorHAnsi"/>
                <w:b/>
                <w:sz w:val="24"/>
              </w:rPr>
            </w:pPr>
            <w:r w:rsidRPr="0096546F">
              <w:rPr>
                <w:rFonts w:asciiTheme="minorHAnsi" w:hAnsiTheme="minorHAnsi" w:cstheme="minorHAnsi"/>
                <w:b/>
                <w:sz w:val="24"/>
              </w:rPr>
              <w:t>DOCUMENTE DE PREZENTAT</w:t>
            </w:r>
          </w:p>
        </w:tc>
        <w:tc>
          <w:tcPr>
            <w:tcW w:w="3257" w:type="pct"/>
            <w:tcBorders>
              <w:top w:val="single" w:sz="4" w:space="0" w:color="auto"/>
              <w:left w:val="single" w:sz="4" w:space="0" w:color="auto"/>
              <w:bottom w:val="single" w:sz="4" w:space="0" w:color="auto"/>
              <w:right w:val="single" w:sz="4" w:space="0" w:color="auto"/>
            </w:tcBorders>
            <w:shd w:val="clear" w:color="auto" w:fill="D9D9D9"/>
          </w:tcPr>
          <w:p w:rsidR="0066749B" w:rsidRPr="0096546F" w:rsidRDefault="0066749B" w:rsidP="0066749B">
            <w:pPr>
              <w:overflowPunct w:val="0"/>
              <w:autoSpaceDE w:val="0"/>
              <w:autoSpaceDN w:val="0"/>
              <w:adjustRightInd w:val="0"/>
              <w:spacing w:after="0" w:line="240" w:lineRule="auto"/>
              <w:jc w:val="center"/>
              <w:textAlignment w:val="baseline"/>
              <w:rPr>
                <w:rFonts w:asciiTheme="minorHAnsi" w:hAnsiTheme="minorHAnsi" w:cstheme="minorHAnsi"/>
                <w:b/>
                <w:sz w:val="24"/>
              </w:rPr>
            </w:pPr>
            <w:r w:rsidRPr="0096546F">
              <w:rPr>
                <w:rFonts w:asciiTheme="minorHAnsi" w:hAnsiTheme="minorHAnsi" w:cstheme="minorHAnsi"/>
                <w:b/>
                <w:sz w:val="24"/>
              </w:rPr>
              <w:t>PUNCTE DE VERIFICAT IN DOCUMENTE</w:t>
            </w:r>
          </w:p>
        </w:tc>
      </w:tr>
      <w:tr w:rsidR="0066749B" w:rsidRPr="0096546F" w:rsidTr="0066749B">
        <w:trPr>
          <w:trHeight w:val="1703"/>
        </w:trPr>
        <w:tc>
          <w:tcPr>
            <w:tcW w:w="1743" w:type="pct"/>
            <w:tcBorders>
              <w:top w:val="single" w:sz="4" w:space="0" w:color="auto"/>
              <w:left w:val="single" w:sz="4" w:space="0" w:color="auto"/>
              <w:bottom w:val="single" w:sz="4" w:space="0" w:color="auto"/>
              <w:right w:val="single" w:sz="4" w:space="0" w:color="auto"/>
            </w:tcBorders>
          </w:tcPr>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b/>
                <w:sz w:val="24"/>
              </w:rPr>
              <w:t>1.</w:t>
            </w:r>
            <w:r w:rsidRPr="0096546F">
              <w:rPr>
                <w:rFonts w:asciiTheme="minorHAnsi" w:hAnsiTheme="minorHAnsi" w:cstheme="minorHAnsi"/>
                <w:sz w:val="24"/>
              </w:rPr>
              <w:t xml:space="preserve"> Solicitantul este înregistrat în Registrul debitorilor AFIR atât pentru Programul SAPARD, cât și pentru FEADR?</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shd w:val="clear" w:color="auto" w:fill="FFFF00"/>
              </w:rPr>
            </w:pPr>
            <w:r w:rsidRPr="0096546F">
              <w:rPr>
                <w:rFonts w:asciiTheme="minorHAnsi" w:hAnsiTheme="minorHAnsi" w:cstheme="minorHAnsi"/>
                <w:sz w:val="24"/>
              </w:rPr>
              <w:t>Documente verificate :</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Declaraţia pe propria răspundere a solicitantului din secțiunea F din cererea de finanțare.</w:t>
            </w:r>
          </w:p>
          <w:p w:rsidR="0066749B" w:rsidRPr="0096546F" w:rsidRDefault="0066749B" w:rsidP="0066749B">
            <w:pPr>
              <w:spacing w:after="0" w:line="240" w:lineRule="auto"/>
              <w:jc w:val="both"/>
              <w:rPr>
                <w:rFonts w:asciiTheme="minorHAnsi" w:hAnsiTheme="minorHAnsi" w:cstheme="minorHAnsi"/>
                <w:sz w:val="24"/>
              </w:rPr>
            </w:pPr>
          </w:p>
          <w:p w:rsidR="0066749B" w:rsidRPr="0096546F" w:rsidRDefault="0066749B" w:rsidP="0066749B">
            <w:pPr>
              <w:spacing w:after="0" w:line="240" w:lineRule="auto"/>
              <w:jc w:val="both"/>
              <w:rPr>
                <w:rFonts w:asciiTheme="minorHAnsi" w:hAnsiTheme="minorHAnsi" w:cstheme="minorHAnsi"/>
                <w:sz w:val="24"/>
              </w:rPr>
            </w:pPr>
          </w:p>
        </w:tc>
        <w:tc>
          <w:tcPr>
            <w:tcW w:w="3257" w:type="pct"/>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Expertul verifică dacă solicitantul este înscris cu debite în Registrul debitorilor pentru SAPARD şi FEADR, aflat pe link-ul </w:t>
            </w:r>
            <w:hyperlink r:id="rId25" w:history="1">
              <w:r w:rsidRPr="0096546F">
                <w:rPr>
                  <w:rStyle w:val="Hyperlink"/>
                  <w:rFonts w:asciiTheme="minorHAnsi" w:hAnsiTheme="minorHAnsi" w:cstheme="minorHAnsi"/>
                  <w:sz w:val="24"/>
                </w:rPr>
                <w:t>\\alpaca\Debite</w:t>
              </w:r>
            </w:hyperlink>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În situația în care solicitantul este înscris în Registrul debitorilor, expertul va tipări şi anexa pagina privind debitul, inclusiv a dobânzilor şi a majorărilor de întarziere ale solicitantului. Dacă solicitantul nu a bifat în declarație acest punct,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În cazul în care solicitantul își asumă acest angajament în urma solicitării, semnează și ștampilează, după caz, declarația, expertul va bifa “DA”, cererea fiind declarată eligibilă.</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În cazul în care solicitantul nu a semnat declaraţia pe propria răspundere din secțiunea F,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rsidR="0066749B" w:rsidRPr="0096546F" w:rsidRDefault="0066749B" w:rsidP="0066749B">
            <w:pPr>
              <w:autoSpaceDE w:val="0"/>
              <w:autoSpaceDN w:val="0"/>
              <w:adjustRightInd w:val="0"/>
              <w:spacing w:after="0" w:line="240" w:lineRule="auto"/>
              <w:jc w:val="both"/>
              <w:rPr>
                <w:rFonts w:asciiTheme="minorHAnsi" w:hAnsiTheme="minorHAnsi" w:cstheme="minorHAnsi"/>
                <w:sz w:val="24"/>
              </w:rPr>
            </w:pPr>
            <w:r w:rsidRPr="0096546F">
              <w:rPr>
                <w:rFonts w:asciiTheme="minorHAnsi" w:hAnsiTheme="minorHAnsi" w:cstheme="minorHAnsi"/>
                <w:sz w:val="24"/>
              </w:rPr>
              <w:t xml:space="preserve">În etapa prevăzută la SECȚIUNEA II punctul D: </w:t>
            </w:r>
            <w:r w:rsidRPr="0096546F">
              <w:rPr>
                <w:rFonts w:asciiTheme="minorHAnsi" w:hAnsiTheme="minorHAnsi" w:cstheme="minorHAnsi"/>
                <w:i/>
                <w:sz w:val="24"/>
              </w:rPr>
              <w:t xml:space="preserve">Verificarea conformităţii şi eligibilităţii documentelor solicitate în </w:t>
            </w:r>
            <w:r w:rsidRPr="0096546F">
              <w:rPr>
                <w:rFonts w:asciiTheme="minorHAnsi" w:hAnsiTheme="minorHAnsi" w:cstheme="minorHAnsi"/>
                <w:i/>
                <w:sz w:val="24"/>
              </w:rPr>
              <w:lastRenderedPageBreak/>
              <w:t>vederea contractării</w:t>
            </w:r>
            <w:r w:rsidRPr="0096546F">
              <w:rPr>
                <w:rFonts w:asciiTheme="minorHAnsi" w:hAnsiTheme="minorHAnsi" w:cstheme="minorHAnsi"/>
                <w:sz w:val="24"/>
              </w:rPr>
              <w:t xml:space="preserve"> expertul va verifica dacă beneficiarul a depus „</w:t>
            </w:r>
            <w:r w:rsidRPr="0096546F">
              <w:rPr>
                <w:rFonts w:asciiTheme="minorHAnsi" w:hAnsiTheme="minorHAnsi" w:cstheme="minorHAnsi"/>
                <w:i/>
                <w:sz w:val="24"/>
              </w:rPr>
              <w:t>Dovada achitării integrale a datoriei faţă de AFIR, inclusiv dobânzile şi majorările de întâziere (dacă este cazul)</w:t>
            </w:r>
            <w:r w:rsidRPr="0096546F">
              <w:rPr>
                <w:rFonts w:asciiTheme="minorHAnsi" w:hAnsiTheme="minorHAnsi" w:cstheme="minorHAnsi"/>
                <w:sz w:val="24"/>
              </w:rPr>
              <w:t xml:space="preserve">” în termenul precizat în notificarea AFIR privind selectarea cererii de finanțare și semnarea contractului de finanțare. </w:t>
            </w:r>
          </w:p>
        </w:tc>
      </w:tr>
      <w:tr w:rsidR="0066749B" w:rsidRPr="0096546F" w:rsidTr="0066749B">
        <w:trPr>
          <w:trHeight w:val="144"/>
        </w:trPr>
        <w:tc>
          <w:tcPr>
            <w:tcW w:w="1743" w:type="pct"/>
            <w:tcBorders>
              <w:top w:val="single" w:sz="4" w:space="0" w:color="auto"/>
              <w:left w:val="single" w:sz="4" w:space="0" w:color="auto"/>
              <w:bottom w:val="single" w:sz="4" w:space="0" w:color="auto"/>
              <w:right w:val="single" w:sz="4" w:space="0" w:color="auto"/>
            </w:tcBorders>
          </w:tcPr>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shd w:val="clear" w:color="auto" w:fill="FFFF00"/>
              </w:rPr>
            </w:pPr>
            <w:r w:rsidRPr="0096546F">
              <w:rPr>
                <w:rFonts w:asciiTheme="minorHAnsi" w:hAnsiTheme="minorHAnsi" w:cstheme="minorHAnsi"/>
                <w:b/>
                <w:sz w:val="24"/>
              </w:rPr>
              <w:lastRenderedPageBreak/>
              <w:t xml:space="preserve">2. </w:t>
            </w:r>
            <w:r w:rsidRPr="0096546F">
              <w:rPr>
                <w:rFonts w:asciiTheme="minorHAnsi" w:hAnsiTheme="minorHAnsi" w:cstheme="minorHAnsi"/>
                <w:sz w:val="24"/>
              </w:rPr>
              <w:t>Solicitantul se regăseşte în Bazele de date privind dubla finanţare?</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shd w:val="clear" w:color="auto" w:fill="FFFF00"/>
              </w:rPr>
            </w:pP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shd w:val="clear" w:color="auto" w:fill="FFFF00"/>
              </w:rPr>
            </w:pPr>
            <w:r w:rsidRPr="0096546F">
              <w:rPr>
                <w:rFonts w:asciiTheme="minorHAnsi" w:hAnsiTheme="minorHAnsi" w:cstheme="minorHAnsi"/>
                <w:sz w:val="24"/>
              </w:rPr>
              <w:t>Documente verificate :</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Secțiunea C din cererea de finanțare.</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Declaraţia pe propria răspundere a solicitantului din secțiunea F din Cererea de Finanțare</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Baza de date FEADR </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Baza de Date pusă la dispoziţia AFIR de către MADR prin AM-PNDR: lista proiectelor finanţate din alte surse externe aflate în perioada de valabilitate a contractului (inclusiv perioada de monitorizare);</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Raport asupra utilizării programelor de finanţare nerambursabilă întocmit de solicitant (va cuprinde obiective, tip de investiţie, lista cheltuielilor eligibile, costuri şi stadiul proiectului, perioada derulării proiectului), pentru solicitanţii care au mai beneficiat de finanţare nerambursabilă începând cu anul 2007 pentru aceleaşi tipuri de investiţii.</w:t>
            </w:r>
          </w:p>
        </w:tc>
        <w:tc>
          <w:tcPr>
            <w:tcW w:w="3257" w:type="pct"/>
            <w:tcBorders>
              <w:top w:val="single" w:sz="4" w:space="0" w:color="auto"/>
              <w:left w:val="single" w:sz="4" w:space="0" w:color="auto"/>
              <w:bottom w:val="single" w:sz="4" w:space="0" w:color="auto"/>
              <w:right w:val="single" w:sz="4" w:space="0" w:color="auto"/>
            </w:tcBorders>
          </w:tcPr>
          <w:p w:rsidR="0066749B" w:rsidRPr="0096546F" w:rsidRDefault="0066749B" w:rsidP="0066749B">
            <w:pPr>
              <w:overflowPunct w:val="0"/>
              <w:autoSpaceDE w:val="0"/>
              <w:autoSpaceDN w:val="0"/>
              <w:adjustRightInd w:val="0"/>
              <w:spacing w:after="0" w:line="240" w:lineRule="auto"/>
              <w:ind w:left="352" w:hanging="352"/>
              <w:jc w:val="both"/>
              <w:textAlignment w:val="baseline"/>
              <w:rPr>
                <w:rFonts w:asciiTheme="minorHAnsi" w:hAnsiTheme="minorHAnsi" w:cstheme="minorHAnsi"/>
                <w:sz w:val="24"/>
              </w:rPr>
            </w:pPr>
            <w:r w:rsidRPr="0096546F">
              <w:rPr>
                <w:rFonts w:asciiTheme="minorHAnsi" w:hAnsiTheme="minorHAnsi" w:cstheme="minorHAnsi"/>
                <w:sz w:val="24"/>
              </w:rPr>
              <w:t>Verificarea evitării dublei finanţări se efectuează prin următoarele verificări:</w:t>
            </w:r>
          </w:p>
          <w:p w:rsidR="0066749B" w:rsidRPr="0096546F" w:rsidRDefault="0066749B" w:rsidP="0066749B">
            <w:pPr>
              <w:pStyle w:val="ListParagraph"/>
              <w:numPr>
                <w:ilvl w:val="0"/>
                <w:numId w:val="4"/>
              </w:numPr>
              <w:overflowPunct w:val="0"/>
              <w:autoSpaceDE w:val="0"/>
              <w:autoSpaceDN w:val="0"/>
              <w:adjustRightInd w:val="0"/>
              <w:spacing w:after="0" w:line="240" w:lineRule="auto"/>
              <w:ind w:left="352" w:hanging="352"/>
              <w:jc w:val="both"/>
              <w:textAlignment w:val="baseline"/>
              <w:rPr>
                <w:rFonts w:asciiTheme="minorHAnsi" w:hAnsiTheme="minorHAnsi" w:cstheme="minorHAnsi"/>
                <w:sz w:val="24"/>
              </w:rPr>
            </w:pPr>
            <w:r w:rsidRPr="0096546F">
              <w:rPr>
                <w:rFonts w:asciiTheme="minorHAnsi" w:hAnsiTheme="minorHAnsi" w:cstheme="minorHAnsi"/>
                <w:sz w:val="24"/>
              </w:rPr>
              <w:t>existenţa bifelor în secţiunea C din Cererea de finanţare;</w:t>
            </w:r>
          </w:p>
          <w:p w:rsidR="0066749B" w:rsidRPr="0096546F" w:rsidRDefault="0066749B" w:rsidP="0066749B">
            <w:pPr>
              <w:pStyle w:val="ListParagraph"/>
              <w:numPr>
                <w:ilvl w:val="0"/>
                <w:numId w:val="4"/>
              </w:numPr>
              <w:overflowPunct w:val="0"/>
              <w:autoSpaceDE w:val="0"/>
              <w:autoSpaceDN w:val="0"/>
              <w:adjustRightInd w:val="0"/>
              <w:spacing w:after="0" w:line="240" w:lineRule="auto"/>
              <w:ind w:left="352" w:hanging="352"/>
              <w:jc w:val="both"/>
              <w:textAlignment w:val="baseline"/>
              <w:rPr>
                <w:rFonts w:asciiTheme="minorHAnsi" w:hAnsiTheme="minorHAnsi" w:cstheme="minorHAnsi"/>
                <w:sz w:val="24"/>
              </w:rPr>
            </w:pPr>
            <w:r w:rsidRPr="0096546F">
              <w:rPr>
                <w:rFonts w:asciiTheme="minorHAnsi" w:hAnsiTheme="minorHAnsi" w:cstheme="minorHAnsi"/>
                <w:sz w:val="24"/>
              </w:rPr>
              <w:t>prin existenţa semnăturii și după caz a ștampilei în dreptul rubricii „</w:t>
            </w:r>
            <w:r w:rsidRPr="0096546F">
              <w:rPr>
                <w:rFonts w:asciiTheme="minorHAnsi" w:hAnsiTheme="minorHAnsi" w:cstheme="minorHAnsi"/>
                <w:i/>
                <w:sz w:val="24"/>
              </w:rPr>
              <w:t>Semnătură reprezentant legal şi ştampila (după caz)</w:t>
            </w:r>
            <w:r w:rsidRPr="0096546F">
              <w:rPr>
                <w:rFonts w:asciiTheme="minorHAnsi" w:hAnsiTheme="minorHAnsi" w:cstheme="minorHAnsi"/>
                <w:sz w:val="24"/>
              </w:rPr>
              <w:t>” din declarația pe propria răspundere din secţiunea F din Cererea de finanţare solicitantul își asumă toate punctele din declarația menționată mai sus, inclusiv punctul prin care solicitantul declară că „proiectul propus asistenţei financiare nerambursabile FEADR nu beneficiază de altă finanţare din programe de finanţare nerambursabilă”. În cazul în care solicitantul nu a semnat declaraţia pe propria răspundere din secțiunea F,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rsidR="0066749B" w:rsidRPr="0096546F" w:rsidRDefault="0066749B" w:rsidP="0066749B">
            <w:pPr>
              <w:pStyle w:val="ListParagraph"/>
              <w:numPr>
                <w:ilvl w:val="0"/>
                <w:numId w:val="4"/>
              </w:numPr>
              <w:overflowPunct w:val="0"/>
              <w:autoSpaceDE w:val="0"/>
              <w:autoSpaceDN w:val="0"/>
              <w:adjustRightInd w:val="0"/>
              <w:spacing w:after="0" w:line="240" w:lineRule="auto"/>
              <w:ind w:left="352" w:hanging="352"/>
              <w:jc w:val="both"/>
              <w:textAlignment w:val="baseline"/>
              <w:rPr>
                <w:rFonts w:asciiTheme="minorHAnsi" w:hAnsiTheme="minorHAnsi" w:cstheme="minorHAnsi"/>
                <w:sz w:val="24"/>
              </w:rPr>
            </w:pPr>
            <w:r w:rsidRPr="0096546F">
              <w:rPr>
                <w:rFonts w:asciiTheme="minorHAnsi" w:hAnsiTheme="minorHAnsi" w:cstheme="minorHAnsi"/>
                <w:sz w:val="24"/>
              </w:rPr>
              <w:t>verificarea în Baza de Date cu proiecte FEADR;</w:t>
            </w:r>
          </w:p>
          <w:p w:rsidR="0066749B" w:rsidRPr="0096546F" w:rsidRDefault="0066749B" w:rsidP="0066749B">
            <w:pPr>
              <w:pStyle w:val="ListParagraph"/>
              <w:numPr>
                <w:ilvl w:val="0"/>
                <w:numId w:val="4"/>
              </w:numPr>
              <w:overflowPunct w:val="0"/>
              <w:autoSpaceDE w:val="0"/>
              <w:autoSpaceDN w:val="0"/>
              <w:adjustRightInd w:val="0"/>
              <w:spacing w:after="0" w:line="240" w:lineRule="auto"/>
              <w:ind w:left="352" w:hanging="352"/>
              <w:jc w:val="both"/>
              <w:textAlignment w:val="baseline"/>
              <w:rPr>
                <w:rFonts w:asciiTheme="minorHAnsi" w:hAnsiTheme="minorHAnsi" w:cstheme="minorHAnsi"/>
                <w:sz w:val="24"/>
              </w:rPr>
            </w:pPr>
            <w:r w:rsidRPr="0096546F">
              <w:rPr>
                <w:rFonts w:asciiTheme="minorHAnsi" w:hAnsiTheme="minorHAnsi" w:cstheme="minorHAnsi"/>
                <w:sz w:val="24"/>
              </w:rPr>
              <w:t xml:space="preserve">verificarea în Baza de Date pusă la dispoziţia AFIR de către MADR prin AM-PNDR: lista proiectelor finanţate din alte surse aflată pe fileserver\ metodologienou\ Lista proiectelor finanţate din alte surse. </w:t>
            </w:r>
          </w:p>
          <w:p w:rsidR="0066749B" w:rsidRPr="0096546F" w:rsidRDefault="0066749B" w:rsidP="0066749B">
            <w:pPr>
              <w:overflowPunct w:val="0"/>
              <w:autoSpaceDE w:val="0"/>
              <w:autoSpaceDN w:val="0"/>
              <w:adjustRightInd w:val="0"/>
              <w:spacing w:after="0" w:line="240" w:lineRule="auto"/>
              <w:ind w:left="352" w:hanging="352"/>
              <w:jc w:val="both"/>
              <w:textAlignment w:val="baseline"/>
              <w:rPr>
                <w:rFonts w:asciiTheme="minorHAnsi" w:hAnsiTheme="minorHAnsi" w:cstheme="minorHAnsi"/>
                <w:sz w:val="24"/>
              </w:rPr>
            </w:pPr>
            <w:r w:rsidRPr="0096546F">
              <w:rPr>
                <w:rFonts w:asciiTheme="minorHAnsi" w:hAnsiTheme="minorHAnsi" w:cstheme="minorHAnsi"/>
                <w:sz w:val="24"/>
              </w:rPr>
              <w:t>Verificarea în Baza de Date cu proiecte FEADR sau în Baza de date pusă la dispoziţie de AM-PNDR se face atât prin verificarea numelui solicitantului, cât şi a Codului de Înregistrare Fiscală.</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p>
          <w:p w:rsidR="0066749B" w:rsidRPr="0096546F" w:rsidRDefault="0066749B" w:rsidP="0066749B">
            <w:pPr>
              <w:autoSpaceDE w:val="0"/>
              <w:autoSpaceDN w:val="0"/>
              <w:adjustRightInd w:val="0"/>
              <w:spacing w:after="0" w:line="240" w:lineRule="auto"/>
              <w:jc w:val="both"/>
              <w:rPr>
                <w:rFonts w:asciiTheme="minorHAnsi" w:hAnsiTheme="minorHAnsi" w:cstheme="minorHAnsi"/>
                <w:sz w:val="24"/>
              </w:rPr>
            </w:pPr>
            <w:r w:rsidRPr="0096546F">
              <w:rPr>
                <w:rFonts w:ascii="Arial" w:hAnsi="Arial" w:cs="Arial"/>
                <w:bCs/>
                <w:sz w:val="24"/>
                <w:szCs w:val="24"/>
                <w:lang w:eastAsia="fr-FR"/>
              </w:rPr>
              <w:t>►</w:t>
            </w:r>
            <w:r w:rsidRPr="0096546F">
              <w:rPr>
                <w:rFonts w:asciiTheme="minorHAnsi" w:hAnsiTheme="minorHAnsi" w:cstheme="minorHAnsi"/>
                <w:sz w:val="24"/>
              </w:rPr>
              <w:t xml:space="preserve">În cazul în care se constată faptul că solicitantul a beneficiat de alt program de finanţare nerambursabilă pentru acelaşi tip de investiţie, dar nu a consemnat acest lucru în Cererea de finanţare şi/ sau nu a prezentat  documentul din care să reiasă că nu este finanţată aceeaşi investiţie, expertul solicită  aceste lucruri prin E3.4L şi doar </w:t>
            </w:r>
            <w:r w:rsidRPr="0096546F">
              <w:rPr>
                <w:rFonts w:asciiTheme="minorHAnsi" w:hAnsiTheme="minorHAnsi" w:cstheme="minorHAnsi"/>
                <w:sz w:val="24"/>
              </w:rPr>
              <w:lastRenderedPageBreak/>
              <w:t>în cazul în care solicitantul refuză să îşi asume angajamentele corespunzătoare proiectului, se consideră că punctul din declaraţia din secțiunea F din cererea de finanțare privind faptul că toate informațiile din prezenta cerere de finanțare și din documentele anexate sunt corecte nu este respectat şi cererea de finanţare este neeligibilă.</w:t>
            </w:r>
          </w:p>
          <w:p w:rsidR="0066749B" w:rsidRPr="0096546F" w:rsidRDefault="0066749B" w:rsidP="0066749B">
            <w:pPr>
              <w:autoSpaceDE w:val="0"/>
              <w:autoSpaceDN w:val="0"/>
              <w:adjustRightInd w:val="0"/>
              <w:spacing w:after="0" w:line="240" w:lineRule="auto"/>
              <w:jc w:val="both"/>
              <w:rPr>
                <w:rFonts w:asciiTheme="minorHAnsi" w:hAnsiTheme="minorHAnsi" w:cstheme="minorHAnsi"/>
                <w:sz w:val="24"/>
              </w:rPr>
            </w:pP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Arial" w:hAnsi="Arial" w:cs="Arial"/>
                <w:bCs/>
                <w:sz w:val="24"/>
                <w:szCs w:val="24"/>
                <w:lang w:eastAsia="fr-FR"/>
              </w:rPr>
              <w:t>►</w:t>
            </w:r>
            <w:r w:rsidRPr="0096546F">
              <w:rPr>
                <w:rFonts w:asciiTheme="minorHAnsi" w:hAnsiTheme="minorHAnsi" w:cstheme="minorHAnsi"/>
                <w:sz w:val="24"/>
              </w:rPr>
              <w:t>În cazul în care solicitantul a mai beneficiat  de finanţare nerambursabilă pentru acelaşi tip de investiţie, expertul verifică în Raport asupra utilizării programelor de finanţare nerambursabilă:</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 dacă amplasamentul proiectului actual se suprapune (total sau parţial) cu cele ale proiectelor anterioare </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-dacă cheltuielile rambursate se regăsesc în lista cheltuielilor eligibile pentru care solicită finanţare </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Expertul precizează concluzia asupra verificării la rubrica Observaţii. </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Dacă se confirmă cel puţin una din aceste condiţii, expertul bifează casuţa DA şi cererea de finanţare este neeligibilă.</w:t>
            </w:r>
          </w:p>
        </w:tc>
      </w:tr>
      <w:tr w:rsidR="0066749B" w:rsidRPr="0096546F" w:rsidTr="0066749B">
        <w:trPr>
          <w:trHeight w:val="1806"/>
        </w:trPr>
        <w:tc>
          <w:tcPr>
            <w:tcW w:w="1743" w:type="pct"/>
            <w:tcBorders>
              <w:top w:val="single" w:sz="4" w:space="0" w:color="auto"/>
              <w:left w:val="single" w:sz="4" w:space="0" w:color="auto"/>
              <w:bottom w:val="single" w:sz="4" w:space="0" w:color="auto"/>
              <w:right w:val="single" w:sz="4" w:space="0" w:color="auto"/>
            </w:tcBorders>
          </w:tcPr>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pacing w:val="-4"/>
                <w:sz w:val="24"/>
              </w:rPr>
            </w:pPr>
            <w:r w:rsidRPr="0096546F">
              <w:rPr>
                <w:rFonts w:asciiTheme="minorHAnsi" w:hAnsiTheme="minorHAnsi" w:cstheme="minorHAnsi"/>
                <w:b/>
                <w:sz w:val="24"/>
              </w:rPr>
              <w:lastRenderedPageBreak/>
              <w:t xml:space="preserve">3. </w:t>
            </w:r>
            <w:r w:rsidRPr="0096546F">
              <w:rPr>
                <w:rFonts w:asciiTheme="minorHAnsi" w:hAnsiTheme="minorHAnsi" w:cstheme="minorHAnsi"/>
                <w:spacing w:val="-4"/>
                <w:sz w:val="24"/>
              </w:rPr>
              <w:t>Solicitantul şi-a însuşit în totalitate angajamentele asumate în Declaraţia pe proprie răspundere, secțiunea (F) din CF?</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pacing w:val="-4"/>
                <w:sz w:val="24"/>
              </w:rPr>
            </w:pP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Documente verificate :</w:t>
            </w:r>
          </w:p>
          <w:p w:rsidR="0066749B" w:rsidRPr="0096546F" w:rsidRDefault="0066749B" w:rsidP="009D3499">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Cerere de finanțare completată, semnată de reprezentantul legal al solicitantului.</w:t>
            </w:r>
          </w:p>
        </w:tc>
        <w:tc>
          <w:tcPr>
            <w:tcW w:w="3257" w:type="pct"/>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Expertul verifică în Declaraţia pe proprie răspundere din secțiunea F din Cererea de finanțare dacă aceasta este  datată, semnată. </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Dacă declarația de la secțiunea F din cererea de finanțare nu este semnată de către solicitant,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În situația în care solicitantul și-a însușit declarația pe propria răspundere de la secțiunea F din cererea de finanțare și dacă, pe parcursul verificării proiectului, expertul constată că sunt respectate punctele însușite prin declarația menționată mai sus, atunci acesta bifează DA în casuța corespunzătoare, cererea fiind declarată eligibilă. </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De asemenea, în situația în care expertul constată pe parcursul verificării că nu sunt respectate punctele asumate de solicitant în declarația de la secțiunea F din CF atunci se bifează NU iar cererea de finanțare este declarată neeligibilă.</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Dacă expertul constată bifarea eronată de către solicitant a </w:t>
            </w:r>
            <w:r w:rsidRPr="0096546F">
              <w:rPr>
                <w:rFonts w:asciiTheme="minorHAnsi" w:hAnsiTheme="minorHAnsi" w:cstheme="minorHAnsi"/>
                <w:sz w:val="24"/>
              </w:rPr>
              <w:lastRenderedPageBreak/>
              <w:t>unor căsuțe în baza documentelor depuse (aferente punctelor privind îregistrarea ca plătitor/ neplătitor de TVA, înregistrarea în Registrul debitorilor AFIR), solicită beneficiarului modificarea acestora prin E3.4L; în urma răspunsului pozitiv al acestuia, expertul bifează casuță DA; în caz contrar, expertul bifează NU.</w:t>
            </w:r>
          </w:p>
        </w:tc>
      </w:tr>
      <w:tr w:rsidR="0066749B" w:rsidRPr="0096546F" w:rsidTr="0066749B">
        <w:trPr>
          <w:trHeight w:val="928"/>
        </w:trPr>
        <w:tc>
          <w:tcPr>
            <w:tcW w:w="1743" w:type="pct"/>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Pr>
                <w:rFonts w:asciiTheme="minorHAnsi" w:hAnsiTheme="minorHAnsi" w:cstheme="minorHAnsi"/>
                <w:sz w:val="24"/>
              </w:rPr>
              <w:lastRenderedPageBreak/>
              <w:t>4</w:t>
            </w:r>
            <w:r w:rsidRPr="0096546F">
              <w:rPr>
                <w:rFonts w:asciiTheme="minorHAnsi" w:hAnsiTheme="minorHAnsi" w:cstheme="minorHAnsi"/>
                <w:sz w:val="24"/>
              </w:rPr>
              <w:t>. Solicitantul este în insolvență sau incapacitate de plată?</w:t>
            </w:r>
          </w:p>
        </w:tc>
        <w:tc>
          <w:tcPr>
            <w:tcW w:w="3257" w:type="pct"/>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overflowPunct w:val="0"/>
              <w:autoSpaceDE w:val="0"/>
              <w:autoSpaceDN w:val="0"/>
              <w:adjustRightInd w:val="0"/>
              <w:spacing w:after="0" w:line="240" w:lineRule="auto"/>
              <w:ind w:firstLine="34"/>
              <w:jc w:val="both"/>
              <w:textAlignment w:val="baseline"/>
              <w:rPr>
                <w:rFonts w:asciiTheme="minorHAnsi" w:hAnsiTheme="minorHAnsi" w:cstheme="minorHAnsi"/>
                <w:sz w:val="24"/>
              </w:rPr>
            </w:pPr>
            <w:r w:rsidRPr="0096546F">
              <w:rPr>
                <w:rFonts w:asciiTheme="minorHAnsi" w:hAnsiTheme="minorHAnsi" w:cstheme="minorHAnsi"/>
                <w:sz w:val="24"/>
              </w:rPr>
              <w:t>Expertul va verifica în Buletinul procedurilor de insolvență publicat pe site-ul Ministerului Justiției dacă solicitantul este în situația deschiderii procedurii de insolvență. Dacă se confirmă cel puţin una din aceste condiţii, expertul bifează căsuţa DA şi cererea de finanţare este neeligibilă.</w:t>
            </w:r>
          </w:p>
        </w:tc>
      </w:tr>
      <w:tr w:rsidR="0066749B" w:rsidRPr="0096546F" w:rsidTr="0066749B">
        <w:trPr>
          <w:trHeight w:val="668"/>
        </w:trPr>
        <w:tc>
          <w:tcPr>
            <w:tcW w:w="1743" w:type="pct"/>
            <w:tcBorders>
              <w:top w:val="single" w:sz="4" w:space="0" w:color="auto"/>
              <w:left w:val="single" w:sz="4" w:space="0" w:color="auto"/>
              <w:bottom w:val="single" w:sz="4" w:space="0" w:color="auto"/>
              <w:right w:val="single" w:sz="4" w:space="0" w:color="auto"/>
            </w:tcBorders>
          </w:tcPr>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Pr>
                <w:rFonts w:asciiTheme="minorHAnsi" w:hAnsiTheme="minorHAnsi" w:cstheme="minorHAnsi"/>
                <w:sz w:val="24"/>
              </w:rPr>
              <w:t>5</w:t>
            </w:r>
            <w:r w:rsidRPr="0096546F">
              <w:rPr>
                <w:rFonts w:asciiTheme="minorHAnsi" w:hAnsiTheme="minorHAnsi" w:cstheme="minorHAnsi"/>
                <w:sz w:val="24"/>
              </w:rPr>
              <w:t>. Solicitantul se încadrează în categoria „întreprinderilor aflate în dificultate” , așa cum a</w:t>
            </w:r>
            <w:r>
              <w:rPr>
                <w:rFonts w:asciiTheme="minorHAnsi" w:hAnsiTheme="minorHAnsi" w:cstheme="minorHAnsi"/>
                <w:sz w:val="24"/>
              </w:rPr>
              <w:t>cestea sunt definite în Regulame</w:t>
            </w:r>
            <w:r w:rsidRPr="0096546F">
              <w:rPr>
                <w:rFonts w:asciiTheme="minorHAnsi" w:hAnsiTheme="minorHAnsi" w:cstheme="minorHAnsi"/>
                <w:sz w:val="24"/>
              </w:rPr>
              <w:t xml:space="preserve">ntul (UE) nr. </w:t>
            </w:r>
            <w:r>
              <w:rPr>
                <w:rFonts w:asciiTheme="minorHAnsi" w:hAnsiTheme="minorHAnsi" w:cstheme="minorHAnsi"/>
                <w:sz w:val="24"/>
              </w:rPr>
              <w:t>651</w:t>
            </w:r>
            <w:r w:rsidRPr="0096546F">
              <w:rPr>
                <w:rFonts w:asciiTheme="minorHAnsi" w:hAnsiTheme="minorHAnsi" w:cstheme="minorHAnsi"/>
                <w:sz w:val="24"/>
              </w:rPr>
              <w:t>/ 2014 ?.</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Documente verificate:</w:t>
            </w:r>
          </w:p>
          <w:p w:rsidR="0066749B" w:rsidRPr="0096546F" w:rsidRDefault="0066749B" w:rsidP="0066749B">
            <w:pPr>
              <w:spacing w:after="0" w:line="240" w:lineRule="auto"/>
              <w:jc w:val="both"/>
              <w:rPr>
                <w:rFonts w:asciiTheme="minorHAnsi" w:hAnsiTheme="minorHAnsi" w:cstheme="minorHAnsi"/>
                <w:sz w:val="24"/>
              </w:rPr>
            </w:pPr>
            <w:r w:rsidRPr="0096546F">
              <w:rPr>
                <w:rFonts w:asciiTheme="minorHAnsi" w:hAnsiTheme="minorHAnsi" w:cstheme="minorHAnsi"/>
                <w:sz w:val="24"/>
              </w:rPr>
              <w:t xml:space="preserve">Declaraţia pe propria răspundere că beneficiarii nu se încadrează în definiţia </w:t>
            </w:r>
            <w:r>
              <w:rPr>
                <w:rFonts w:asciiTheme="minorHAnsi" w:hAnsiTheme="minorHAnsi" w:cstheme="minorHAnsi"/>
                <w:sz w:val="24"/>
              </w:rPr>
              <w:t>intreprinderii in dificultate;</w:t>
            </w:r>
          </w:p>
          <w:p w:rsidR="0066749B" w:rsidRPr="0096546F" w:rsidRDefault="0066749B" w:rsidP="0066749B">
            <w:pPr>
              <w:spacing w:after="0" w:line="240" w:lineRule="auto"/>
              <w:jc w:val="both"/>
              <w:rPr>
                <w:rFonts w:asciiTheme="minorHAnsi" w:hAnsiTheme="minorHAnsi" w:cstheme="minorHAnsi"/>
                <w:sz w:val="24"/>
              </w:rPr>
            </w:pPr>
          </w:p>
          <w:p w:rsidR="0066749B" w:rsidRPr="0096546F" w:rsidRDefault="0066749B" w:rsidP="0066749B">
            <w:pPr>
              <w:spacing w:after="0" w:line="240" w:lineRule="auto"/>
              <w:jc w:val="both"/>
              <w:rPr>
                <w:rFonts w:asciiTheme="minorHAnsi" w:hAnsiTheme="minorHAnsi" w:cstheme="minorHAnsi"/>
                <w:sz w:val="24"/>
              </w:rPr>
            </w:pPr>
            <w:r w:rsidRPr="0096546F">
              <w:rPr>
                <w:rFonts w:asciiTheme="minorHAnsi" w:hAnsiTheme="minorHAnsi" w:cstheme="minorHAnsi"/>
                <w:sz w:val="24"/>
              </w:rPr>
              <w:t>Situațiile financiare aferente ultimului şi penultimului exercițiu financiar anual încheiat, depuse la organele financiare competente, cu excepția întreprinderilor încadrate în categoria start-up;</w:t>
            </w:r>
          </w:p>
          <w:p w:rsidR="0066749B" w:rsidRPr="002D2CD1" w:rsidRDefault="0066749B" w:rsidP="0066749B">
            <w:pPr>
              <w:spacing w:after="0" w:line="240" w:lineRule="auto"/>
              <w:jc w:val="both"/>
              <w:rPr>
                <w:sz w:val="24"/>
              </w:rPr>
            </w:pPr>
            <w:r>
              <w:rPr>
                <w:sz w:val="24"/>
              </w:rPr>
              <w:t>Declarația de inactivitate înregistrată la Administrația Financiară, în cazul solicitanților care nu au desfășurat activitate anterior depunerii proiectului;</w:t>
            </w:r>
          </w:p>
          <w:p w:rsidR="0066749B" w:rsidRPr="0096546F" w:rsidRDefault="0066749B" w:rsidP="0066749B">
            <w:pPr>
              <w:tabs>
                <w:tab w:val="center" w:pos="4536"/>
                <w:tab w:val="right" w:pos="9072"/>
              </w:tabs>
              <w:spacing w:after="0" w:line="240" w:lineRule="auto"/>
              <w:jc w:val="both"/>
              <w:rPr>
                <w:rFonts w:asciiTheme="minorHAnsi" w:hAnsiTheme="minorHAnsi" w:cstheme="minorHAnsi"/>
                <w:sz w:val="24"/>
              </w:rPr>
            </w:pPr>
          </w:p>
          <w:p w:rsidR="0066749B" w:rsidRPr="0096546F" w:rsidRDefault="0066749B" w:rsidP="0066749B">
            <w:pPr>
              <w:spacing w:after="0" w:line="240" w:lineRule="auto"/>
              <w:jc w:val="both"/>
              <w:rPr>
                <w:rFonts w:asciiTheme="minorHAnsi" w:hAnsiTheme="minorHAnsi" w:cstheme="minorHAnsi"/>
                <w:sz w:val="24"/>
              </w:rPr>
            </w:pPr>
          </w:p>
        </w:tc>
        <w:tc>
          <w:tcPr>
            <w:tcW w:w="3257" w:type="pct"/>
            <w:tcBorders>
              <w:top w:val="single" w:sz="4" w:space="0" w:color="auto"/>
              <w:left w:val="single" w:sz="4" w:space="0" w:color="auto"/>
              <w:bottom w:val="single" w:sz="4" w:space="0" w:color="auto"/>
              <w:right w:val="single" w:sz="4" w:space="0" w:color="auto"/>
            </w:tcBorders>
          </w:tcPr>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i/>
                <w:sz w:val="24"/>
              </w:rPr>
            </w:pPr>
            <w:r w:rsidRPr="0096546F">
              <w:rPr>
                <w:rFonts w:asciiTheme="minorHAnsi" w:hAnsiTheme="minorHAnsi" w:cstheme="minorHAnsi"/>
                <w:i/>
                <w:sz w:val="24"/>
              </w:rPr>
              <w:t>Această întrebare se verifică doar în cazul beneficiarilor</w:t>
            </w:r>
            <w:r w:rsidRPr="00C30540">
              <w:rPr>
                <w:i/>
                <w:sz w:val="24"/>
              </w:rPr>
              <w:t xml:space="preserve"> care se încadrează în categoria întreprinderilor (așa cum sunt definite în Ordinul nr. 107/24.04.2017 privind aprobarea schemei de ajutor de minimis „Sprijin pentru implementarea acțiunilor în cadrul strategiei de dezvoltare locală“)</w:t>
            </w:r>
            <w:r w:rsidRPr="0096546F">
              <w:rPr>
                <w:rFonts w:asciiTheme="minorHAnsi" w:hAnsiTheme="minorHAnsi" w:cstheme="minorHAnsi"/>
                <w:i/>
                <w:sz w:val="24"/>
              </w:rPr>
              <w:t>. În cazul celorlalte categorii de beneficari, se va bifa „NU ESTE CAZUL”.</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i/>
                <w:sz w:val="24"/>
              </w:rPr>
            </w:pPr>
          </w:p>
          <w:p w:rsidR="0066749B" w:rsidRPr="0096546F" w:rsidRDefault="0066749B" w:rsidP="0066749B">
            <w:pPr>
              <w:pStyle w:val="Default"/>
              <w:jc w:val="both"/>
              <w:rPr>
                <w:rFonts w:asciiTheme="minorHAnsi" w:hAnsiTheme="minorHAnsi" w:cstheme="minorHAnsi"/>
                <w:color w:val="auto"/>
                <w:lang w:val="ro-RO"/>
              </w:rPr>
            </w:pPr>
            <w:r w:rsidRPr="0096546F">
              <w:rPr>
                <w:rFonts w:asciiTheme="minorHAnsi" w:hAnsiTheme="minorHAnsi" w:cstheme="minorHAnsi"/>
                <w:color w:val="auto"/>
                <w:lang w:val="ro-RO"/>
              </w:rPr>
              <w:t>Plecând de la „Declarația pe proprie răspundere a solicitantului că nu se încadrează în categoria întreprinderilor aflate în dificultate așa cum acestea sunt definite</w:t>
            </w:r>
            <w:r>
              <w:rPr>
                <w:rFonts w:ascii="Calibri" w:hAnsi="Calibri"/>
                <w:color w:val="auto"/>
                <w:lang w:val="ro-RO"/>
              </w:rPr>
              <w:t xml:space="preserve"> în Reg. (UE) nr. 651/2014</w:t>
            </w:r>
            <w:r>
              <w:rPr>
                <w:rFonts w:asciiTheme="minorHAnsi" w:hAnsiTheme="minorHAnsi" w:cstheme="minorHAnsi"/>
                <w:color w:val="auto"/>
                <w:lang w:val="ro-RO"/>
              </w:rPr>
              <w:t xml:space="preserve"> </w:t>
            </w:r>
            <w:r w:rsidRPr="0096546F">
              <w:rPr>
                <w:rFonts w:asciiTheme="minorHAnsi" w:hAnsiTheme="minorHAnsi" w:cstheme="minorHAnsi"/>
                <w:color w:val="auto"/>
                <w:lang w:val="ro-RO"/>
              </w:rPr>
              <w:t xml:space="preserve">, experții AFIR vor verifica corectitudinea datelor din această declarație, în funcție de tipul de întreprindere și ținând cont de datele cuprinse în Situațiile financiare anuale care au fost anexate Cererii de finanțare. </w:t>
            </w:r>
          </w:p>
          <w:p w:rsidR="0066749B" w:rsidRPr="0096546F" w:rsidRDefault="0066749B" w:rsidP="0066749B">
            <w:pPr>
              <w:spacing w:after="0" w:line="240" w:lineRule="auto"/>
              <w:jc w:val="both"/>
              <w:rPr>
                <w:rFonts w:asciiTheme="minorHAnsi" w:hAnsiTheme="minorHAnsi" w:cstheme="minorHAnsi"/>
                <w:sz w:val="24"/>
              </w:rPr>
            </w:pPr>
          </w:p>
          <w:p w:rsidR="0066749B" w:rsidRPr="0096546F" w:rsidRDefault="0066749B" w:rsidP="0066749B">
            <w:pPr>
              <w:spacing w:after="0" w:line="240" w:lineRule="auto"/>
              <w:jc w:val="both"/>
              <w:rPr>
                <w:rFonts w:asciiTheme="minorHAnsi" w:hAnsiTheme="minorHAnsi" w:cstheme="minorHAnsi"/>
                <w:sz w:val="24"/>
              </w:rPr>
            </w:pPr>
            <w:r w:rsidRPr="0096546F">
              <w:rPr>
                <w:rFonts w:asciiTheme="minorHAnsi" w:hAnsiTheme="minorHAnsi" w:cstheme="minorHAnsi"/>
                <w:sz w:val="24"/>
              </w:rPr>
              <w:t>Dacă din verificarea efectuată expertul constată că solicitantul se încadrează în categoria întreprinderilor în dificultate, atunci bifează casuţa DA şi cererea de finanţare este neeligibilă.</w:t>
            </w:r>
          </w:p>
          <w:p w:rsidR="0066749B" w:rsidRPr="0096546F" w:rsidRDefault="0066749B" w:rsidP="0066749B">
            <w:pPr>
              <w:spacing w:after="0" w:line="240" w:lineRule="auto"/>
              <w:jc w:val="both"/>
              <w:rPr>
                <w:rFonts w:asciiTheme="minorHAnsi" w:hAnsiTheme="minorHAnsi" w:cstheme="minorHAnsi"/>
                <w:sz w:val="24"/>
              </w:rPr>
            </w:pPr>
          </w:p>
          <w:p w:rsidR="0066749B" w:rsidRPr="0096546F" w:rsidRDefault="0066749B" w:rsidP="0066749B">
            <w:pPr>
              <w:spacing w:after="0" w:line="240" w:lineRule="auto"/>
              <w:jc w:val="both"/>
              <w:rPr>
                <w:rFonts w:asciiTheme="minorHAnsi" w:hAnsiTheme="minorHAnsi" w:cstheme="minorHAnsi"/>
                <w:sz w:val="24"/>
              </w:rPr>
            </w:pPr>
          </w:p>
        </w:tc>
      </w:tr>
      <w:tr w:rsidR="0066749B" w:rsidRPr="0096546F" w:rsidTr="0066749B">
        <w:trPr>
          <w:trHeight w:val="810"/>
        </w:trPr>
        <w:tc>
          <w:tcPr>
            <w:tcW w:w="1743" w:type="pct"/>
            <w:tcBorders>
              <w:top w:val="single" w:sz="4" w:space="0" w:color="auto"/>
              <w:left w:val="single" w:sz="4" w:space="0" w:color="auto"/>
              <w:bottom w:val="single" w:sz="4" w:space="0" w:color="auto"/>
              <w:right w:val="single" w:sz="4" w:space="0" w:color="auto"/>
            </w:tcBorders>
          </w:tcPr>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Pr>
                <w:rFonts w:asciiTheme="minorHAnsi" w:hAnsiTheme="minorHAnsi" w:cstheme="minorHAnsi"/>
                <w:b/>
                <w:sz w:val="24"/>
              </w:rPr>
              <w:lastRenderedPageBreak/>
              <w:t>6</w:t>
            </w:r>
            <w:r w:rsidRPr="0096546F">
              <w:rPr>
                <w:rFonts w:asciiTheme="minorHAnsi" w:hAnsiTheme="minorHAnsi" w:cstheme="minorHAnsi"/>
                <w:b/>
                <w:sz w:val="24"/>
              </w:rPr>
              <w:t>.</w:t>
            </w:r>
            <w:r w:rsidRPr="0096546F">
              <w:rPr>
                <w:rFonts w:asciiTheme="minorHAnsi" w:hAnsiTheme="minorHAnsi" w:cstheme="minorHAnsi"/>
                <w:sz w:val="24"/>
              </w:rPr>
              <w:t xml:space="preserve"> Solicitantul respectă regula privind cumulul ajutoarelor de </w:t>
            </w:r>
            <w:r>
              <w:rPr>
                <w:rFonts w:asciiTheme="minorHAnsi" w:hAnsiTheme="minorHAnsi" w:cstheme="minorHAnsi"/>
                <w:sz w:val="24"/>
              </w:rPr>
              <w:t>minimis</w:t>
            </w:r>
            <w:r w:rsidRPr="0096546F">
              <w:rPr>
                <w:rFonts w:asciiTheme="minorHAnsi" w:hAnsiTheme="minorHAnsi" w:cstheme="minorHAnsi"/>
                <w:sz w:val="24"/>
              </w:rPr>
              <w:t>?</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shd w:val="clear" w:color="auto" w:fill="FFFF00"/>
              </w:rPr>
            </w:pPr>
            <w:r w:rsidRPr="0096546F">
              <w:rPr>
                <w:rFonts w:asciiTheme="minorHAnsi" w:hAnsiTheme="minorHAnsi" w:cstheme="minorHAnsi"/>
                <w:sz w:val="24"/>
              </w:rPr>
              <w:t>Documente verificate:</w:t>
            </w:r>
          </w:p>
          <w:p w:rsidR="0066749B" w:rsidRPr="0096546F" w:rsidRDefault="0066749B" w:rsidP="0066749B">
            <w:pPr>
              <w:spacing w:after="0" w:line="240" w:lineRule="auto"/>
              <w:jc w:val="both"/>
              <w:rPr>
                <w:rFonts w:asciiTheme="minorHAnsi" w:hAnsiTheme="minorHAnsi" w:cstheme="minorHAnsi"/>
                <w:color w:val="FF0000"/>
                <w:sz w:val="24"/>
              </w:rPr>
            </w:pPr>
            <w:r w:rsidRPr="0096546F">
              <w:rPr>
                <w:rFonts w:asciiTheme="minorHAnsi" w:hAnsiTheme="minorHAnsi" w:cstheme="minorHAnsi"/>
                <w:sz w:val="24"/>
              </w:rPr>
              <w:t xml:space="preserve">Declaraţie pe propria răspundere a solicitantului cu privire la respectarea regulii privind cumulul ajutoarelor, </w:t>
            </w:r>
            <w:r>
              <w:rPr>
                <w:sz w:val="24"/>
              </w:rPr>
              <w:t>în conformitate cu prevederile</w:t>
            </w:r>
            <w:r w:rsidRPr="0096546F">
              <w:rPr>
                <w:rFonts w:asciiTheme="minorHAnsi" w:hAnsiTheme="minorHAnsi" w:cstheme="minorHAnsi"/>
                <w:sz w:val="24"/>
              </w:rPr>
              <w:t xml:space="preserve"> Ordinul</w:t>
            </w:r>
            <w:r>
              <w:rPr>
                <w:rFonts w:asciiTheme="minorHAnsi" w:hAnsiTheme="minorHAnsi" w:cstheme="minorHAnsi"/>
                <w:sz w:val="24"/>
              </w:rPr>
              <w:t>ui</w:t>
            </w:r>
            <w:r w:rsidRPr="0096546F">
              <w:rPr>
                <w:rFonts w:asciiTheme="minorHAnsi" w:hAnsiTheme="minorHAnsi" w:cstheme="minorHAnsi"/>
                <w:sz w:val="24"/>
              </w:rPr>
              <w:t xml:space="preserve"> nr. </w:t>
            </w:r>
            <w:r>
              <w:rPr>
                <w:rFonts w:asciiTheme="minorHAnsi" w:hAnsiTheme="minorHAnsi" w:cstheme="minorHAnsi"/>
                <w:sz w:val="24"/>
              </w:rPr>
              <w:t>107</w:t>
            </w:r>
            <w:r w:rsidRPr="0096546F">
              <w:rPr>
                <w:rFonts w:asciiTheme="minorHAnsi" w:hAnsiTheme="minorHAnsi" w:cstheme="minorHAnsi"/>
                <w:sz w:val="24"/>
              </w:rPr>
              <w:t>/2</w:t>
            </w:r>
            <w:r>
              <w:rPr>
                <w:rFonts w:asciiTheme="minorHAnsi" w:hAnsiTheme="minorHAnsi" w:cstheme="minorHAnsi"/>
                <w:sz w:val="24"/>
              </w:rPr>
              <w:t>4.04.2017</w:t>
            </w:r>
            <w:r w:rsidRPr="0096546F">
              <w:rPr>
                <w:rFonts w:asciiTheme="minorHAnsi" w:hAnsiTheme="minorHAnsi" w:cstheme="minorHAnsi"/>
                <w:sz w:val="24"/>
              </w:rPr>
              <w:t xml:space="preserve"> al ministrului agriculturii și dezvoltării rurale.</w:t>
            </w:r>
          </w:p>
        </w:tc>
        <w:tc>
          <w:tcPr>
            <w:tcW w:w="3257" w:type="pct"/>
            <w:tcBorders>
              <w:top w:val="single" w:sz="4" w:space="0" w:color="auto"/>
              <w:left w:val="single" w:sz="4" w:space="0" w:color="auto"/>
              <w:bottom w:val="single" w:sz="4" w:space="0" w:color="auto"/>
              <w:right w:val="single" w:sz="4" w:space="0" w:color="auto"/>
            </w:tcBorders>
          </w:tcPr>
          <w:p w:rsidR="0066749B"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i/>
                <w:sz w:val="24"/>
              </w:rPr>
            </w:pPr>
            <w:r w:rsidRPr="0096546F">
              <w:rPr>
                <w:rFonts w:asciiTheme="minorHAnsi" w:hAnsiTheme="minorHAnsi" w:cstheme="minorHAnsi"/>
                <w:i/>
                <w:sz w:val="24"/>
              </w:rPr>
              <w:t>Această întrebare se verifică doar în cazul beneficiarilor</w:t>
            </w:r>
            <w:r>
              <w:rPr>
                <w:i/>
                <w:sz w:val="24"/>
              </w:rPr>
              <w:t xml:space="preserve"> care se încadrează în categoria întreprinderilor (așa cum sunt definite în Ordinul nr. 107/24.04.2017 privind aprobarea schemei de ajutor de minimis „Sprijin pentru implementarea acțiunilor în cadrul strategiei de dezvoltare locală“)</w:t>
            </w:r>
            <w:r w:rsidRPr="0096546F">
              <w:rPr>
                <w:rFonts w:asciiTheme="minorHAnsi" w:hAnsiTheme="minorHAnsi" w:cstheme="minorHAnsi"/>
                <w:i/>
                <w:sz w:val="24"/>
              </w:rPr>
              <w:t>. În cazul celorlalte categorii de beneficari, se va bifa „NU ESTE CAZUL”.</w:t>
            </w:r>
          </w:p>
          <w:p w:rsidR="0066749B" w:rsidRPr="00C51A24" w:rsidRDefault="0066749B" w:rsidP="0066749B">
            <w:pPr>
              <w:overflowPunct w:val="0"/>
              <w:autoSpaceDE w:val="0"/>
              <w:autoSpaceDN w:val="0"/>
              <w:adjustRightInd w:val="0"/>
              <w:spacing w:after="0" w:line="240" w:lineRule="auto"/>
              <w:jc w:val="both"/>
              <w:textAlignment w:val="baseline"/>
              <w:rPr>
                <w:sz w:val="24"/>
              </w:rPr>
            </w:pPr>
            <w:r w:rsidRPr="002D2CD1">
              <w:rPr>
                <w:sz w:val="24"/>
              </w:rPr>
              <w:t xml:space="preserve">Expertul verifică informațiile furnizate de solicitant în Declaraţia pe propria răspundere cu privire la respectarea regulii privind cumulul ajutoarelor, în </w:t>
            </w:r>
            <w:r>
              <w:rPr>
                <w:sz w:val="24"/>
              </w:rPr>
              <w:t xml:space="preserve">conformitate cu prevederile </w:t>
            </w:r>
            <w:r w:rsidRPr="002D2CD1">
              <w:rPr>
                <w:sz w:val="24"/>
              </w:rPr>
              <w:t>Ordinul</w:t>
            </w:r>
            <w:r>
              <w:rPr>
                <w:sz w:val="24"/>
              </w:rPr>
              <w:t>ui</w:t>
            </w:r>
            <w:r w:rsidRPr="002D2CD1">
              <w:rPr>
                <w:sz w:val="24"/>
              </w:rPr>
              <w:t xml:space="preserve"> nr. </w:t>
            </w:r>
            <w:r>
              <w:rPr>
                <w:sz w:val="24"/>
              </w:rPr>
              <w:t>107</w:t>
            </w:r>
            <w:r w:rsidRPr="002D2CD1">
              <w:rPr>
                <w:sz w:val="24"/>
              </w:rPr>
              <w:t>/</w:t>
            </w:r>
            <w:r>
              <w:rPr>
                <w:sz w:val="24"/>
              </w:rPr>
              <w:t>24.04.2017</w:t>
            </w:r>
            <w:r w:rsidRPr="002D2CD1">
              <w:rPr>
                <w:sz w:val="24"/>
              </w:rPr>
              <w:t xml:space="preserve"> al ministrului agriculturii și dezvoltării rurale privind aprobarea schemei de ajutor de </w:t>
            </w:r>
            <w:r>
              <w:rPr>
                <w:sz w:val="24"/>
              </w:rPr>
              <w:t>minimis</w:t>
            </w:r>
            <w:r w:rsidRPr="002D2CD1">
              <w:rPr>
                <w:sz w:val="24"/>
              </w:rPr>
              <w:t xml:space="preserve"> aferentă submăsurii </w:t>
            </w:r>
            <w:r>
              <w:rPr>
                <w:sz w:val="24"/>
              </w:rPr>
              <w:t>19.2</w:t>
            </w:r>
            <w:r w:rsidRPr="002D2CD1">
              <w:rPr>
                <w:sz w:val="24"/>
              </w:rPr>
              <w:t>.</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De asemenea, expertul va verifica în </w:t>
            </w:r>
            <w:r w:rsidRPr="0096546F">
              <w:rPr>
                <w:rFonts w:asciiTheme="minorHAnsi" w:hAnsiTheme="minorHAnsi" w:cstheme="minorHAnsi"/>
                <w:b/>
                <w:sz w:val="24"/>
              </w:rPr>
              <w:t>Registrul ajutoarelor de stat/ de minimis</w:t>
            </w:r>
            <w:r w:rsidRPr="0096546F">
              <w:rPr>
                <w:rFonts w:asciiTheme="minorHAnsi" w:hAnsiTheme="minorHAnsi" w:cstheme="minorHAnsi"/>
                <w:sz w:val="24"/>
              </w:rPr>
              <w:t xml:space="preserve"> acordate din fonduri naționale și/ sau comunitare de către entitățile care acordă ajutoare în România (din momentul în care acesta este operațional), dacă solicitantul figurează că a beneficiat de ajutoare de minimis în ultimii 3 ani acordate pentru aceleași costuri eligibile. </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Datele din ReGAS vor fi comparate cu cele din Declarație. În cazul în care se constată că solicitantul nu a mai beneficiat de ajutor de minimis în ultimii 3 ani, atunci se consideră că regula de cumul privind ajutoarele de </w:t>
            </w:r>
            <w:r>
              <w:rPr>
                <w:rFonts w:asciiTheme="minorHAnsi" w:hAnsiTheme="minorHAnsi" w:cstheme="minorHAnsi"/>
                <w:sz w:val="24"/>
              </w:rPr>
              <w:t xml:space="preserve">minimis </w:t>
            </w:r>
            <w:r w:rsidRPr="0096546F">
              <w:rPr>
                <w:rFonts w:asciiTheme="minorHAnsi" w:hAnsiTheme="minorHAnsi" w:cstheme="minorHAnsi"/>
                <w:sz w:val="24"/>
              </w:rPr>
              <w:t xml:space="preserve">este îndeplinită. </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În cazul în care din verificarea Declarației rezultă că solicitantul a beneficiat de plăți, respectiv de ajutor de minimis în ultimii 3 ani (în cursul exercițiului financiar respectiv și în ultimele 2 exerciții financiare precedente) pentru aceleași costuri eligibile, atunci expertul va verifica ca suma dintre aceste plăți și valorile din devizul general al proiectului pentru aceleași costuri eligibile să nu depășească intensitatea sprijinului pentru prezenta schemă de ajutor de </w:t>
            </w:r>
            <w:r>
              <w:rPr>
                <w:rFonts w:asciiTheme="minorHAnsi" w:hAnsiTheme="minorHAnsi" w:cstheme="minorHAnsi"/>
                <w:sz w:val="24"/>
              </w:rPr>
              <w:t>minimis</w:t>
            </w:r>
            <w:r w:rsidRPr="0096546F">
              <w:rPr>
                <w:rFonts w:asciiTheme="minorHAnsi" w:hAnsiTheme="minorHAnsi" w:cstheme="minorHAnsi"/>
                <w:sz w:val="24"/>
              </w:rPr>
              <w:t xml:space="preserve">. În cazul în care suma menționată mai sus nu conduce la depășirea intensitatea sprijinului, atunci se consideră că regula privind cumulul ajutoarelor este îndeplinită. </w:t>
            </w:r>
          </w:p>
          <w:p w:rsidR="0066749B" w:rsidRPr="0096546F" w:rsidRDefault="0066749B" w:rsidP="0066749B">
            <w:pPr>
              <w:overflowPunct w:val="0"/>
              <w:autoSpaceDE w:val="0"/>
              <w:autoSpaceDN w:val="0"/>
              <w:adjustRightInd w:val="0"/>
              <w:spacing w:after="0" w:line="240" w:lineRule="auto"/>
              <w:jc w:val="both"/>
              <w:textAlignment w:val="baseline"/>
              <w:rPr>
                <w:rFonts w:asciiTheme="minorHAnsi" w:hAnsiTheme="minorHAnsi" w:cstheme="minorHAnsi"/>
                <w:color w:val="FF0000"/>
                <w:sz w:val="24"/>
              </w:rPr>
            </w:pPr>
            <w:r w:rsidRPr="0096546F">
              <w:rPr>
                <w:rFonts w:asciiTheme="minorHAnsi" w:hAnsiTheme="minorHAnsi" w:cstheme="minorHAnsi"/>
                <w:i/>
                <w:sz w:val="24"/>
              </w:rPr>
              <w:t xml:space="preserve">În caz contrar, solicitantul nu respectă regula privind cumulul ajutoarelor de </w:t>
            </w:r>
            <w:r>
              <w:rPr>
                <w:rFonts w:asciiTheme="minorHAnsi" w:hAnsiTheme="minorHAnsi" w:cstheme="minorHAnsi"/>
                <w:i/>
                <w:sz w:val="24"/>
              </w:rPr>
              <w:t>mnimis</w:t>
            </w:r>
            <w:r w:rsidRPr="0096546F">
              <w:rPr>
                <w:rFonts w:asciiTheme="minorHAnsi" w:hAnsiTheme="minorHAnsi" w:cstheme="minorHAnsi"/>
                <w:i/>
                <w:sz w:val="24"/>
              </w:rPr>
              <w:t xml:space="preserve"> și nu se încadrează în categoria beneficiarilor eligibili.</w:t>
            </w:r>
          </w:p>
        </w:tc>
      </w:tr>
    </w:tbl>
    <w:p w:rsidR="0066749B" w:rsidRPr="0096546F" w:rsidRDefault="0066749B" w:rsidP="0066749B">
      <w:pPr>
        <w:overflowPunct w:val="0"/>
        <w:autoSpaceDE w:val="0"/>
        <w:autoSpaceDN w:val="0"/>
        <w:adjustRightInd w:val="0"/>
        <w:spacing w:before="120" w:after="120" w:line="240" w:lineRule="auto"/>
        <w:textAlignment w:val="baseline"/>
        <w:rPr>
          <w:rFonts w:asciiTheme="minorHAnsi" w:hAnsiTheme="minorHAnsi" w:cstheme="minorHAnsi"/>
          <w:sz w:val="24"/>
        </w:rPr>
      </w:pPr>
    </w:p>
    <w:p w:rsidR="0066749B" w:rsidRPr="0096546F" w:rsidRDefault="0066749B" w:rsidP="0066749B">
      <w:pPr>
        <w:widowControl w:val="0"/>
        <w:tabs>
          <w:tab w:val="left" w:pos="720"/>
        </w:tabs>
        <w:autoSpaceDE w:val="0"/>
        <w:autoSpaceDN w:val="0"/>
        <w:adjustRightInd w:val="0"/>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lastRenderedPageBreak/>
        <w:t>B.Verificarea condițiilor de eligibilitate ale proiectului</w:t>
      </w:r>
    </w:p>
    <w:p w:rsidR="0066749B" w:rsidRPr="0096546F" w:rsidRDefault="0066749B" w:rsidP="0066749B">
      <w:pPr>
        <w:widowControl w:val="0"/>
        <w:tabs>
          <w:tab w:val="left" w:pos="720"/>
        </w:tabs>
        <w:autoSpaceDE w:val="0"/>
        <w:autoSpaceDN w:val="0"/>
        <w:adjustRightInd w:val="0"/>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EG1Solicitantul trebuie să se încadreze în categoria beneficiarilor eligibili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262"/>
        <w:gridCol w:w="5907"/>
      </w:tblGrid>
      <w:tr w:rsidR="0066749B" w:rsidRPr="0096546F" w:rsidTr="0066749B">
        <w:tc>
          <w:tcPr>
            <w:tcW w:w="1779" w:type="pct"/>
            <w:tcBorders>
              <w:top w:val="single" w:sz="4" w:space="0" w:color="auto"/>
              <w:left w:val="single" w:sz="4" w:space="0" w:color="auto"/>
              <w:bottom w:val="single" w:sz="4" w:space="0" w:color="auto"/>
              <w:right w:val="single" w:sz="4" w:space="0" w:color="auto"/>
            </w:tcBorders>
            <w:shd w:val="clear" w:color="auto" w:fill="D9D9D9"/>
            <w:hideMark/>
          </w:tcPr>
          <w:p w:rsidR="0066749B" w:rsidRPr="0096546F" w:rsidRDefault="0066749B" w:rsidP="0066749B">
            <w:pPr>
              <w:tabs>
                <w:tab w:val="left" w:pos="6700"/>
              </w:tabs>
              <w:spacing w:before="120" w:after="120" w:line="240" w:lineRule="auto"/>
              <w:ind w:firstLine="540"/>
              <w:jc w:val="both"/>
              <w:rPr>
                <w:rFonts w:asciiTheme="minorHAnsi" w:hAnsiTheme="minorHAnsi" w:cstheme="minorHAnsi"/>
                <w:b/>
                <w:sz w:val="24"/>
              </w:rPr>
            </w:pPr>
            <w:r w:rsidRPr="0096546F">
              <w:rPr>
                <w:rFonts w:asciiTheme="minorHAnsi" w:hAnsiTheme="minorHAnsi" w:cstheme="minorHAnsi"/>
                <w:b/>
                <w:sz w:val="24"/>
              </w:rPr>
              <w:t>DOCUMENTE PREZENTATE</w:t>
            </w:r>
          </w:p>
        </w:tc>
        <w:tc>
          <w:tcPr>
            <w:tcW w:w="3221" w:type="pct"/>
            <w:tcBorders>
              <w:top w:val="single" w:sz="4" w:space="0" w:color="auto"/>
              <w:left w:val="single" w:sz="4" w:space="0" w:color="auto"/>
              <w:bottom w:val="single" w:sz="4" w:space="0" w:color="auto"/>
              <w:right w:val="single" w:sz="4" w:space="0" w:color="auto"/>
            </w:tcBorders>
            <w:shd w:val="clear" w:color="auto" w:fill="D9D9D9"/>
            <w:hideMark/>
          </w:tcPr>
          <w:p w:rsidR="0066749B" w:rsidRPr="0096546F" w:rsidRDefault="0066749B" w:rsidP="0066749B">
            <w:pPr>
              <w:pBdr>
                <w:left w:val="single" w:sz="8" w:space="0" w:color="auto"/>
              </w:pBdr>
              <w:tabs>
                <w:tab w:val="center" w:pos="4680"/>
                <w:tab w:val="right" w:pos="9360"/>
              </w:tabs>
              <w:spacing w:before="120" w:after="120" w:line="240" w:lineRule="auto"/>
              <w:ind w:firstLine="540"/>
              <w:jc w:val="both"/>
              <w:rPr>
                <w:rFonts w:asciiTheme="minorHAnsi" w:hAnsiTheme="minorHAnsi" w:cstheme="minorHAnsi"/>
                <w:b/>
                <w:sz w:val="24"/>
                <w:lang w:val="it-IT"/>
              </w:rPr>
            </w:pPr>
            <w:r w:rsidRPr="0096546F">
              <w:rPr>
                <w:rFonts w:asciiTheme="minorHAnsi" w:hAnsiTheme="minorHAnsi" w:cstheme="minorHAnsi"/>
                <w:b/>
                <w:sz w:val="24"/>
              </w:rPr>
              <w:t>PUNCTE DE VERIFICAT ÎN CADRUL DOCUMENTELOR PREZENTATE</w:t>
            </w:r>
          </w:p>
        </w:tc>
      </w:tr>
      <w:tr w:rsidR="0066749B" w:rsidRPr="0096546F" w:rsidTr="0066749B">
        <w:trPr>
          <w:trHeight w:val="1093"/>
        </w:trPr>
        <w:tc>
          <w:tcPr>
            <w:tcW w:w="1779" w:type="pct"/>
            <w:tcBorders>
              <w:top w:val="single" w:sz="4" w:space="0" w:color="auto"/>
              <w:left w:val="single" w:sz="4" w:space="0" w:color="auto"/>
              <w:bottom w:val="single" w:sz="4" w:space="0" w:color="auto"/>
              <w:right w:val="single" w:sz="4" w:space="0" w:color="auto"/>
            </w:tcBorders>
          </w:tcPr>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Fișa măsurii M4/6B din SDL</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Documente comune: Certificat de înregistrare fiscală, Punctul/ punctele de lucru, după caz ale solicitantului, trebuie să fie situate în teritoriul GAL SAMUS POROLISSUM, investiția realizându-se în teritoriul GAL SAMUS POROLISSUM; Declarația pe proprie răspundere a solicitantului privind datoriile fiscale restante; </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Documente de înființare specifice categoriei de beneficiari:</w:t>
            </w:r>
          </w:p>
          <w:p w:rsidR="0066749B" w:rsidRPr="0096546F" w:rsidRDefault="0066749B" w:rsidP="0066749B">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În cazul comunelor, nu se verifică niciun document</w:t>
            </w:r>
          </w:p>
          <w:p w:rsidR="0066749B" w:rsidRPr="0096546F" w:rsidRDefault="0066749B" w:rsidP="0066749B">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În cazul ONG/ ADI: actul de înfiinţare şi statutul, încheiere privind înscrierea în registrul asociaţiilor şi fundaţiilor, rămasă definitivă/ Certificat de înregistrare în registrul asociaţiilor şi fundaţiilor, actele doveditoare ale sediului</w:t>
            </w:r>
          </w:p>
          <w:p w:rsidR="0066749B" w:rsidRPr="0096546F" w:rsidRDefault="0066749B" w:rsidP="0066749B">
            <w:pPr>
              <w:autoSpaceDE w:val="0"/>
              <w:autoSpaceDN w:val="0"/>
              <w:adjustRightInd w:val="0"/>
              <w:spacing w:before="120" w:after="120" w:line="240" w:lineRule="auto"/>
              <w:rPr>
                <w:rFonts w:asciiTheme="minorHAnsi" w:hAnsiTheme="minorHAnsi" w:cstheme="minorHAnsi"/>
                <w:sz w:val="24"/>
              </w:rPr>
            </w:pPr>
            <w:r w:rsidRPr="0096546F">
              <w:rPr>
                <w:rFonts w:asciiTheme="minorHAnsi" w:hAnsiTheme="minorHAnsi" w:cstheme="minorHAnsi"/>
                <w:sz w:val="24"/>
              </w:rPr>
              <w:t xml:space="preserve">În cazul persoanelor juridice de drept privat cu scop patrimonial: Extrasul de informații de la registrul comerțului emis la data cererii </w:t>
            </w:r>
            <w:r w:rsidRPr="0096546F">
              <w:rPr>
                <w:rFonts w:asciiTheme="minorHAnsi" w:hAnsiTheme="minorHAnsi" w:cstheme="minorHAnsi"/>
                <w:sz w:val="24"/>
              </w:rPr>
              <w:lastRenderedPageBreak/>
              <w:t>de finanțare, Certificatul de înregistrare fiscală</w:t>
            </w:r>
          </w:p>
          <w:p w:rsidR="0066749B" w:rsidRPr="0096546F" w:rsidRDefault="0066749B" w:rsidP="0066749B">
            <w:pPr>
              <w:autoSpaceDE w:val="0"/>
              <w:autoSpaceDN w:val="0"/>
              <w:adjustRightInd w:val="0"/>
              <w:spacing w:before="120" w:after="120" w:line="240" w:lineRule="auto"/>
              <w:rPr>
                <w:rFonts w:asciiTheme="minorHAnsi" w:hAnsiTheme="minorHAnsi" w:cstheme="minorHAnsi"/>
                <w:sz w:val="24"/>
              </w:rPr>
            </w:pPr>
          </w:p>
          <w:p w:rsidR="0066749B" w:rsidRPr="0096546F" w:rsidRDefault="0066749B" w:rsidP="0066749B">
            <w:pPr>
              <w:autoSpaceDE w:val="0"/>
              <w:autoSpaceDN w:val="0"/>
              <w:adjustRightInd w:val="0"/>
              <w:spacing w:before="120" w:after="120" w:line="240" w:lineRule="auto"/>
              <w:rPr>
                <w:rFonts w:asciiTheme="minorHAnsi" w:hAnsiTheme="minorHAnsi" w:cstheme="minorHAnsi"/>
                <w:sz w:val="24"/>
              </w:rPr>
            </w:pPr>
            <w:r w:rsidRPr="0096546F">
              <w:rPr>
                <w:rFonts w:asciiTheme="minorHAnsi" w:hAnsiTheme="minorHAnsi" w:cstheme="minorHAnsi"/>
                <w:sz w:val="24"/>
              </w:rPr>
              <w:t>În cazul formelor asociative:</w:t>
            </w:r>
          </w:p>
          <w:p w:rsidR="0066749B" w:rsidRPr="0096546F" w:rsidRDefault="0066749B" w:rsidP="0066749B">
            <w:pPr>
              <w:tabs>
                <w:tab w:val="center" w:pos="4680"/>
                <w:tab w:val="right" w:pos="9360"/>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Hotărâre judecătorească privind înregistrarea persoanei juridice pentru forme asociative constituite conform Legii 1/2000; </w:t>
            </w:r>
          </w:p>
          <w:p w:rsidR="0066749B" w:rsidRPr="0096546F" w:rsidRDefault="0066749B" w:rsidP="0066749B">
            <w:pPr>
              <w:autoSpaceDE w:val="0"/>
              <w:autoSpaceDN w:val="0"/>
              <w:adjustRightInd w:val="0"/>
              <w:spacing w:before="120" w:after="120" w:line="240" w:lineRule="auto"/>
              <w:rPr>
                <w:rFonts w:asciiTheme="minorHAnsi" w:hAnsiTheme="minorHAnsi" w:cstheme="minorHAnsi"/>
                <w:sz w:val="24"/>
              </w:rPr>
            </w:pPr>
            <w:r w:rsidRPr="0096546F">
              <w:rPr>
                <w:rFonts w:asciiTheme="minorHAnsi" w:hAnsiTheme="minorHAnsi" w:cstheme="minorHAnsi"/>
                <w:sz w:val="24"/>
              </w:rPr>
              <w:t>Certificatul de înregistrare în registrul comerțului/ Statutul asociației (formei asociative) în</w:t>
            </w:r>
          </w:p>
          <w:p w:rsidR="0066749B" w:rsidRPr="0096546F" w:rsidRDefault="0066749B" w:rsidP="0066749B">
            <w:pPr>
              <w:tabs>
                <w:tab w:val="center" w:pos="4680"/>
                <w:tab w:val="right" w:pos="9360"/>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cazul în care aceasta nu este înregistrată la ONRC, </w:t>
            </w:r>
          </w:p>
          <w:p w:rsidR="0066749B" w:rsidRPr="0096546F" w:rsidRDefault="0066749B" w:rsidP="0066749B">
            <w:pPr>
              <w:tabs>
                <w:tab w:val="center" w:pos="4680"/>
                <w:tab w:val="right" w:pos="9360"/>
              </w:tabs>
              <w:spacing w:before="120" w:after="120" w:line="240" w:lineRule="auto"/>
              <w:jc w:val="both"/>
              <w:rPr>
                <w:rFonts w:asciiTheme="minorHAnsi" w:hAnsiTheme="minorHAnsi" w:cstheme="minorHAnsi"/>
                <w:sz w:val="24"/>
              </w:rPr>
            </w:pPr>
          </w:p>
          <w:p w:rsidR="0066749B" w:rsidRPr="0096546F" w:rsidRDefault="0066749B" w:rsidP="0066749B">
            <w:pPr>
              <w:tabs>
                <w:tab w:val="center" w:pos="4680"/>
                <w:tab w:val="right" w:pos="9360"/>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-Declaratia pe propria răspundere de la secțiunea F a cererii de finanţare.</w:t>
            </w:r>
          </w:p>
          <w:p w:rsidR="0066749B" w:rsidRPr="0096546F" w:rsidRDefault="0066749B" w:rsidP="0066749B">
            <w:pPr>
              <w:tabs>
                <w:tab w:val="center" w:pos="4680"/>
                <w:tab w:val="right" w:pos="9360"/>
              </w:tabs>
              <w:spacing w:before="120" w:after="120" w:line="240" w:lineRule="auto"/>
              <w:jc w:val="both"/>
              <w:rPr>
                <w:rFonts w:asciiTheme="minorHAnsi" w:hAnsiTheme="minorHAnsi" w:cstheme="minorHAnsi"/>
                <w:sz w:val="24"/>
              </w:rPr>
            </w:pPr>
          </w:p>
          <w:p w:rsidR="0066749B" w:rsidRPr="0096546F" w:rsidRDefault="0066749B" w:rsidP="0066749B">
            <w:pPr>
              <w:tabs>
                <w:tab w:val="center" w:pos="4680"/>
                <w:tab w:val="right" w:pos="9360"/>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Documente specifice tipului de proiect și categoriei de beneficiari</w:t>
            </w:r>
          </w:p>
          <w:p w:rsidR="0066749B" w:rsidRPr="0096546F" w:rsidRDefault="0066749B" w:rsidP="0066749B">
            <w:pPr>
              <w:tabs>
                <w:tab w:val="center" w:pos="4680"/>
                <w:tab w:val="right" w:pos="9360"/>
              </w:tabs>
              <w:spacing w:before="120" w:after="120" w:line="240" w:lineRule="auto"/>
              <w:jc w:val="both"/>
              <w:rPr>
                <w:rFonts w:asciiTheme="minorHAnsi" w:hAnsiTheme="minorHAnsi" w:cstheme="minorHAnsi"/>
                <w:sz w:val="24"/>
              </w:rPr>
            </w:pPr>
          </w:p>
        </w:tc>
        <w:tc>
          <w:tcPr>
            <w:tcW w:w="3221" w:type="pct"/>
            <w:tcBorders>
              <w:top w:val="single" w:sz="4" w:space="0" w:color="auto"/>
              <w:left w:val="single" w:sz="4" w:space="0" w:color="auto"/>
              <w:bottom w:val="single" w:sz="4" w:space="0" w:color="auto"/>
              <w:right w:val="single" w:sz="4" w:space="0" w:color="auto"/>
            </w:tcBorders>
          </w:tcPr>
          <w:p w:rsidR="0066749B" w:rsidRPr="0096546F" w:rsidRDefault="0066749B" w:rsidP="0066749B">
            <w:pPr>
              <w:spacing w:before="120" w:after="120" w:line="240" w:lineRule="auto"/>
              <w:jc w:val="both"/>
              <w:rPr>
                <w:rFonts w:asciiTheme="minorHAnsi" w:hAnsiTheme="minorHAnsi" w:cstheme="minorHAnsi"/>
                <w:sz w:val="24"/>
                <w:lang w:val="it-IT"/>
              </w:rPr>
            </w:pPr>
            <w:r w:rsidRPr="0096546F">
              <w:rPr>
                <w:rFonts w:asciiTheme="minorHAnsi" w:hAnsiTheme="minorHAnsi" w:cstheme="minorHAnsi"/>
                <w:sz w:val="24"/>
                <w:lang w:val="it-IT"/>
              </w:rPr>
              <w:lastRenderedPageBreak/>
              <w:t>Se verifică dacă informaţiile menţionate în paragraful A2. B1.1 si B1.2 al Cererii de finanţare corespund cu cele menţionate în documente: numele solicitantului, statutul şi CIF/ CUI.</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color w:val="000000"/>
                <w:sz w:val="24"/>
              </w:rPr>
              <w:t>Se verifică conformitatea informatiilor mentionate la punctul A2, B1.1 si B1.2 din Cererea de finanțare cu informațiile din documentele prezentate.</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b/>
                <w:sz w:val="24"/>
              </w:rPr>
              <w:t>Pentru proiectele de infrastructură socială:</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Furnizori de servicii sociale pot fi:</w:t>
            </w:r>
          </w:p>
          <w:p w:rsidR="0066749B" w:rsidRPr="0096546F" w:rsidRDefault="0066749B" w:rsidP="0066749B">
            <w:pPr>
              <w:shd w:val="clear" w:color="auto" w:fill="FFFFFF"/>
              <w:spacing w:before="120" w:after="120" w:line="240" w:lineRule="auto"/>
              <w:jc w:val="both"/>
              <w:rPr>
                <w:rFonts w:asciiTheme="minorHAnsi" w:hAnsiTheme="minorHAnsi" w:cstheme="minorHAnsi"/>
                <w:sz w:val="24"/>
              </w:rPr>
            </w:pPr>
            <w:r w:rsidRPr="0096546F">
              <w:rPr>
                <w:rFonts w:asciiTheme="minorHAnsi" w:hAnsiTheme="minorHAnsi" w:cstheme="minorHAnsi"/>
                <w:b/>
                <w:sz w:val="24"/>
              </w:rPr>
              <w:t xml:space="preserve">1. Furnizori publici </w:t>
            </w:r>
            <w:r w:rsidRPr="0096546F">
              <w:rPr>
                <w:rFonts w:asciiTheme="minorHAnsi" w:hAnsiTheme="minorHAnsi" w:cstheme="minorHAnsi"/>
                <w:sz w:val="24"/>
              </w:rPr>
              <w:t>de servicii sociale:</w:t>
            </w:r>
          </w:p>
          <w:p w:rsidR="0066749B" w:rsidRPr="0096546F" w:rsidRDefault="0066749B" w:rsidP="0066749B">
            <w:pPr>
              <w:shd w:val="clear" w:color="auto" w:fill="FFFFFF"/>
              <w:spacing w:before="120" w:after="120" w:line="240" w:lineRule="auto"/>
              <w:jc w:val="both"/>
              <w:rPr>
                <w:rFonts w:asciiTheme="minorHAnsi" w:hAnsiTheme="minorHAnsi" w:cstheme="minorHAnsi"/>
                <w:sz w:val="24"/>
              </w:rPr>
            </w:pPr>
            <w:r w:rsidRPr="0096546F">
              <w:rPr>
                <w:rFonts w:asciiTheme="minorHAnsi" w:hAnsiTheme="minorHAnsi" w:cstheme="minorHAnsi"/>
                <w:b/>
                <w:color w:val="8F0000"/>
                <w:sz w:val="24"/>
              </w:rPr>
              <w:t xml:space="preserve">- </w:t>
            </w:r>
            <w:r w:rsidRPr="0096546F">
              <w:rPr>
                <w:rFonts w:asciiTheme="minorHAnsi" w:hAnsiTheme="minorHAnsi" w:cstheme="minorHAnsi"/>
                <w:sz w:val="24"/>
              </w:rPr>
              <w:t>structurile specializate din cadrul/ subordinea autorităţilor administraţiei publice locale şi autorităţile executive din unităţile administrativ-teritoriale organizate la nivel de comună, oraş, municipiu;</w:t>
            </w:r>
          </w:p>
          <w:p w:rsidR="0066749B" w:rsidRPr="0096546F" w:rsidRDefault="0066749B" w:rsidP="0066749B">
            <w:pPr>
              <w:shd w:val="clear" w:color="auto" w:fill="FFFFFF"/>
              <w:spacing w:before="120" w:after="120" w:line="240" w:lineRule="auto"/>
              <w:jc w:val="both"/>
              <w:rPr>
                <w:rFonts w:asciiTheme="minorHAnsi" w:hAnsiTheme="minorHAnsi" w:cstheme="minorHAnsi"/>
                <w:sz w:val="24"/>
              </w:rPr>
            </w:pPr>
            <w:r w:rsidRPr="0096546F">
              <w:rPr>
                <w:rFonts w:asciiTheme="minorHAnsi" w:hAnsiTheme="minorHAnsi" w:cstheme="minorHAnsi"/>
                <w:b/>
                <w:color w:val="8F0000"/>
                <w:sz w:val="24"/>
              </w:rPr>
              <w:t xml:space="preserve">- </w:t>
            </w:r>
            <w:r w:rsidRPr="0096546F">
              <w:rPr>
                <w:rFonts w:asciiTheme="minorHAnsi" w:hAnsiTheme="minorHAnsi" w:cstheme="minorHAnsi"/>
                <w:sz w:val="24"/>
              </w:rPr>
              <w:t>autorităţile administraţiei publice centrale ori alte instituţii aflate în subordinea sau coordonarea acestora, care au stabilite prin lege atribuţii privind acordarea de servicii sociale pentru anumite categorii de beneficiari;</w:t>
            </w:r>
          </w:p>
          <w:p w:rsidR="0066749B" w:rsidRPr="0096546F" w:rsidRDefault="0066749B" w:rsidP="0066749B">
            <w:pPr>
              <w:shd w:val="clear" w:color="auto" w:fill="FFFFFF"/>
              <w:spacing w:before="120" w:after="120" w:line="240" w:lineRule="auto"/>
              <w:jc w:val="both"/>
              <w:rPr>
                <w:rFonts w:asciiTheme="minorHAnsi" w:hAnsiTheme="minorHAnsi" w:cstheme="minorHAnsi"/>
                <w:sz w:val="24"/>
              </w:rPr>
            </w:pPr>
            <w:r w:rsidRPr="0096546F">
              <w:rPr>
                <w:rFonts w:asciiTheme="minorHAnsi" w:hAnsiTheme="minorHAnsi" w:cstheme="minorHAnsi"/>
                <w:b/>
                <w:color w:val="8F0000"/>
                <w:sz w:val="24"/>
              </w:rPr>
              <w:t xml:space="preserve">- </w:t>
            </w:r>
            <w:r w:rsidRPr="0096546F">
              <w:rPr>
                <w:rFonts w:asciiTheme="minorHAnsi" w:hAnsiTheme="minorHAnsi" w:cstheme="minorHAnsi"/>
                <w:sz w:val="24"/>
              </w:rPr>
              <w:t>unităţile sanitare, unităţile de învăţământ şi alte instituţii publice care dezvoltă, la nivel comunitar, servicii sociale integrate.</w:t>
            </w:r>
          </w:p>
          <w:p w:rsidR="0066749B" w:rsidRPr="0096546F" w:rsidRDefault="0066749B" w:rsidP="0066749B">
            <w:pPr>
              <w:shd w:val="clear" w:color="auto" w:fill="FFFFFF"/>
              <w:spacing w:before="120" w:after="120" w:line="240" w:lineRule="auto"/>
              <w:jc w:val="both"/>
              <w:rPr>
                <w:rFonts w:asciiTheme="minorHAnsi" w:hAnsiTheme="minorHAnsi" w:cstheme="minorHAnsi"/>
                <w:sz w:val="24"/>
              </w:rPr>
            </w:pP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b/>
                <w:sz w:val="24"/>
              </w:rPr>
              <w:t>2.Furnizorii privati</w:t>
            </w:r>
            <w:r w:rsidRPr="0096546F">
              <w:rPr>
                <w:rFonts w:asciiTheme="minorHAnsi" w:hAnsiTheme="minorHAnsi" w:cstheme="minorHAnsi"/>
                <w:sz w:val="24"/>
              </w:rPr>
              <w:t xml:space="preserve"> de servicii sociale:</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organizațiile neguvernamentale, respectiv asociatiile si fundatiile, inclusiv GAL SAMUS POROLISSUM;</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xml:space="preserve">- cultele recunoscute de lege; </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filialele si sucursalele asociatiilor si fundatiilor internationale recunoscute în conformitate cu legislatia în vigoare;</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 persoanele fizice autorizate în conditiile legii;</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lastRenderedPageBreak/>
              <w:t>- operatorii economici cu scop lucrativ, pentru toate categoriile de servicii sociale organizate în condiţiile legii, cu excepţia celor prevăzute în Legea nr. 292/2011 a asistenței sociale, la art. 73 alin. (2) lit. a) şi c), la art. 77 şi 78, precum şi a celor prevăzute la art. 83.</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b/>
                <w:sz w:val="24"/>
              </w:rPr>
              <w:t>3</w:t>
            </w:r>
            <w:r w:rsidRPr="0096546F">
              <w:rPr>
                <w:rFonts w:asciiTheme="minorHAnsi" w:hAnsiTheme="minorHAnsi" w:cstheme="minorHAnsi"/>
                <w:sz w:val="24"/>
              </w:rPr>
              <w:t xml:space="preserve">. </w:t>
            </w:r>
            <w:r>
              <w:rPr>
                <w:rFonts w:asciiTheme="minorHAnsi" w:hAnsiTheme="minorHAnsi" w:cstheme="minorHAnsi"/>
                <w:b/>
                <w:sz w:val="24"/>
              </w:rPr>
              <w:t>A</w:t>
            </w:r>
            <w:r w:rsidRPr="0096546F">
              <w:rPr>
                <w:rFonts w:asciiTheme="minorHAnsi" w:hAnsiTheme="minorHAnsi" w:cstheme="minorHAnsi"/>
                <w:b/>
                <w:sz w:val="24"/>
              </w:rPr>
              <w:t xml:space="preserve">utoritatea publică locală (APL) </w:t>
            </w:r>
            <w:r>
              <w:rPr>
                <w:rFonts w:asciiTheme="minorHAnsi" w:hAnsiTheme="minorHAnsi" w:cstheme="minorHAnsi"/>
                <w:b/>
                <w:sz w:val="24"/>
              </w:rPr>
              <w:t xml:space="preserve">in parteneriat cu </w:t>
            </w:r>
            <w:r w:rsidRPr="0096546F">
              <w:rPr>
                <w:rFonts w:asciiTheme="minorHAnsi" w:hAnsiTheme="minorHAnsi" w:cstheme="minorHAnsi"/>
                <w:b/>
                <w:sz w:val="24"/>
              </w:rPr>
              <w:t>un furnizor de servicii sociale</w:t>
            </w:r>
            <w:r w:rsidRPr="0096546F">
              <w:rPr>
                <w:rFonts w:asciiTheme="minorHAnsi" w:hAnsiTheme="minorHAnsi" w:cstheme="minorHAnsi"/>
                <w:sz w:val="24"/>
              </w:rPr>
              <w:t>:</w:t>
            </w: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i/>
                <w:sz w:val="24"/>
              </w:rPr>
            </w:pPr>
          </w:p>
          <w:p w:rsidR="0066749B" w:rsidRPr="0096546F" w:rsidRDefault="0066749B" w:rsidP="0066749B">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cstheme="minorHAnsi"/>
                <w:i/>
                <w:sz w:val="24"/>
              </w:rPr>
            </w:pPr>
            <w:r w:rsidRPr="0096546F">
              <w:rPr>
                <w:rFonts w:asciiTheme="minorHAnsi" w:hAnsiTheme="minorHAnsi" w:cstheme="minorHAnsi"/>
                <w:i/>
                <w:sz w:val="24"/>
              </w:rPr>
              <w:t xml:space="preserve">Documente Verificate: </w:t>
            </w:r>
          </w:p>
          <w:p w:rsidR="0066749B" w:rsidRPr="0096546F" w:rsidRDefault="0066749B" w:rsidP="0066749B">
            <w:pPr>
              <w:pStyle w:val="ListParagraph"/>
              <w:numPr>
                <w:ilvl w:val="0"/>
                <w:numId w:val="3"/>
              </w:numPr>
              <w:pBdr>
                <w:left w:val="single" w:sz="8" w:space="0" w:color="auto"/>
              </w:pBdr>
              <w:overflowPunct w:val="0"/>
              <w:autoSpaceDE w:val="0"/>
              <w:autoSpaceDN w:val="0"/>
              <w:adjustRightInd w:val="0"/>
              <w:spacing w:before="120" w:after="120" w:line="240" w:lineRule="auto"/>
              <w:ind w:left="400"/>
              <w:jc w:val="both"/>
              <w:textAlignment w:val="baseline"/>
              <w:rPr>
                <w:rFonts w:asciiTheme="minorHAnsi" w:hAnsiTheme="minorHAnsi" w:cstheme="minorHAnsi"/>
                <w:sz w:val="24"/>
              </w:rPr>
            </w:pPr>
            <w:r w:rsidRPr="0096546F">
              <w:rPr>
                <w:rFonts w:asciiTheme="minorHAnsi" w:hAnsiTheme="minorHAnsi" w:cstheme="minorHAnsi"/>
                <w:sz w:val="24"/>
              </w:rPr>
              <w:t>Certificat de acreditare emis de Ministerul Muncii si Justiției Sociale al furnizorului de servicii sociale</w:t>
            </w:r>
          </w:p>
          <w:p w:rsidR="0066749B" w:rsidRPr="0096546F" w:rsidRDefault="0066749B" w:rsidP="0066749B">
            <w:pPr>
              <w:pStyle w:val="ListParagraph"/>
              <w:numPr>
                <w:ilvl w:val="0"/>
                <w:numId w:val="3"/>
              </w:numPr>
              <w:pBdr>
                <w:left w:val="single" w:sz="8" w:space="0" w:color="auto"/>
              </w:pBdr>
              <w:overflowPunct w:val="0"/>
              <w:autoSpaceDE w:val="0"/>
              <w:autoSpaceDN w:val="0"/>
              <w:adjustRightInd w:val="0"/>
              <w:spacing w:before="120" w:after="120" w:line="240" w:lineRule="auto"/>
              <w:ind w:left="400"/>
              <w:jc w:val="both"/>
              <w:textAlignment w:val="baseline"/>
              <w:rPr>
                <w:rFonts w:asciiTheme="minorHAnsi" w:hAnsiTheme="minorHAnsi" w:cstheme="minorHAnsi"/>
                <w:sz w:val="24"/>
              </w:rPr>
            </w:pPr>
            <w:r w:rsidRPr="0096546F">
              <w:rPr>
                <w:rFonts w:asciiTheme="minorHAnsi" w:hAnsiTheme="minorHAnsi" w:cstheme="minorHAnsi"/>
                <w:sz w:val="24"/>
              </w:rPr>
              <w:t>Dovada existenței în teritoriul GAL SAMUS POROLISSUM a sediului/ filialei/ sucursalei/ punct</w:t>
            </w:r>
            <w:r>
              <w:rPr>
                <w:rFonts w:asciiTheme="minorHAnsi" w:hAnsiTheme="minorHAnsi" w:cstheme="minorHAnsi"/>
                <w:sz w:val="24"/>
              </w:rPr>
              <w:t>ului</w:t>
            </w:r>
            <w:r w:rsidRPr="0096546F">
              <w:rPr>
                <w:rFonts w:asciiTheme="minorHAnsi" w:hAnsiTheme="minorHAnsi" w:cstheme="minorHAnsi"/>
                <w:sz w:val="24"/>
              </w:rPr>
              <w:t xml:space="preserve"> de lucru al </w:t>
            </w:r>
            <w:r>
              <w:rPr>
                <w:rFonts w:asciiTheme="minorHAnsi" w:hAnsiTheme="minorHAnsi" w:cstheme="minorHAnsi"/>
                <w:sz w:val="24"/>
              </w:rPr>
              <w:t>solicitantului</w:t>
            </w:r>
            <w:r w:rsidRPr="0096546F">
              <w:rPr>
                <w:rFonts w:asciiTheme="minorHAnsi" w:hAnsiTheme="minorHAnsi" w:cstheme="minorHAnsi"/>
                <w:sz w:val="24"/>
              </w:rPr>
              <w:t>.</w:t>
            </w:r>
          </w:p>
          <w:p w:rsidR="0066749B" w:rsidRPr="0096546F" w:rsidRDefault="0066749B" w:rsidP="0066749B">
            <w:pPr>
              <w:pStyle w:val="ListParagraph"/>
              <w:numPr>
                <w:ilvl w:val="0"/>
                <w:numId w:val="3"/>
              </w:numPr>
              <w:pBdr>
                <w:left w:val="single" w:sz="8" w:space="0" w:color="auto"/>
              </w:pBdr>
              <w:overflowPunct w:val="0"/>
              <w:autoSpaceDE w:val="0"/>
              <w:autoSpaceDN w:val="0"/>
              <w:adjustRightInd w:val="0"/>
              <w:spacing w:before="120" w:after="120" w:line="240" w:lineRule="auto"/>
              <w:ind w:left="400"/>
              <w:jc w:val="both"/>
              <w:textAlignment w:val="baseline"/>
              <w:rPr>
                <w:rFonts w:asciiTheme="minorHAnsi" w:hAnsiTheme="minorHAnsi" w:cstheme="minorHAnsi"/>
                <w:sz w:val="24"/>
              </w:rPr>
            </w:pPr>
            <w:r w:rsidRPr="0096546F">
              <w:rPr>
                <w:rFonts w:asciiTheme="minorHAnsi" w:hAnsiTheme="minorHAnsi" w:cstheme="minorHAnsi"/>
                <w:sz w:val="24"/>
              </w:rPr>
              <w:t>Actele juridice de înființare și funcționare specifice fiecărei categorii de solicitanți</w:t>
            </w:r>
          </w:p>
          <w:p w:rsidR="0066749B" w:rsidRPr="0096546F" w:rsidRDefault="0066749B" w:rsidP="0066749B">
            <w:pPr>
              <w:pStyle w:val="ListParagraph"/>
              <w:numPr>
                <w:ilvl w:val="0"/>
                <w:numId w:val="3"/>
              </w:numPr>
              <w:pBdr>
                <w:left w:val="single" w:sz="8" w:space="0" w:color="auto"/>
              </w:pBdr>
              <w:overflowPunct w:val="0"/>
              <w:autoSpaceDE w:val="0"/>
              <w:autoSpaceDN w:val="0"/>
              <w:adjustRightInd w:val="0"/>
              <w:spacing w:before="120" w:after="120" w:line="240" w:lineRule="auto"/>
              <w:ind w:left="400"/>
              <w:jc w:val="both"/>
              <w:textAlignment w:val="baseline"/>
              <w:rPr>
                <w:rFonts w:asciiTheme="minorHAnsi" w:hAnsiTheme="minorHAnsi" w:cstheme="minorHAnsi"/>
                <w:sz w:val="24"/>
              </w:rPr>
            </w:pPr>
            <w:r w:rsidRPr="0096546F">
              <w:rPr>
                <w:rFonts w:asciiTheme="minorHAnsi" w:hAnsiTheme="minorHAnsi" w:cstheme="minorHAnsi"/>
                <w:sz w:val="24"/>
              </w:rPr>
              <w:t>Contract de parteneriat între APL și furnizorul de servicii sociale</w:t>
            </w:r>
            <w:r>
              <w:rPr>
                <w:rFonts w:asciiTheme="minorHAnsi" w:hAnsiTheme="minorHAnsi" w:cstheme="minorHAnsi"/>
                <w:sz w:val="24"/>
              </w:rPr>
              <w:t xml:space="preserve"> </w:t>
            </w:r>
            <w:r>
              <w:rPr>
                <w:sz w:val="24"/>
              </w:rPr>
              <w:t>(</w:t>
            </w:r>
            <w:r w:rsidRPr="00602680">
              <w:rPr>
                <w:i/>
                <w:sz w:val="24"/>
              </w:rPr>
              <w:t xml:space="preserve">doar în cazul </w:t>
            </w:r>
            <w:r>
              <w:rPr>
                <w:i/>
                <w:sz w:val="24"/>
              </w:rPr>
              <w:t>în care APL aplică în parteneriat</w:t>
            </w:r>
            <w:r>
              <w:rPr>
                <w:sz w:val="24"/>
              </w:rPr>
              <w:t>)</w:t>
            </w:r>
          </w:p>
          <w:p w:rsidR="0066749B" w:rsidRPr="0096546F" w:rsidRDefault="0066749B" w:rsidP="0066749B">
            <w:pPr>
              <w:spacing w:before="120" w:after="120" w:line="240" w:lineRule="auto"/>
              <w:contextualSpacing/>
              <w:jc w:val="both"/>
              <w:rPr>
                <w:rFonts w:asciiTheme="minorHAnsi" w:hAnsiTheme="minorHAnsi" w:cstheme="minorHAnsi"/>
                <w:sz w:val="24"/>
                <w:lang w:val="it-IT"/>
              </w:rPr>
            </w:pPr>
            <w:r w:rsidRPr="0096546F">
              <w:rPr>
                <w:rFonts w:asciiTheme="minorHAnsi" w:hAnsiTheme="minorHAnsi" w:cstheme="minorHAnsi"/>
                <w:sz w:val="24"/>
              </w:rPr>
              <w:t>Pentru beneficiarii din categoria unităților de cult, se va verifica depunerea Actului de înfiinţare şi statutului Aşezământului Monahal (Mănăstire , Schit sau Metoc).</w:t>
            </w:r>
          </w:p>
          <w:p w:rsidR="0066749B" w:rsidRPr="0096546F" w:rsidRDefault="0066749B" w:rsidP="0066749B">
            <w:pPr>
              <w:pStyle w:val="Header"/>
              <w:tabs>
                <w:tab w:val="left" w:pos="720"/>
              </w:tabs>
              <w:spacing w:before="120" w:after="120"/>
              <w:jc w:val="both"/>
              <w:rPr>
                <w:rFonts w:asciiTheme="minorHAnsi" w:hAnsiTheme="minorHAnsi" w:cstheme="minorHAnsi"/>
              </w:rPr>
            </w:pPr>
            <w:r w:rsidRPr="0096546F">
              <w:rPr>
                <w:rFonts w:asciiTheme="minorHAnsi" w:hAnsiTheme="minorHAnsi" w:cstheme="minorHAnsi"/>
                <w:sz w:val="24"/>
              </w:rPr>
              <w:t xml:space="preserve">Se verifică Declarația F a cererii de finanţare - declaraţie pe proprie răspundere a </w:t>
            </w:r>
            <w:r w:rsidRPr="0096546F">
              <w:rPr>
                <w:rFonts w:asciiTheme="minorHAnsi" w:hAnsiTheme="minorHAnsi" w:cstheme="minorHAnsi"/>
                <w:sz w:val="24"/>
                <w:lang w:val="it-IT"/>
              </w:rPr>
              <w:t>solicitantului</w:t>
            </w:r>
            <w:r w:rsidRPr="0096546F">
              <w:rPr>
                <w:rFonts w:asciiTheme="minorHAnsi" w:hAnsiTheme="minorHAnsi" w:cstheme="minorHAnsi"/>
                <w:sz w:val="24"/>
              </w:rPr>
              <w:t xml:space="preserve"> privind datoriile fiscale restante.</w:t>
            </w:r>
          </w:p>
        </w:tc>
      </w:tr>
    </w:tbl>
    <w:p w:rsidR="0066749B" w:rsidRPr="0096546F" w:rsidRDefault="0066749B" w:rsidP="0066749B">
      <w:pPr>
        <w:widowControl w:val="0"/>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lastRenderedPageBreak/>
        <w:t xml:space="preserve">Dacă în urma verificării documentelor reiese că solicitantul se încadrează în categoria solicitanţilor eligibili, expertul bifează căsuţa corespunzătoare solicitantului şi căsuţa DA.  </w:t>
      </w:r>
    </w:p>
    <w:p w:rsidR="0066749B" w:rsidRPr="0096546F" w:rsidRDefault="0066749B" w:rsidP="0066749B">
      <w:pPr>
        <w:widowControl w:val="0"/>
        <w:autoSpaceDE w:val="0"/>
        <w:autoSpaceDN w:val="0"/>
        <w:adjustRightInd w:val="0"/>
        <w:spacing w:after="0" w:line="240" w:lineRule="auto"/>
        <w:jc w:val="both"/>
        <w:rPr>
          <w:rFonts w:asciiTheme="minorHAnsi" w:hAnsiTheme="minorHAnsi" w:cstheme="minorHAnsi"/>
          <w:sz w:val="24"/>
        </w:rPr>
      </w:pPr>
      <w:r w:rsidRPr="0096546F">
        <w:rPr>
          <w:rFonts w:asciiTheme="minorHAnsi" w:hAnsiTheme="minorHAnsi" w:cstheme="minorHAnsi"/>
          <w:sz w:val="24"/>
          <w:szCs w:val="24"/>
        </w:rPr>
        <w:t>În cazul în care solicitantul nu se încadrează în categoria solicitanţilor eligibili, expertul bifează căsuţa NU, motivează poziţia lui în liniile prevăzute în acest scop</w:t>
      </w:r>
      <w:r w:rsidRPr="0096546F">
        <w:rPr>
          <w:rFonts w:asciiTheme="minorHAnsi" w:hAnsiTheme="minorHAnsi" w:cstheme="minorHAnsi"/>
        </w:rPr>
        <w:t xml:space="preserve"> la</w:t>
      </w:r>
      <w:r w:rsidRPr="0096546F">
        <w:rPr>
          <w:rFonts w:asciiTheme="minorHAnsi" w:hAnsiTheme="minorHAnsi" w:cstheme="minorHAnsi"/>
          <w:sz w:val="24"/>
        </w:rPr>
        <w:t>rubrica Observaţii, iar Cererea de Finanţare va fi declarată neeligibilă. Cu toate acestea, se continuă evaluarea tuturor criteriilor de eligibilitate pentru ca la final, solicitantul să fie înştiinţat de toate condiţiile neîndeplinite (dacă este cazul).</w:t>
      </w:r>
    </w:p>
    <w:p w:rsidR="0066749B" w:rsidRPr="0096546F" w:rsidRDefault="0066749B" w:rsidP="0066749B">
      <w:pPr>
        <w:widowControl w:val="0"/>
        <w:tabs>
          <w:tab w:val="left" w:pos="9072"/>
        </w:tabs>
        <w:autoSpaceDE w:val="0"/>
        <w:autoSpaceDN w:val="0"/>
        <w:adjustRightInd w:val="0"/>
        <w:spacing w:before="120" w:after="120" w:line="240" w:lineRule="auto"/>
        <w:jc w:val="both"/>
        <w:rPr>
          <w:rFonts w:asciiTheme="minorHAnsi" w:hAnsiTheme="minorHAnsi" w:cstheme="minorHAnsi"/>
          <w:sz w:val="24"/>
        </w:rPr>
      </w:pPr>
    </w:p>
    <w:p w:rsidR="0066749B" w:rsidRPr="0096546F" w:rsidRDefault="0066749B" w:rsidP="0066749B">
      <w:pPr>
        <w:tabs>
          <w:tab w:val="left" w:pos="72"/>
        </w:tabs>
        <w:spacing w:before="120" w:after="120" w:line="240" w:lineRule="auto"/>
        <w:rPr>
          <w:rFonts w:asciiTheme="minorHAnsi" w:hAnsiTheme="minorHAnsi" w:cstheme="minorHAnsi"/>
          <w:b/>
          <w:sz w:val="24"/>
        </w:rPr>
      </w:pPr>
      <w:r w:rsidRPr="0096546F">
        <w:rPr>
          <w:rFonts w:asciiTheme="minorHAnsi" w:hAnsiTheme="minorHAnsi" w:cstheme="minorHAnsi"/>
          <w:b/>
          <w:sz w:val="24"/>
        </w:rPr>
        <w:t>EG2 Investiția se încadrează în cel puțin una dintre acțiunile eligibile din fișa măsurii M4/6B din SDL?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443"/>
        <w:gridCol w:w="4726"/>
      </w:tblGrid>
      <w:tr w:rsidR="0066749B" w:rsidRPr="0096546F" w:rsidTr="0066749B">
        <w:trPr>
          <w:trHeight w:val="20"/>
        </w:trPr>
        <w:tc>
          <w:tcPr>
            <w:tcW w:w="2423" w:type="pct"/>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b/>
                <w:sz w:val="24"/>
              </w:rPr>
              <w:lastRenderedPageBreak/>
              <w:t>DOCUMENTE PREZENTATE</w:t>
            </w:r>
          </w:p>
        </w:tc>
        <w:tc>
          <w:tcPr>
            <w:tcW w:w="2577" w:type="pct"/>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b/>
                <w:sz w:val="24"/>
              </w:rPr>
              <w:t>PUNCTE DE VERIFICAT ÎN CADRUL</w:t>
            </w:r>
          </w:p>
          <w:p w:rsidR="0066749B" w:rsidRPr="0096546F" w:rsidRDefault="0066749B" w:rsidP="0066749B">
            <w:pPr>
              <w:spacing w:before="120" w:after="120" w:line="240" w:lineRule="auto"/>
              <w:rPr>
                <w:rFonts w:asciiTheme="minorHAnsi" w:hAnsiTheme="minorHAnsi" w:cstheme="minorHAnsi"/>
                <w:sz w:val="24"/>
                <w:lang w:val="pt-BR"/>
              </w:rPr>
            </w:pPr>
            <w:r w:rsidRPr="0096546F">
              <w:rPr>
                <w:rFonts w:asciiTheme="minorHAnsi" w:hAnsiTheme="minorHAnsi" w:cstheme="minorHAnsi"/>
                <w:b/>
                <w:sz w:val="24"/>
              </w:rPr>
              <w:t xml:space="preserve"> DOCUMENTELOR PREZENTATE</w:t>
            </w:r>
          </w:p>
        </w:tc>
      </w:tr>
      <w:tr w:rsidR="0066749B" w:rsidRPr="0096546F" w:rsidTr="0066749B">
        <w:trPr>
          <w:trHeight w:val="20"/>
        </w:trPr>
        <w:tc>
          <w:tcPr>
            <w:tcW w:w="2423" w:type="pct"/>
            <w:tcBorders>
              <w:top w:val="single" w:sz="4" w:space="0" w:color="auto"/>
              <w:left w:val="single" w:sz="4" w:space="0" w:color="auto"/>
              <w:bottom w:val="single" w:sz="4" w:space="0" w:color="auto"/>
              <w:right w:val="single" w:sz="4" w:space="0" w:color="auto"/>
            </w:tcBorders>
          </w:tcPr>
          <w:p w:rsidR="0066749B" w:rsidRPr="0096546F" w:rsidRDefault="0066749B" w:rsidP="0066749B">
            <w:pPr>
              <w:tabs>
                <w:tab w:val="left" w:pos="-70"/>
                <w:tab w:val="center" w:pos="4680"/>
                <w:tab w:val="right" w:pos="9360"/>
              </w:tabs>
              <w:spacing w:before="120" w:after="120" w:line="240" w:lineRule="auto"/>
              <w:contextualSpacing/>
              <w:jc w:val="both"/>
              <w:rPr>
                <w:rFonts w:asciiTheme="minorHAnsi" w:hAnsiTheme="minorHAnsi" w:cstheme="minorHAnsi"/>
                <w:b/>
                <w:sz w:val="24"/>
              </w:rPr>
            </w:pPr>
            <w:r w:rsidRPr="0096546F">
              <w:rPr>
                <w:rFonts w:asciiTheme="minorHAnsi" w:hAnsiTheme="minorHAnsi" w:cstheme="minorHAnsi"/>
                <w:b/>
                <w:sz w:val="24"/>
              </w:rPr>
              <w:t>Fișa măsurii M4/6B din SDL</w:t>
            </w:r>
          </w:p>
          <w:p w:rsidR="0066749B" w:rsidRPr="0096546F" w:rsidRDefault="0066749B" w:rsidP="0066749B">
            <w:pPr>
              <w:tabs>
                <w:tab w:val="left" w:pos="-70"/>
                <w:tab w:val="center" w:pos="4680"/>
                <w:tab w:val="right" w:pos="9360"/>
              </w:tabs>
              <w:spacing w:before="120" w:after="120" w:line="240" w:lineRule="auto"/>
              <w:contextualSpacing/>
              <w:jc w:val="both"/>
              <w:rPr>
                <w:rFonts w:asciiTheme="minorHAnsi" w:hAnsiTheme="minorHAnsi" w:cstheme="minorHAnsi"/>
                <w:b/>
                <w:sz w:val="24"/>
              </w:rPr>
            </w:pPr>
          </w:p>
          <w:p w:rsidR="0066749B" w:rsidRPr="0096546F" w:rsidRDefault="0066749B" w:rsidP="0066749B">
            <w:pPr>
              <w:tabs>
                <w:tab w:val="left" w:pos="-70"/>
                <w:tab w:val="center" w:pos="4680"/>
                <w:tab w:val="right" w:pos="9360"/>
              </w:tabs>
              <w:spacing w:before="120" w:after="120" w:line="240" w:lineRule="auto"/>
              <w:contextualSpacing/>
              <w:jc w:val="both"/>
              <w:rPr>
                <w:rFonts w:asciiTheme="minorHAnsi" w:hAnsiTheme="minorHAnsi" w:cstheme="minorHAnsi"/>
                <w:b/>
                <w:sz w:val="24"/>
              </w:rPr>
            </w:pPr>
            <w:r w:rsidRPr="0096546F">
              <w:rPr>
                <w:rFonts w:asciiTheme="minorHAnsi" w:hAnsiTheme="minorHAnsi" w:cstheme="minorHAnsi"/>
                <w:b/>
                <w:sz w:val="24"/>
              </w:rPr>
              <w:t xml:space="preserve">Studiul de Fezabilitate/ Documentatia de Avizare a Lucrarilor de Intervenții/ Memoriu Justificativ (doar în cazul achizițiilor simple și dotărilor care nu presupun montaj) întocmite conform legislaţiei în vigoare </w:t>
            </w:r>
          </w:p>
          <w:p w:rsidR="0066749B" w:rsidRPr="0096546F" w:rsidRDefault="0066749B" w:rsidP="0066749B">
            <w:pPr>
              <w:tabs>
                <w:tab w:val="left" w:pos="-70"/>
                <w:tab w:val="center" w:pos="4680"/>
                <w:tab w:val="right" w:pos="9360"/>
              </w:tabs>
              <w:spacing w:before="120" w:after="120" w:line="240" w:lineRule="auto"/>
              <w:contextualSpacing/>
              <w:jc w:val="both"/>
              <w:rPr>
                <w:rFonts w:asciiTheme="minorHAnsi" w:hAnsiTheme="minorHAnsi" w:cstheme="minorHAnsi"/>
                <w:b/>
                <w:sz w:val="24"/>
              </w:rPr>
            </w:pPr>
            <w:r w:rsidRPr="0096546F">
              <w:rPr>
                <w:rFonts w:asciiTheme="minorHAnsi" w:hAnsiTheme="minorHAnsi" w:cstheme="minorHAnsi"/>
                <w:b/>
                <w:sz w:val="24"/>
              </w:rPr>
              <w:t>Certificatul de Urbanism, după caz</w:t>
            </w:r>
          </w:p>
          <w:p w:rsidR="0066749B" w:rsidRPr="0096546F" w:rsidRDefault="0066749B" w:rsidP="0066749B">
            <w:pPr>
              <w:overflowPunct w:val="0"/>
              <w:autoSpaceDE w:val="0"/>
              <w:autoSpaceDN w:val="0"/>
              <w:adjustRightInd w:val="0"/>
              <w:spacing w:before="120" w:after="120" w:line="240" w:lineRule="auto"/>
              <w:jc w:val="both"/>
              <w:textAlignment w:val="baseline"/>
              <w:rPr>
                <w:rFonts w:asciiTheme="minorHAnsi" w:hAnsiTheme="minorHAnsi" w:cstheme="minorHAnsi"/>
                <w:b/>
                <w:sz w:val="24"/>
              </w:rPr>
            </w:pPr>
          </w:p>
          <w:p w:rsidR="0066749B" w:rsidRPr="0096546F" w:rsidRDefault="0066749B" w:rsidP="0066749B">
            <w:pPr>
              <w:overflowPunct w:val="0"/>
              <w:autoSpaceDE w:val="0"/>
              <w:autoSpaceDN w:val="0"/>
              <w:adjustRightInd w:val="0"/>
              <w:spacing w:before="120" w:after="120" w:line="240" w:lineRule="auto"/>
              <w:jc w:val="both"/>
              <w:textAlignment w:val="baseline"/>
              <w:rPr>
                <w:rFonts w:asciiTheme="minorHAnsi" w:hAnsiTheme="minorHAnsi" w:cstheme="minorHAnsi"/>
                <w:b/>
                <w:sz w:val="24"/>
              </w:rPr>
            </w:pPr>
            <w:r w:rsidRPr="0096546F">
              <w:rPr>
                <w:rFonts w:asciiTheme="minorHAnsi" w:hAnsiTheme="minorHAnsi" w:cstheme="minorHAnsi"/>
                <w:b/>
                <w:sz w:val="24"/>
              </w:rPr>
              <w:t>În cazul proiectelor care vizează investiții asupra obiectivelor de patrimoniu:</w:t>
            </w:r>
          </w:p>
          <w:p w:rsidR="0066749B" w:rsidRPr="0096546F" w:rsidRDefault="0066749B" w:rsidP="0066749B">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Pr>
                <w:sz w:val="24"/>
              </w:rPr>
              <w:t xml:space="preserve">Aviz emis de către Ministerul Culturii sau, dup caz, de către serviciile publice deconcentrate ale Ministerului Culturii respectiv Direcțiile Județene pentru Cultură </w:t>
            </w:r>
            <w:r w:rsidRPr="0096546F">
              <w:rPr>
                <w:rFonts w:asciiTheme="minorHAnsi" w:hAnsiTheme="minorHAnsi" w:cstheme="minorHAnsi"/>
                <w:sz w:val="24"/>
              </w:rPr>
              <w:t>pe raza cărora sunt amplasate obiectivele, conform Legii nr. 422/2001 privind protejarea monumentelor istorice, republicată, cu modificările și completările ulterioare,</w:t>
            </w:r>
            <w:r>
              <w:rPr>
                <w:rFonts w:asciiTheme="minorHAnsi" w:hAnsiTheme="minorHAnsi" w:cstheme="minorHAnsi"/>
                <w:sz w:val="24"/>
              </w:rPr>
              <w:t xml:space="preserve"> </w:t>
            </w:r>
            <w:r>
              <w:rPr>
                <w:sz w:val="24"/>
              </w:rPr>
              <w:t>sau Certificat emis de INP (pentru obiectivele de patrimoniu neclasificate)</w:t>
            </w:r>
            <w:r>
              <w:rPr>
                <w:rFonts w:asciiTheme="minorHAnsi" w:hAnsiTheme="minorHAnsi" w:cstheme="minorHAnsi"/>
                <w:sz w:val="24"/>
              </w:rPr>
              <w:t xml:space="preserve"> </w:t>
            </w:r>
            <w:r w:rsidRPr="0096546F">
              <w:rPr>
                <w:rFonts w:asciiTheme="minorHAnsi" w:hAnsiTheme="minorHAnsi" w:cstheme="minorHAnsi"/>
                <w:sz w:val="24"/>
              </w:rPr>
              <w:t xml:space="preserve">care să confirme faptul că se poate interveni asupra </w:t>
            </w:r>
            <w:r>
              <w:rPr>
                <w:rFonts w:asciiTheme="minorHAnsi" w:hAnsiTheme="minorHAnsi" w:cstheme="minorHAnsi"/>
                <w:sz w:val="24"/>
              </w:rPr>
              <w:t>obiectivului propus</w:t>
            </w:r>
            <w:r w:rsidRPr="0096546F">
              <w:rPr>
                <w:rFonts w:asciiTheme="minorHAnsi" w:hAnsiTheme="minorHAnsi" w:cstheme="minorHAnsi"/>
                <w:sz w:val="24"/>
              </w:rPr>
              <w:t xml:space="preserve"> (documentația este adecvată)</w:t>
            </w:r>
          </w:p>
          <w:p w:rsidR="0066749B" w:rsidRPr="0096546F" w:rsidRDefault="0066749B" w:rsidP="0066749B">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Lista monumentelor istorice 2015, conform Anexei nr.1 la Ordinul ministerului culturii și cultelor nr. 2314/2004, cu modificările ulterioare, astfel cum a fost modificată și completată prin Ordinul minis</w:t>
            </w:r>
            <w:r>
              <w:rPr>
                <w:rFonts w:asciiTheme="minorHAnsi" w:hAnsiTheme="minorHAnsi" w:cstheme="minorHAnsi"/>
                <w:sz w:val="24"/>
              </w:rPr>
              <w:t>terului culturii nr.2.828/2015.</w:t>
            </w:r>
            <w:r>
              <w:rPr>
                <w:sz w:val="24"/>
              </w:rPr>
              <w:t xml:space="preserve"> În cazul în care clasarea bunului imobil s-a realizat după ultima modificare a Listei monumentelor istorice, se va prezenta copia Ordinului ministrului culturii de clasare și copia Monitorului Oficial al României Partea I în care a fost publicat.</w:t>
            </w:r>
            <w:r w:rsidRPr="002D2CD1">
              <w:rPr>
                <w:sz w:val="24"/>
              </w:rPr>
              <w:t xml:space="preserve"> </w:t>
            </w:r>
            <w:r w:rsidRPr="0096546F">
              <w:rPr>
                <w:rFonts w:asciiTheme="minorHAnsi" w:hAnsiTheme="minorHAnsi" w:cstheme="minorHAnsi"/>
                <w:sz w:val="24"/>
              </w:rPr>
              <w:t xml:space="preserve">(doar pentru obiectivele de </w:t>
            </w:r>
            <w:r w:rsidRPr="0096546F">
              <w:rPr>
                <w:rFonts w:asciiTheme="minorHAnsi" w:hAnsiTheme="minorHAnsi" w:cstheme="minorHAnsi"/>
                <w:sz w:val="24"/>
              </w:rPr>
              <w:lastRenderedPageBreak/>
              <w:t>patrimoniu din clasa/ grupa B)</w:t>
            </w:r>
          </w:p>
        </w:tc>
        <w:tc>
          <w:tcPr>
            <w:tcW w:w="2577" w:type="pct"/>
            <w:tcBorders>
              <w:top w:val="single" w:sz="4" w:space="0" w:color="auto"/>
              <w:left w:val="single" w:sz="4" w:space="0" w:color="auto"/>
              <w:bottom w:val="single" w:sz="4" w:space="0" w:color="auto"/>
              <w:right w:val="single" w:sz="4" w:space="0" w:color="auto"/>
            </w:tcBorders>
          </w:tcPr>
          <w:p w:rsidR="0066749B" w:rsidRPr="0096546F" w:rsidRDefault="0066749B" w:rsidP="0066749B">
            <w:pPr>
              <w:overflowPunct w:val="0"/>
              <w:autoSpaceDE w:val="0"/>
              <w:autoSpaceDN w:val="0"/>
              <w:adjustRightInd w:val="0"/>
              <w:spacing w:before="120" w:after="120" w:line="240" w:lineRule="auto"/>
              <w:jc w:val="both"/>
              <w:textAlignment w:val="baseline"/>
              <w:rPr>
                <w:rFonts w:asciiTheme="minorHAnsi" w:hAnsiTheme="minorHAnsi" w:cstheme="minorHAnsi"/>
                <w:b/>
                <w:sz w:val="24"/>
              </w:rPr>
            </w:pPr>
            <w:r w:rsidRPr="0096546F">
              <w:rPr>
                <w:rFonts w:asciiTheme="minorHAnsi" w:hAnsiTheme="minorHAnsi" w:cstheme="minorHAnsi"/>
                <w:b/>
                <w:sz w:val="24"/>
              </w:rPr>
              <w:lastRenderedPageBreak/>
              <w:t>Pentru proiectele de infrastructură socială:</w:t>
            </w:r>
          </w:p>
          <w:p w:rsidR="0066749B" w:rsidRDefault="0066749B" w:rsidP="0066749B">
            <w:pPr>
              <w:pStyle w:val="ListParagraph"/>
              <w:numPr>
                <w:ilvl w:val="0"/>
                <w:numId w:val="3"/>
              </w:numPr>
              <w:overflowPunct w:val="0"/>
              <w:autoSpaceDE w:val="0"/>
              <w:autoSpaceDN w:val="0"/>
              <w:adjustRightInd w:val="0"/>
              <w:spacing w:before="120" w:after="120" w:line="240" w:lineRule="auto"/>
              <w:ind w:left="0"/>
              <w:jc w:val="both"/>
              <w:textAlignment w:val="baseline"/>
              <w:rPr>
                <w:rFonts w:asciiTheme="minorHAnsi" w:hAnsiTheme="minorHAnsi" w:cstheme="minorHAnsi"/>
                <w:sz w:val="24"/>
              </w:rPr>
            </w:pPr>
            <w:r w:rsidRPr="0096546F">
              <w:rPr>
                <w:rFonts w:asciiTheme="minorHAnsi" w:hAnsiTheme="minorHAnsi" w:cstheme="minorHAnsi"/>
                <w:sz w:val="24"/>
              </w:rPr>
              <w:t xml:space="preserve">Tipul de infrastructură: nu se finanțează infrastructuri de tip rezidențial. </w:t>
            </w:r>
          </w:p>
          <w:p w:rsidR="008C5DF2" w:rsidRPr="0096546F" w:rsidRDefault="008C5DF2" w:rsidP="0066749B">
            <w:pPr>
              <w:pStyle w:val="ListParagraph"/>
              <w:numPr>
                <w:ilvl w:val="0"/>
                <w:numId w:val="3"/>
              </w:numPr>
              <w:overflowPunct w:val="0"/>
              <w:autoSpaceDE w:val="0"/>
              <w:autoSpaceDN w:val="0"/>
              <w:adjustRightInd w:val="0"/>
              <w:spacing w:before="120" w:after="120" w:line="240" w:lineRule="auto"/>
              <w:ind w:left="0"/>
              <w:jc w:val="both"/>
              <w:textAlignment w:val="baseline"/>
              <w:rPr>
                <w:rFonts w:asciiTheme="minorHAnsi" w:hAnsiTheme="minorHAnsi" w:cstheme="minorHAnsi"/>
                <w:sz w:val="24"/>
              </w:rPr>
            </w:pPr>
            <w:r>
              <w:rPr>
                <w:sz w:val="24"/>
              </w:rPr>
              <w:t>Infrastructurile aferente unităților sociale cu cazare/ găzduire pe perioadă temporară/ determinată și serviciile sociale aferente (ex.; locuințe protejate, centre maternale, centre de primire în regim de urgență a victimelor violenței domestice etc.) pot fi finanțate în cadrul PNDR în măsura în care acestea răspund unei nevoi comunitare identificate în SDL și îndeplinesc condițiile specifice de acreditare.</w:t>
            </w:r>
          </w:p>
          <w:p w:rsidR="0066749B" w:rsidRPr="0096546F" w:rsidRDefault="0066749B" w:rsidP="0066749B">
            <w:pPr>
              <w:overflowPunct w:val="0"/>
              <w:autoSpaceDE w:val="0"/>
              <w:autoSpaceDN w:val="0"/>
              <w:adjustRightInd w:val="0"/>
              <w:spacing w:before="120" w:after="120" w:line="240" w:lineRule="auto"/>
              <w:jc w:val="both"/>
              <w:textAlignment w:val="baseline"/>
              <w:rPr>
                <w:rFonts w:asciiTheme="minorHAnsi" w:hAnsiTheme="minorHAnsi" w:cstheme="minorHAnsi"/>
                <w:b/>
                <w:sz w:val="24"/>
              </w:rPr>
            </w:pPr>
            <w:r w:rsidRPr="0096546F">
              <w:rPr>
                <w:rFonts w:asciiTheme="minorHAnsi" w:hAnsiTheme="minorHAnsi" w:cstheme="minorHAnsi"/>
                <w:b/>
                <w:sz w:val="24"/>
              </w:rPr>
              <w:t>În cazul proiectelor care vizează investiții asupra obiectivelor de patrimoniu:</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Se va verifica faptul că se poate interveni asupra obiectivului propus spre finanțare care face parte din patrimoniul cultural de interes local (conform </w:t>
            </w:r>
            <w:r>
              <w:rPr>
                <w:sz w:val="24"/>
              </w:rPr>
              <w:t xml:space="preserve">Avizului emis de către Ministerul Culturii sau, după caz, de către serviciile publice deconcentrate ale Ministerului Culturii/ </w:t>
            </w:r>
            <w:r w:rsidRPr="0096546F">
              <w:rPr>
                <w:rFonts w:asciiTheme="minorHAnsi" w:hAnsiTheme="minorHAnsi" w:cstheme="minorHAnsi"/>
                <w:sz w:val="24"/>
              </w:rPr>
              <w:t>Certificatului emis de INP).</w:t>
            </w:r>
          </w:p>
          <w:p w:rsidR="0066749B" w:rsidRPr="0096546F" w:rsidRDefault="0066749B" w:rsidP="0066749B">
            <w:pPr>
              <w:tabs>
                <w:tab w:val="left" w:pos="20"/>
              </w:tabs>
              <w:spacing w:before="120" w:after="120" w:line="240" w:lineRule="auto"/>
              <w:contextualSpacing/>
              <w:jc w:val="both"/>
              <w:rPr>
                <w:rFonts w:asciiTheme="minorHAnsi" w:hAnsiTheme="minorHAnsi" w:cstheme="minorHAnsi"/>
                <w:sz w:val="24"/>
              </w:rPr>
            </w:pPr>
            <w:r w:rsidRPr="0096546F">
              <w:rPr>
                <w:rFonts w:asciiTheme="minorHAnsi" w:hAnsiTheme="minorHAnsi" w:cstheme="minorHAnsi"/>
                <w:sz w:val="24"/>
              </w:rPr>
              <w:t>Clădirile/monumentele din patrimoniul cultural imobil de interes local de clasă (grupă)B trebuie să se regăsească în Lista monumentelor istorice 2015 – prevăzută în Anexa nr.1 la Ordinul MCCnr. 2.314/2004 privind aprobarea Listei monumentelor istorice, actualizată și a Listei monumentelor istorice dispărute, astfel cum a fost modificată și completată prin Ordinul Ministerului Culturii nr. 2.828/2015.</w:t>
            </w:r>
          </w:p>
          <w:p w:rsidR="0066749B"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În cazul proiectelor prin care se prevede construcția, extinderea și/sau modernizarea drumurilor de acces ale așezămintelor monahale, expertul verifică dacă investiţia se </w:t>
            </w:r>
            <w:r w:rsidRPr="0096546F">
              <w:rPr>
                <w:rFonts w:asciiTheme="minorHAnsi" w:hAnsiTheme="minorHAnsi" w:cstheme="minorHAnsi"/>
                <w:sz w:val="24"/>
              </w:rPr>
              <w:lastRenderedPageBreak/>
              <w:t>realizează în cadrul proiectului care prevede și restaurarea, conservarea și/ sau dotarea așezămintelor monahale și dacă drumurile aparțin așezămintelor monahale (mănăstire, schit sau metoc).</w:t>
            </w:r>
          </w:p>
          <w:p w:rsidR="0066749B" w:rsidRPr="00965C76" w:rsidRDefault="0066749B" w:rsidP="0066749B">
            <w:pPr>
              <w:spacing w:before="120" w:after="120" w:line="240" w:lineRule="auto"/>
              <w:jc w:val="both"/>
              <w:rPr>
                <w:b/>
                <w:sz w:val="24"/>
              </w:rPr>
            </w:pPr>
            <w:r>
              <w:rPr>
                <w:b/>
                <w:sz w:val="24"/>
              </w:rPr>
              <w:t>În cazul</w:t>
            </w:r>
            <w:r w:rsidRPr="00965C76">
              <w:rPr>
                <w:b/>
                <w:sz w:val="24"/>
              </w:rPr>
              <w:t xml:space="preserve"> proiectele care vizează achiziționarea de utilaje și echipamente pentru serviciile publice:</w:t>
            </w:r>
          </w:p>
          <w:p w:rsidR="0066749B" w:rsidRDefault="0066749B" w:rsidP="0066749B">
            <w:pPr>
              <w:spacing w:before="120" w:after="120" w:line="240" w:lineRule="auto"/>
              <w:jc w:val="both"/>
              <w:rPr>
                <w:sz w:val="24"/>
              </w:rPr>
            </w:pPr>
            <w:r>
              <w:rPr>
                <w:sz w:val="24"/>
              </w:rPr>
              <w:t xml:space="preserve">Aceste utilaje și echipamente sunt eligibile, dacă fac parte din înființarea serviciului (serviciu pentru deszăpezire, înființare pompieri etc.) sau dacă serviciul există, dar nu este dotat, se pot finanța dotările, dar utilajele trebuie să fie dimensionate și corelate cu suprafața pentru care vor fi folosite. În cazul acestor proiecte, solicitantul va prezenta în Memoriul justificativ situația actuală, precum și modalitățile de rezolvare a problemei. </w:t>
            </w:r>
          </w:p>
          <w:p w:rsidR="0066749B" w:rsidRPr="0096546F" w:rsidRDefault="0066749B" w:rsidP="0066749B">
            <w:pPr>
              <w:spacing w:before="120" w:after="120" w:line="240" w:lineRule="auto"/>
              <w:jc w:val="both"/>
              <w:rPr>
                <w:rFonts w:asciiTheme="minorHAnsi" w:hAnsiTheme="minorHAnsi" w:cstheme="minorHAnsi"/>
                <w:sz w:val="24"/>
              </w:rPr>
            </w:pPr>
            <w:r w:rsidRPr="000D087A">
              <w:rPr>
                <w:b/>
                <w:sz w:val="24"/>
              </w:rPr>
              <w:t>Atenție!</w:t>
            </w:r>
            <w:r>
              <w:rPr>
                <w:sz w:val="24"/>
              </w:rPr>
              <w:t xml:space="preserve"> La verificarea pe teren, se vor verifica Fișele de inventar ale solicitantului privind aceste echipamente.  </w:t>
            </w:r>
          </w:p>
        </w:tc>
      </w:tr>
    </w:tbl>
    <w:p w:rsidR="0066749B" w:rsidRPr="0096546F" w:rsidRDefault="0066749B" w:rsidP="0066749B">
      <w:pPr>
        <w:tabs>
          <w:tab w:val="left" w:pos="360"/>
        </w:tabs>
        <w:spacing w:before="120" w:after="120" w:line="240" w:lineRule="auto"/>
        <w:jc w:val="both"/>
        <w:rPr>
          <w:rFonts w:asciiTheme="minorHAnsi" w:hAnsiTheme="minorHAnsi" w:cstheme="minorHAnsi"/>
          <w:sz w:val="24"/>
          <w:lang w:val="it-IT"/>
        </w:rPr>
      </w:pPr>
      <w:r w:rsidRPr="0096546F">
        <w:rPr>
          <w:rFonts w:asciiTheme="minorHAnsi" w:hAnsiTheme="minorHAnsi" w:cstheme="minorHAnsi"/>
          <w:sz w:val="24"/>
          <w:lang w:val="it-IT"/>
        </w:rPr>
        <w:lastRenderedPageBreak/>
        <w:t>Dacă verificarea documentelor confirmă faptul că investiția se încadrează în cel puțin unul din tipurile de sprijin prevăzute prin sub-măsură, se va bifa caseta “DA” pentru verificare. În caz contrar, expertul bifează casuţa din coloana NU şi motivează poziţia în rubrica „Observaţii”, criteriul de eligibilitate nefiind îndeplinit.</w:t>
      </w:r>
    </w:p>
    <w:p w:rsidR="0066749B" w:rsidRPr="0096546F" w:rsidRDefault="0066749B" w:rsidP="0066749B">
      <w:pPr>
        <w:tabs>
          <w:tab w:val="left" w:pos="360"/>
        </w:tabs>
        <w:spacing w:before="120" w:after="120" w:line="240" w:lineRule="auto"/>
        <w:jc w:val="both"/>
        <w:rPr>
          <w:rFonts w:asciiTheme="minorHAnsi" w:hAnsiTheme="minorHAnsi" w:cstheme="minorHAnsi"/>
          <w:sz w:val="24"/>
          <w:lang w:val="it-IT"/>
        </w:rPr>
      </w:pPr>
      <w:r w:rsidRPr="0096546F">
        <w:rPr>
          <w:rFonts w:asciiTheme="minorHAnsi" w:hAnsiTheme="minorHAnsi" w:cstheme="minorHAnsi"/>
          <w:sz w:val="24"/>
          <w:lang w:val="it-IT"/>
        </w:rPr>
        <w:t>Dacă verificarea documentului confirmă faptul că Proiectul se încadrează în priorităţile propuse prin documentaţia de urbanism (PUG/PUZ/PUD/PATJ), adică este completat corect, expertul bifează c</w:t>
      </w:r>
      <w:r w:rsidRPr="0096546F">
        <w:rPr>
          <w:rFonts w:asciiTheme="minorHAnsi" w:hAnsiTheme="minorHAnsi" w:cstheme="minorHAnsi"/>
          <w:sz w:val="24"/>
        </w:rPr>
        <w:t>ă</w:t>
      </w:r>
      <w:r w:rsidRPr="0096546F">
        <w:rPr>
          <w:rFonts w:asciiTheme="minorHAnsi" w:hAnsiTheme="minorHAnsi" w:cstheme="minorHAnsi"/>
          <w:sz w:val="24"/>
          <w:lang w:val="it-IT"/>
        </w:rPr>
        <w:t>suţa din coloana DA din fişa de verificare. În caz contrar, expertul bifează căsuţa din coloana NU şi motivează poziţia lui în rubrica „Observaţii”, criteriul de eligibilitate nefiind îndeplinit.</w:t>
      </w:r>
    </w:p>
    <w:p w:rsidR="0066749B" w:rsidRPr="0096546F" w:rsidRDefault="0066749B" w:rsidP="0066749B">
      <w:pPr>
        <w:spacing w:before="120" w:after="120" w:line="240" w:lineRule="auto"/>
        <w:jc w:val="both"/>
        <w:rPr>
          <w:rFonts w:asciiTheme="minorHAnsi" w:hAnsiTheme="minorHAnsi" w:cstheme="minorHAnsi"/>
          <w:b/>
          <w:i/>
          <w:sz w:val="24"/>
        </w:rPr>
      </w:pPr>
      <w:r w:rsidRPr="0096546F">
        <w:rPr>
          <w:rFonts w:asciiTheme="minorHAnsi" w:hAnsiTheme="minorHAnsi" w:cstheme="minorHAnsi"/>
          <w:b/>
          <w:sz w:val="24"/>
        </w:rPr>
        <w:t>EG3 Solicitantul trebuie să se angajeze că va asigura mentenanța investiției pe o perioadă de minimum 5 ani de la data ultimei plaţi</w:t>
      </w:r>
      <w:r w:rsidRPr="0096546F">
        <w:rPr>
          <w:rFonts w:asciiTheme="minorHAnsi" w:hAnsiTheme="minorHAnsi" w:cstheme="minorHAnsi"/>
          <w:b/>
          <w:i/>
          <w:sz w:val="24"/>
        </w:rPr>
        <w:t>.</w:t>
      </w:r>
    </w:p>
    <w:tbl>
      <w:tblPr>
        <w:tblpPr w:leftFromText="180" w:rightFromText="180" w:bottomFromText="200" w:vertAnchor="text" w:tblpXSpec="center" w:tblpY="1"/>
        <w:tblOverlap w:val="neve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4500"/>
        <w:gridCol w:w="5130"/>
      </w:tblGrid>
      <w:tr w:rsidR="0066749B" w:rsidRPr="0096546F" w:rsidTr="0066749B">
        <w:tc>
          <w:tcPr>
            <w:tcW w:w="4500" w:type="dxa"/>
            <w:tcBorders>
              <w:top w:val="single" w:sz="4" w:space="0" w:color="auto"/>
              <w:left w:val="single" w:sz="4" w:space="0" w:color="auto"/>
              <w:bottom w:val="single" w:sz="4" w:space="0" w:color="auto"/>
              <w:right w:val="single" w:sz="4" w:space="0" w:color="auto"/>
            </w:tcBorders>
            <w:shd w:val="clear" w:color="auto" w:fill="BFBFBF"/>
            <w:hideMark/>
          </w:tcPr>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b/>
                <w:sz w:val="24"/>
              </w:rPr>
              <w:t xml:space="preserve">DOCUMENTE PREZENTATE </w:t>
            </w:r>
          </w:p>
        </w:tc>
        <w:tc>
          <w:tcPr>
            <w:tcW w:w="5130" w:type="dxa"/>
            <w:tcBorders>
              <w:top w:val="single" w:sz="4" w:space="0" w:color="auto"/>
              <w:left w:val="single" w:sz="4" w:space="0" w:color="auto"/>
              <w:bottom w:val="single" w:sz="4" w:space="0" w:color="auto"/>
              <w:right w:val="single" w:sz="4" w:space="0" w:color="auto"/>
            </w:tcBorders>
            <w:shd w:val="clear" w:color="auto" w:fill="BFBFBF"/>
            <w:hideMark/>
          </w:tcPr>
          <w:p w:rsidR="0066749B" w:rsidRPr="0096546F" w:rsidRDefault="0066749B" w:rsidP="0066749B">
            <w:pPr>
              <w:spacing w:before="120" w:after="120" w:line="240" w:lineRule="auto"/>
              <w:rPr>
                <w:rFonts w:asciiTheme="minorHAnsi" w:hAnsiTheme="minorHAnsi" w:cstheme="minorHAnsi"/>
                <w:b/>
                <w:sz w:val="24"/>
                <w:lang w:val="pt-BR"/>
              </w:rPr>
            </w:pPr>
            <w:r w:rsidRPr="0096546F">
              <w:rPr>
                <w:rFonts w:asciiTheme="minorHAnsi" w:hAnsiTheme="minorHAnsi" w:cstheme="minorHAnsi"/>
                <w:b/>
                <w:sz w:val="24"/>
              </w:rPr>
              <w:t>PUNCTE DE VERIFICAT ÎN CADRUL DOCUMENTELOR PREZENTATE</w:t>
            </w:r>
          </w:p>
        </w:tc>
      </w:tr>
      <w:tr w:rsidR="0066749B" w:rsidRPr="0096546F" w:rsidTr="0066749B">
        <w:trPr>
          <w:trHeight w:val="977"/>
        </w:trPr>
        <w:tc>
          <w:tcPr>
            <w:tcW w:w="4500" w:type="dxa"/>
            <w:tcBorders>
              <w:top w:val="single" w:sz="4" w:space="0" w:color="auto"/>
              <w:left w:val="single" w:sz="4" w:space="0" w:color="auto"/>
              <w:bottom w:val="single" w:sz="4" w:space="0" w:color="auto"/>
              <w:right w:val="single" w:sz="4" w:space="0" w:color="auto"/>
            </w:tcBorders>
          </w:tcPr>
          <w:p w:rsidR="0066749B" w:rsidRPr="0096546F" w:rsidRDefault="0066749B" w:rsidP="0066749B">
            <w:pPr>
              <w:tabs>
                <w:tab w:val="left" w:pos="0"/>
                <w:tab w:val="left" w:pos="342"/>
                <w:tab w:val="center" w:pos="4680"/>
                <w:tab w:val="right" w:pos="9360"/>
              </w:tabs>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Documente verificate</w:t>
            </w:r>
          </w:p>
          <w:p w:rsidR="0066749B" w:rsidRPr="0096546F" w:rsidRDefault="0066749B" w:rsidP="0066749B">
            <w:pPr>
              <w:tabs>
                <w:tab w:val="left" w:pos="0"/>
                <w:tab w:val="left" w:pos="342"/>
                <w:tab w:val="center" w:pos="4680"/>
                <w:tab w:val="right" w:pos="9360"/>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Hotărârea Consiliului  Local (Hotărârile Consiliilor locale  în cazul ADI) și/ sau </w:t>
            </w:r>
            <w:r w:rsidRPr="0096546F">
              <w:rPr>
                <w:rFonts w:asciiTheme="minorHAnsi" w:hAnsiTheme="minorHAnsi" w:cstheme="minorHAnsi"/>
                <w:sz w:val="24"/>
              </w:rPr>
              <w:lastRenderedPageBreak/>
              <w:t>Hotărârea Adunării Generale a ONG/ document echivalent specific fiecărei categorii de solicitant (de ex., Hotărârea Adunării Parohiale în cazul Unităților de cult)</w:t>
            </w:r>
          </w:p>
          <w:p w:rsidR="0066749B" w:rsidRPr="0096546F" w:rsidRDefault="0066749B" w:rsidP="0066749B">
            <w:pPr>
              <w:tabs>
                <w:tab w:val="left" w:pos="0"/>
                <w:tab w:val="left" w:pos="342"/>
              </w:tabs>
              <w:spacing w:before="120" w:after="120" w:line="240" w:lineRule="auto"/>
              <w:jc w:val="both"/>
              <w:rPr>
                <w:rFonts w:asciiTheme="minorHAnsi" w:hAnsiTheme="minorHAnsi" w:cstheme="minorHAnsi"/>
                <w:sz w:val="24"/>
              </w:rPr>
            </w:pPr>
          </w:p>
          <w:p w:rsidR="0066749B" w:rsidRPr="0096546F" w:rsidRDefault="0066749B" w:rsidP="0066749B">
            <w:pPr>
              <w:tabs>
                <w:tab w:val="left" w:pos="0"/>
                <w:tab w:val="left" w:pos="342"/>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Actul/ Hotărârea organului de decizie al persoanei juridice proprietare/ administrator de păduri privind implementarea proiectului,</w:t>
            </w:r>
          </w:p>
          <w:p w:rsidR="0066749B" w:rsidRPr="0096546F" w:rsidRDefault="0066749B" w:rsidP="0066749B">
            <w:pPr>
              <w:tabs>
                <w:tab w:val="left" w:pos="0"/>
                <w:tab w:val="left" w:pos="342"/>
              </w:tabs>
              <w:spacing w:before="120" w:after="120" w:line="240" w:lineRule="auto"/>
              <w:jc w:val="both"/>
              <w:rPr>
                <w:rFonts w:asciiTheme="minorHAnsi" w:hAnsiTheme="minorHAnsi" w:cstheme="minorHAnsi"/>
                <w:sz w:val="24"/>
              </w:rPr>
            </w:pPr>
          </w:p>
          <w:p w:rsidR="0066749B" w:rsidRPr="0096546F" w:rsidRDefault="0066749B" w:rsidP="0066749B">
            <w:pPr>
              <w:tabs>
                <w:tab w:val="left" w:pos="0"/>
                <w:tab w:val="left" w:pos="342"/>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Declarația pe propria răspundere a solicitantului privind asigurarea sustenabilității investiției </w:t>
            </w:r>
            <w:r>
              <w:rPr>
                <w:sz w:val="24"/>
              </w:rPr>
              <w:t xml:space="preserve"> prin operaționalizarea infrastructurii </w:t>
            </w:r>
            <w:r w:rsidRPr="0096546F">
              <w:rPr>
                <w:rFonts w:asciiTheme="minorHAnsi" w:hAnsiTheme="minorHAnsi" w:cstheme="minorHAnsi"/>
                <w:sz w:val="24"/>
              </w:rPr>
              <w:t xml:space="preserve">(pentru proiectele de infrastructură socială) </w:t>
            </w:r>
          </w:p>
        </w:tc>
        <w:tc>
          <w:tcPr>
            <w:tcW w:w="5130" w:type="dxa"/>
            <w:tcBorders>
              <w:top w:val="single" w:sz="4" w:space="0" w:color="auto"/>
              <w:left w:val="single" w:sz="4" w:space="0" w:color="auto"/>
              <w:bottom w:val="single" w:sz="4" w:space="0" w:color="auto"/>
              <w:right w:val="single" w:sz="4" w:space="0" w:color="auto"/>
            </w:tcBorders>
          </w:tcPr>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lastRenderedPageBreak/>
              <w:t>Expertul verifică Hotărârile, cu referire la următoarele puncte (obligatorii):</w:t>
            </w:r>
          </w:p>
          <w:p w:rsidR="0066749B" w:rsidRPr="0096546F" w:rsidRDefault="0066749B" w:rsidP="0066749B">
            <w:pPr>
              <w:numPr>
                <w:ilvl w:val="0"/>
                <w:numId w:val="5"/>
              </w:numPr>
              <w:autoSpaceDE w:val="0"/>
              <w:autoSpaceDN w:val="0"/>
              <w:adjustRightInd w:val="0"/>
              <w:spacing w:before="120" w:after="120" w:line="240" w:lineRule="auto"/>
              <w:ind w:left="540"/>
              <w:rPr>
                <w:rFonts w:asciiTheme="minorHAnsi" w:hAnsiTheme="minorHAnsi" w:cstheme="minorHAnsi"/>
                <w:sz w:val="24"/>
              </w:rPr>
            </w:pPr>
            <w:r w:rsidRPr="0096546F">
              <w:rPr>
                <w:rFonts w:asciiTheme="minorHAnsi" w:hAnsiTheme="minorHAnsi" w:cstheme="minorHAnsi"/>
                <w:sz w:val="24"/>
              </w:rPr>
              <w:t xml:space="preserve">necesitatea, oportunitatea și potențialul </w:t>
            </w:r>
            <w:r w:rsidRPr="0096546F">
              <w:rPr>
                <w:rFonts w:asciiTheme="minorHAnsi" w:hAnsiTheme="minorHAnsi" w:cstheme="minorHAnsi"/>
                <w:sz w:val="24"/>
              </w:rPr>
              <w:lastRenderedPageBreak/>
              <w:t>economic al investiţiei;</w:t>
            </w:r>
          </w:p>
          <w:p w:rsidR="0066749B" w:rsidRPr="0096546F" w:rsidRDefault="0066749B" w:rsidP="0066749B">
            <w:pPr>
              <w:numPr>
                <w:ilvl w:val="0"/>
                <w:numId w:val="5"/>
              </w:numPr>
              <w:autoSpaceDE w:val="0"/>
              <w:autoSpaceDN w:val="0"/>
              <w:adjustRightInd w:val="0"/>
              <w:spacing w:before="120" w:after="120" w:line="240" w:lineRule="auto"/>
              <w:ind w:left="540"/>
              <w:rPr>
                <w:rFonts w:asciiTheme="minorHAnsi" w:hAnsiTheme="minorHAnsi" w:cstheme="minorHAnsi"/>
                <w:sz w:val="24"/>
              </w:rPr>
            </w:pPr>
            <w:r w:rsidRPr="0096546F">
              <w:rPr>
                <w:rFonts w:asciiTheme="minorHAnsi" w:hAnsiTheme="minorHAnsi" w:cstheme="minorHAnsi"/>
                <w:sz w:val="24"/>
              </w:rPr>
              <w:t>lucrările vor fi prevăzute în bugetul/ ele local/ e sau proprii pentru perioada de realizare a investiţiei;</w:t>
            </w:r>
          </w:p>
          <w:p w:rsidR="0066749B" w:rsidRPr="0096546F" w:rsidRDefault="0066749B" w:rsidP="0066749B">
            <w:pPr>
              <w:numPr>
                <w:ilvl w:val="0"/>
                <w:numId w:val="5"/>
              </w:numPr>
              <w:autoSpaceDE w:val="0"/>
              <w:autoSpaceDN w:val="0"/>
              <w:adjustRightInd w:val="0"/>
              <w:spacing w:before="120" w:after="120" w:line="240" w:lineRule="auto"/>
              <w:ind w:left="540"/>
              <w:rPr>
                <w:rFonts w:asciiTheme="minorHAnsi" w:hAnsiTheme="minorHAnsi" w:cstheme="minorHAnsi"/>
                <w:sz w:val="24"/>
              </w:rPr>
            </w:pPr>
            <w:r w:rsidRPr="0096546F">
              <w:rPr>
                <w:rFonts w:asciiTheme="minorHAnsi" w:hAnsiTheme="minorHAnsi" w:cstheme="minorHAnsi"/>
                <w:sz w:val="24"/>
              </w:rPr>
              <w:t>angajamentul de a asigura mentenanța investitiei, pe o perioadă de minimum 5 ani, de la data ultimei plăți;</w:t>
            </w:r>
          </w:p>
          <w:p w:rsidR="0066749B" w:rsidRPr="0096546F" w:rsidRDefault="0066749B" w:rsidP="0066749B">
            <w:pPr>
              <w:numPr>
                <w:ilvl w:val="0"/>
                <w:numId w:val="5"/>
              </w:numPr>
              <w:autoSpaceDE w:val="0"/>
              <w:autoSpaceDN w:val="0"/>
              <w:adjustRightInd w:val="0"/>
              <w:spacing w:before="120" w:after="120" w:line="240" w:lineRule="auto"/>
              <w:ind w:left="540"/>
              <w:rPr>
                <w:rFonts w:asciiTheme="minorHAnsi" w:hAnsiTheme="minorHAnsi" w:cstheme="minorHAnsi"/>
                <w:sz w:val="24"/>
              </w:rPr>
            </w:pPr>
            <w:r w:rsidRPr="0096546F">
              <w:rPr>
                <w:rFonts w:asciiTheme="minorHAnsi" w:hAnsiTheme="minorHAnsi" w:cstheme="minorHAnsi"/>
                <w:color w:val="000000"/>
                <w:sz w:val="24"/>
              </w:rPr>
              <w:t>caracteristici tehnice ale investiției/investițiilor propuse (lungimi, arii, volume, capacităţi etc.);</w:t>
            </w:r>
          </w:p>
          <w:p w:rsidR="0066749B" w:rsidRPr="0096546F" w:rsidRDefault="0066749B" w:rsidP="0066749B">
            <w:pPr>
              <w:numPr>
                <w:ilvl w:val="0"/>
                <w:numId w:val="5"/>
              </w:numPr>
              <w:autoSpaceDE w:val="0"/>
              <w:autoSpaceDN w:val="0"/>
              <w:adjustRightInd w:val="0"/>
              <w:spacing w:before="120" w:after="120" w:line="240" w:lineRule="auto"/>
              <w:ind w:left="540"/>
              <w:rPr>
                <w:rFonts w:asciiTheme="minorHAnsi" w:hAnsiTheme="minorHAnsi" w:cstheme="minorHAnsi"/>
                <w:sz w:val="24"/>
              </w:rPr>
            </w:pPr>
            <w:r w:rsidRPr="0096546F">
              <w:rPr>
                <w:rFonts w:asciiTheme="minorHAnsi" w:hAnsiTheme="minorHAnsi" w:cstheme="minorHAnsi"/>
                <w:color w:val="000000"/>
                <w:sz w:val="24"/>
              </w:rPr>
              <w:t>nominalizarea şi delegarea reprezentantului legal al solicitantului pentru relaţia cu AFIR în derularea proiectului.</w:t>
            </w:r>
          </w:p>
          <w:p w:rsidR="0066749B" w:rsidRPr="0096546F" w:rsidRDefault="0066749B" w:rsidP="0066749B">
            <w:pPr>
              <w:overflowPunct w:val="0"/>
              <w:autoSpaceDE w:val="0"/>
              <w:autoSpaceDN w:val="0"/>
              <w:adjustRightInd w:val="0"/>
              <w:spacing w:before="120" w:after="120" w:line="240" w:lineRule="auto"/>
              <w:jc w:val="both"/>
              <w:textAlignment w:val="baseline"/>
              <w:rPr>
                <w:rFonts w:asciiTheme="minorHAnsi" w:hAnsiTheme="minorHAnsi" w:cstheme="minorHAnsi"/>
                <w:sz w:val="24"/>
              </w:rPr>
            </w:pPr>
            <w:r w:rsidRPr="0096546F">
              <w:rPr>
                <w:rFonts w:asciiTheme="minorHAnsi" w:hAnsiTheme="minorHAnsi" w:cstheme="minorHAnsi"/>
                <w:sz w:val="24"/>
              </w:rPr>
              <w:t>Pentru proiect</w:t>
            </w:r>
            <w:r>
              <w:rPr>
                <w:rFonts w:asciiTheme="minorHAnsi" w:hAnsiTheme="minorHAnsi" w:cstheme="minorHAnsi"/>
                <w:sz w:val="24"/>
              </w:rPr>
              <w:t>ele de infrastructură socială, s</w:t>
            </w:r>
            <w:r w:rsidRPr="0096546F">
              <w:rPr>
                <w:rFonts w:asciiTheme="minorHAnsi" w:hAnsiTheme="minorHAnsi" w:cstheme="minorHAnsi"/>
                <w:sz w:val="24"/>
              </w:rPr>
              <w:t>olicitantul trebuie să demonstreze asigurarea sustenabilității investiției</w:t>
            </w:r>
            <w:r>
              <w:rPr>
                <w:sz w:val="24"/>
              </w:rPr>
              <w:t xml:space="preserve"> prin operaționalizarea infrastructurii</w:t>
            </w:r>
            <w:r w:rsidRPr="0096546F">
              <w:rPr>
                <w:rFonts w:asciiTheme="minorHAnsi" w:hAnsiTheme="minorHAnsi" w:cstheme="minorHAnsi"/>
                <w:sz w:val="24"/>
              </w:rPr>
              <w:t>. Beneficiarii măsurilor de finanțare a infrastructurii sociale trebuie să asigure sustenabilitatea proiectelor din surse proprii sau prin obținerea finanțării în cadrul Axei 5 POCU, prin depunerea unui proiect distinct cu respectarea condițiilor specifice POCU.</w:t>
            </w:r>
          </w:p>
        </w:tc>
      </w:tr>
    </w:tbl>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lastRenderedPageBreak/>
        <w:t>Dacă verificarea documentelor confirmă faptul că proiectul are Hotărârea Consiliului Local/ Hotărârile Consiliilor Locale sau Actul/ Hotărârea organului de decizie sau Declarația pe propria răspundere a solicitantului privind asigurarea sustenabilității investiției, cu punctele obligatorii menționate pentru realizarea investiţiei, expertul bifează căsuţa din coloana DA din fişa de verificare. În caz contrar, expertul bifează căsuţa din coloana NU şi motivează poziţia lui în rubrica „Observaţii” din fişa de evaluare generală a proiectului, criteriul de eligibilitate nefiind îndeplinit.</w:t>
      </w:r>
    </w:p>
    <w:p w:rsidR="0066749B" w:rsidRPr="0096546F" w:rsidRDefault="0066749B" w:rsidP="0066749B">
      <w:pPr>
        <w:spacing w:before="120" w:after="120" w:line="240" w:lineRule="auto"/>
        <w:jc w:val="both"/>
        <w:rPr>
          <w:rFonts w:asciiTheme="minorHAnsi" w:hAnsiTheme="minorHAnsi" w:cstheme="minorHAnsi"/>
          <w:b/>
          <w:sz w:val="24"/>
        </w:rPr>
      </w:pPr>
    </w:p>
    <w:p w:rsidR="0066749B" w:rsidRPr="0096546F" w:rsidRDefault="0066749B" w:rsidP="0066749B">
      <w:pPr>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EG4 Investiția trebuie să demonstreze necesitatea, oportunitatea și potențialul economic al acesteia</w:t>
      </w:r>
    </w:p>
    <w:tbl>
      <w:tblPr>
        <w:tblpPr w:leftFromText="180" w:rightFromText="180" w:bottomFromText="200" w:vertAnchor="text" w:tblpXSpec="center" w:tblpY="1"/>
        <w:tblOverlap w:val="neve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4500"/>
        <w:gridCol w:w="5130"/>
      </w:tblGrid>
      <w:tr w:rsidR="0066749B" w:rsidRPr="0096546F" w:rsidTr="0066749B">
        <w:tc>
          <w:tcPr>
            <w:tcW w:w="4500" w:type="dxa"/>
            <w:tcBorders>
              <w:top w:val="single" w:sz="4" w:space="0" w:color="auto"/>
              <w:left w:val="single" w:sz="4" w:space="0" w:color="auto"/>
              <w:bottom w:val="single" w:sz="4" w:space="0" w:color="auto"/>
              <w:right w:val="single" w:sz="4" w:space="0" w:color="auto"/>
            </w:tcBorders>
            <w:shd w:val="clear" w:color="auto" w:fill="BFBFBF"/>
            <w:hideMark/>
          </w:tcPr>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b/>
                <w:sz w:val="24"/>
              </w:rPr>
              <w:t xml:space="preserve">DOCUMENTE PREZENTATE </w:t>
            </w:r>
          </w:p>
        </w:tc>
        <w:tc>
          <w:tcPr>
            <w:tcW w:w="5130" w:type="dxa"/>
            <w:tcBorders>
              <w:top w:val="single" w:sz="4" w:space="0" w:color="auto"/>
              <w:left w:val="single" w:sz="4" w:space="0" w:color="auto"/>
              <w:bottom w:val="single" w:sz="4" w:space="0" w:color="auto"/>
              <w:right w:val="single" w:sz="4" w:space="0" w:color="auto"/>
            </w:tcBorders>
            <w:shd w:val="clear" w:color="auto" w:fill="BFBFBF"/>
            <w:hideMark/>
          </w:tcPr>
          <w:p w:rsidR="0066749B" w:rsidRPr="0096546F" w:rsidRDefault="0066749B" w:rsidP="0066749B">
            <w:pPr>
              <w:spacing w:before="120" w:after="120" w:line="240" w:lineRule="auto"/>
              <w:rPr>
                <w:rFonts w:asciiTheme="minorHAnsi" w:hAnsiTheme="minorHAnsi" w:cstheme="minorHAnsi"/>
                <w:b/>
                <w:sz w:val="24"/>
                <w:lang w:val="pt-BR"/>
              </w:rPr>
            </w:pPr>
            <w:r w:rsidRPr="0096546F">
              <w:rPr>
                <w:rFonts w:asciiTheme="minorHAnsi" w:hAnsiTheme="minorHAnsi" w:cstheme="minorHAnsi"/>
                <w:b/>
                <w:sz w:val="24"/>
              </w:rPr>
              <w:t>PUNCTE DE VERIFICAT ÎN CADRUL DOCUMENTELOR PREZENTATE</w:t>
            </w:r>
          </w:p>
        </w:tc>
      </w:tr>
      <w:tr w:rsidR="0066749B" w:rsidRPr="0096546F" w:rsidTr="0066749B">
        <w:trPr>
          <w:trHeight w:val="977"/>
        </w:trPr>
        <w:tc>
          <w:tcPr>
            <w:tcW w:w="4500" w:type="dxa"/>
            <w:tcBorders>
              <w:top w:val="single" w:sz="4" w:space="0" w:color="auto"/>
              <w:left w:val="single" w:sz="4" w:space="0" w:color="auto"/>
              <w:bottom w:val="single" w:sz="4" w:space="0" w:color="auto"/>
              <w:right w:val="single" w:sz="4" w:space="0" w:color="auto"/>
            </w:tcBorders>
          </w:tcPr>
          <w:p w:rsidR="0066749B" w:rsidRPr="0096546F" w:rsidRDefault="0066749B" w:rsidP="0066749B">
            <w:pPr>
              <w:tabs>
                <w:tab w:val="left" w:pos="0"/>
                <w:tab w:val="left" w:pos="342"/>
                <w:tab w:val="center" w:pos="4680"/>
                <w:tab w:val="right" w:pos="9360"/>
              </w:tabs>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lastRenderedPageBreak/>
              <w:t>Documente verificate</w:t>
            </w:r>
          </w:p>
          <w:p w:rsidR="0066749B" w:rsidRPr="0096546F" w:rsidRDefault="0066749B" w:rsidP="0066749B">
            <w:pPr>
              <w:tabs>
                <w:tab w:val="left" w:pos="0"/>
                <w:tab w:val="left" w:pos="342"/>
                <w:tab w:val="center" w:pos="4680"/>
                <w:tab w:val="right" w:pos="9360"/>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Hotărârea Consiliului  Local (Hotărârile Consiliilor locale  în cazul ADI) și/ sau Hotărârea Adunării Generale a ONG/ document echivalent specific fiecărei categorii de solicitant (de ex., Hotărârea Adunării Parohiale, în cazul Unităților de cult)</w:t>
            </w:r>
          </w:p>
          <w:p w:rsidR="0066749B" w:rsidRPr="0096546F" w:rsidRDefault="0066749B" w:rsidP="0066749B">
            <w:pPr>
              <w:tabs>
                <w:tab w:val="left" w:pos="0"/>
                <w:tab w:val="left" w:pos="342"/>
              </w:tabs>
              <w:spacing w:before="120" w:after="120" w:line="240" w:lineRule="auto"/>
              <w:jc w:val="both"/>
              <w:rPr>
                <w:rFonts w:asciiTheme="minorHAnsi" w:hAnsiTheme="minorHAnsi" w:cstheme="minorHAnsi"/>
                <w:sz w:val="24"/>
              </w:rPr>
            </w:pPr>
          </w:p>
          <w:p w:rsidR="0066749B" w:rsidRPr="0096546F" w:rsidRDefault="0066749B" w:rsidP="0066749B">
            <w:pPr>
              <w:tabs>
                <w:tab w:val="left" w:pos="0"/>
                <w:tab w:val="left" w:pos="342"/>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Actul/ Hotărârea organului de decizie al persoanei juridice proprietare/ administrator de păduri privind implementarea proiectului</w:t>
            </w:r>
          </w:p>
          <w:p w:rsidR="0066749B" w:rsidRPr="0096546F" w:rsidRDefault="0066749B" w:rsidP="0066749B">
            <w:pPr>
              <w:tabs>
                <w:tab w:val="left" w:pos="0"/>
                <w:tab w:val="left" w:pos="342"/>
              </w:tabs>
              <w:spacing w:before="120" w:after="120" w:line="240" w:lineRule="auto"/>
              <w:jc w:val="both"/>
              <w:rPr>
                <w:rFonts w:asciiTheme="minorHAnsi" w:hAnsiTheme="minorHAnsi" w:cstheme="minorHAnsi"/>
                <w:sz w:val="24"/>
              </w:rPr>
            </w:pPr>
          </w:p>
          <w:p w:rsidR="0066749B" w:rsidRPr="0096546F" w:rsidRDefault="0066749B" w:rsidP="0066749B">
            <w:pPr>
              <w:tabs>
                <w:tab w:val="left" w:pos="0"/>
                <w:tab w:val="left" w:pos="342"/>
              </w:tabs>
              <w:spacing w:before="120" w:after="120" w:line="240" w:lineRule="auto"/>
              <w:jc w:val="both"/>
              <w:rPr>
                <w:rFonts w:asciiTheme="minorHAnsi" w:hAnsiTheme="minorHAnsi" w:cstheme="minorHAnsi"/>
                <w:sz w:val="24"/>
              </w:rPr>
            </w:pPr>
          </w:p>
          <w:p w:rsidR="0066749B" w:rsidRPr="0096546F" w:rsidRDefault="0066749B" w:rsidP="0066749B">
            <w:pPr>
              <w:tabs>
                <w:tab w:val="left" w:pos="0"/>
                <w:tab w:val="left" w:pos="342"/>
              </w:tabs>
              <w:spacing w:before="120" w:after="120" w:line="240" w:lineRule="auto"/>
              <w:jc w:val="both"/>
              <w:rPr>
                <w:rFonts w:asciiTheme="minorHAnsi" w:hAnsiTheme="minorHAnsi" w:cstheme="minorHAnsi"/>
                <w:sz w:val="24"/>
              </w:rPr>
            </w:pPr>
          </w:p>
          <w:p w:rsidR="0066749B" w:rsidRPr="0096546F" w:rsidRDefault="0066749B" w:rsidP="0066749B">
            <w:pPr>
              <w:tabs>
                <w:tab w:val="left" w:pos="0"/>
                <w:tab w:val="left" w:pos="342"/>
              </w:tabs>
              <w:spacing w:before="120" w:after="120" w:line="240" w:lineRule="auto"/>
              <w:jc w:val="both"/>
              <w:rPr>
                <w:rFonts w:asciiTheme="minorHAnsi" w:hAnsiTheme="minorHAnsi" w:cstheme="minorHAnsi"/>
                <w:sz w:val="24"/>
              </w:rPr>
            </w:pPr>
          </w:p>
        </w:tc>
        <w:tc>
          <w:tcPr>
            <w:tcW w:w="5130" w:type="dxa"/>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spacing w:before="120" w:after="120" w:line="240" w:lineRule="auto"/>
              <w:ind w:left="360" w:hanging="360"/>
              <w:jc w:val="both"/>
              <w:rPr>
                <w:rFonts w:asciiTheme="minorHAnsi" w:hAnsiTheme="minorHAnsi" w:cstheme="minorHAnsi"/>
                <w:sz w:val="24"/>
              </w:rPr>
            </w:pPr>
            <w:r w:rsidRPr="0096546F">
              <w:rPr>
                <w:rFonts w:asciiTheme="minorHAnsi" w:hAnsiTheme="minorHAnsi" w:cstheme="minorHAnsi"/>
                <w:sz w:val="24"/>
              </w:rPr>
              <w:t>Expertul verifică Hotărârile, cu referire la următoarele puncte (obligatorii):</w:t>
            </w:r>
          </w:p>
          <w:p w:rsidR="0066749B" w:rsidRPr="0096546F" w:rsidRDefault="0066749B" w:rsidP="0066749B">
            <w:pPr>
              <w:numPr>
                <w:ilvl w:val="0"/>
                <w:numId w:val="5"/>
              </w:numPr>
              <w:autoSpaceDE w:val="0"/>
              <w:autoSpaceDN w:val="0"/>
              <w:adjustRightInd w:val="0"/>
              <w:spacing w:before="120" w:after="120" w:line="240" w:lineRule="auto"/>
              <w:ind w:left="360"/>
              <w:rPr>
                <w:rFonts w:asciiTheme="minorHAnsi" w:hAnsiTheme="minorHAnsi" w:cstheme="minorHAnsi"/>
                <w:sz w:val="24"/>
              </w:rPr>
            </w:pPr>
            <w:r w:rsidRPr="0096546F">
              <w:rPr>
                <w:rFonts w:asciiTheme="minorHAnsi" w:hAnsiTheme="minorHAnsi" w:cstheme="minorHAnsi"/>
                <w:sz w:val="24"/>
              </w:rPr>
              <w:t>necesitatea, oportunitatea și potențialul economic al investiţiei;</w:t>
            </w:r>
          </w:p>
          <w:p w:rsidR="0066749B" w:rsidRPr="0096546F" w:rsidRDefault="0066749B" w:rsidP="0066749B">
            <w:pPr>
              <w:numPr>
                <w:ilvl w:val="0"/>
                <w:numId w:val="5"/>
              </w:numPr>
              <w:autoSpaceDE w:val="0"/>
              <w:autoSpaceDN w:val="0"/>
              <w:adjustRightInd w:val="0"/>
              <w:spacing w:before="120" w:after="120" w:line="240" w:lineRule="auto"/>
              <w:ind w:left="360"/>
              <w:rPr>
                <w:rFonts w:asciiTheme="minorHAnsi" w:hAnsiTheme="minorHAnsi" w:cstheme="minorHAnsi"/>
                <w:sz w:val="24"/>
              </w:rPr>
            </w:pPr>
            <w:r w:rsidRPr="0096546F">
              <w:rPr>
                <w:rFonts w:asciiTheme="minorHAnsi" w:hAnsiTheme="minorHAnsi" w:cstheme="minorHAnsi"/>
                <w:sz w:val="24"/>
              </w:rPr>
              <w:t>lucrările vor fi prevăzute în bugetul/ ele local/ e sau proprii pentru perioada de realizare a investiţiei;</w:t>
            </w:r>
          </w:p>
          <w:p w:rsidR="0066749B" w:rsidRPr="0096546F" w:rsidRDefault="0066749B" w:rsidP="0066749B">
            <w:pPr>
              <w:numPr>
                <w:ilvl w:val="0"/>
                <w:numId w:val="5"/>
              </w:numPr>
              <w:autoSpaceDE w:val="0"/>
              <w:autoSpaceDN w:val="0"/>
              <w:adjustRightInd w:val="0"/>
              <w:spacing w:before="120" w:after="120" w:line="240" w:lineRule="auto"/>
              <w:ind w:left="360"/>
              <w:rPr>
                <w:rFonts w:asciiTheme="minorHAnsi" w:hAnsiTheme="minorHAnsi" w:cstheme="minorHAnsi"/>
                <w:sz w:val="24"/>
              </w:rPr>
            </w:pPr>
            <w:r w:rsidRPr="0096546F">
              <w:rPr>
                <w:rFonts w:asciiTheme="minorHAnsi" w:hAnsiTheme="minorHAnsi" w:cstheme="minorHAnsi"/>
                <w:sz w:val="24"/>
              </w:rPr>
              <w:t>angajamentul de a asigura mentenanța investitiei, pe o perioadă de minimum 5 ani, de la data ultimei plăți;</w:t>
            </w:r>
          </w:p>
          <w:p w:rsidR="0066749B" w:rsidRPr="0096546F" w:rsidRDefault="0066749B" w:rsidP="0066749B">
            <w:pPr>
              <w:numPr>
                <w:ilvl w:val="0"/>
                <w:numId w:val="5"/>
              </w:numPr>
              <w:autoSpaceDE w:val="0"/>
              <w:autoSpaceDN w:val="0"/>
              <w:adjustRightInd w:val="0"/>
              <w:spacing w:before="120" w:after="120" w:line="240" w:lineRule="auto"/>
              <w:ind w:left="360"/>
              <w:rPr>
                <w:rFonts w:asciiTheme="minorHAnsi" w:hAnsiTheme="minorHAnsi" w:cstheme="minorHAnsi"/>
                <w:sz w:val="24"/>
              </w:rPr>
            </w:pPr>
            <w:r w:rsidRPr="0096546F">
              <w:rPr>
                <w:rFonts w:asciiTheme="minorHAnsi" w:hAnsiTheme="minorHAnsi" w:cstheme="minorHAnsi"/>
                <w:color w:val="000000"/>
                <w:sz w:val="24"/>
              </w:rPr>
              <w:t>caracteristici tehnice ale investiției/investițiilor propuse (lungimi, arii, volume, capacităţi etc.);</w:t>
            </w:r>
          </w:p>
          <w:p w:rsidR="0066749B" w:rsidRPr="0096546F" w:rsidRDefault="0066749B" w:rsidP="0066749B">
            <w:pPr>
              <w:numPr>
                <w:ilvl w:val="0"/>
                <w:numId w:val="5"/>
              </w:numPr>
              <w:autoSpaceDE w:val="0"/>
              <w:autoSpaceDN w:val="0"/>
              <w:adjustRightInd w:val="0"/>
              <w:spacing w:before="120" w:after="120" w:line="240" w:lineRule="auto"/>
              <w:ind w:left="360"/>
              <w:rPr>
                <w:rFonts w:asciiTheme="minorHAnsi" w:hAnsiTheme="minorHAnsi" w:cstheme="minorHAnsi"/>
                <w:sz w:val="24"/>
              </w:rPr>
            </w:pPr>
            <w:r w:rsidRPr="0096546F">
              <w:rPr>
                <w:rFonts w:asciiTheme="minorHAnsi" w:hAnsiTheme="minorHAnsi" w:cstheme="minorHAnsi"/>
                <w:color w:val="000000"/>
                <w:sz w:val="24"/>
              </w:rPr>
              <w:t>nominalizarea şi delegarea reprezentantului legal al solicitantului pentru relaţia cu AFIR în derularea proiectului.</w:t>
            </w:r>
          </w:p>
        </w:tc>
      </w:tr>
    </w:tbl>
    <w:p w:rsidR="0066749B" w:rsidRPr="0096546F" w:rsidRDefault="0066749B" w:rsidP="0066749B">
      <w:pPr>
        <w:shd w:val="clear" w:color="auto" w:fill="D9D9D9"/>
        <w:spacing w:before="120" w:after="120" w:line="240" w:lineRule="auto"/>
        <w:jc w:val="both"/>
        <w:rPr>
          <w:rFonts w:asciiTheme="minorHAnsi" w:hAnsiTheme="minorHAnsi" w:cstheme="minorHAnsi"/>
          <w:b/>
          <w:i/>
          <w:sz w:val="24"/>
        </w:rPr>
      </w:pPr>
      <w:r w:rsidRPr="0096546F">
        <w:rPr>
          <w:rFonts w:asciiTheme="minorHAnsi" w:hAnsiTheme="minorHAnsi" w:cstheme="minorHAnsi"/>
          <w:b/>
          <w:i/>
          <w:sz w:val="24"/>
        </w:rPr>
        <w:t>Secțiuni specifice:</w:t>
      </w:r>
    </w:p>
    <w:p w:rsidR="0066749B" w:rsidRPr="0096546F" w:rsidRDefault="0066749B" w:rsidP="0066749B">
      <w:pPr>
        <w:shd w:val="clear" w:color="auto" w:fill="D9D9D9"/>
        <w:spacing w:before="120" w:after="120" w:line="240" w:lineRule="auto"/>
        <w:jc w:val="both"/>
        <w:rPr>
          <w:rFonts w:asciiTheme="minorHAnsi" w:hAnsiTheme="minorHAnsi" w:cstheme="minorHAnsi"/>
          <w:i/>
          <w:sz w:val="24"/>
        </w:rPr>
      </w:pPr>
      <w:r w:rsidRPr="0096546F">
        <w:rPr>
          <w:rFonts w:asciiTheme="minorHAnsi" w:hAnsiTheme="minorHAnsi" w:cstheme="minorHAnsi"/>
          <w:i/>
          <w:sz w:val="24"/>
        </w:rPr>
        <w:t>NOTĂ!</w:t>
      </w:r>
    </w:p>
    <w:p w:rsidR="0066749B" w:rsidRPr="0096546F" w:rsidRDefault="0066749B" w:rsidP="0066749B">
      <w:pPr>
        <w:shd w:val="clear" w:color="auto" w:fill="D9D9D9"/>
        <w:spacing w:before="120" w:after="120" w:line="240" w:lineRule="auto"/>
        <w:jc w:val="both"/>
        <w:rPr>
          <w:rFonts w:asciiTheme="minorHAnsi" w:hAnsiTheme="minorHAnsi" w:cstheme="minorHAnsi"/>
          <w:i/>
          <w:sz w:val="24"/>
        </w:rPr>
      </w:pPr>
      <w:r w:rsidRPr="0096546F">
        <w:rPr>
          <w:rFonts w:asciiTheme="minorHAnsi" w:hAnsiTheme="minorHAnsi" w:cstheme="minorHAnsi"/>
          <w:i/>
          <w:sz w:val="24"/>
        </w:rPr>
        <w:t>Criteriile de eligibilitate de mai jos se vor verifica doar pentru tipurile de investiții indicate. Pentru celelalte tipuri de proiecte se va bifa „NU ESTE CAZUL”.</w:t>
      </w:r>
    </w:p>
    <w:p w:rsidR="0066749B" w:rsidRPr="0096546F" w:rsidRDefault="0066749B" w:rsidP="0066749B">
      <w:pPr>
        <w:spacing w:before="120" w:after="120" w:line="240" w:lineRule="auto"/>
        <w:jc w:val="both"/>
        <w:rPr>
          <w:rFonts w:asciiTheme="minorHAnsi" w:hAnsiTheme="minorHAnsi" w:cstheme="minorHAnsi"/>
          <w:i/>
          <w:sz w:val="24"/>
        </w:rPr>
      </w:pPr>
    </w:p>
    <w:p w:rsidR="0066749B" w:rsidRPr="0096546F" w:rsidRDefault="0066749B" w:rsidP="0066749B">
      <w:pPr>
        <w:spacing w:before="120" w:after="120" w:line="240" w:lineRule="auto"/>
        <w:jc w:val="both"/>
        <w:rPr>
          <w:rFonts w:asciiTheme="minorHAnsi" w:hAnsiTheme="minorHAnsi" w:cstheme="minorHAnsi"/>
          <w:b/>
          <w:i/>
          <w:sz w:val="24"/>
        </w:rPr>
      </w:pPr>
      <w:r w:rsidRPr="0096546F">
        <w:rPr>
          <w:rFonts w:asciiTheme="minorHAnsi" w:hAnsiTheme="minorHAnsi" w:cstheme="minorHAnsi"/>
          <w:b/>
          <w:sz w:val="24"/>
        </w:rPr>
        <w:t xml:space="preserve">EG5 Investiția trebuie să respecte Planul Urbanistic General în vigoare </w:t>
      </w:r>
    </w:p>
    <w:p w:rsidR="0066749B" w:rsidRPr="0096546F" w:rsidRDefault="0066749B" w:rsidP="0066749B">
      <w:pPr>
        <w:spacing w:before="120" w:after="120" w:line="240" w:lineRule="auto"/>
        <w:jc w:val="both"/>
        <w:rPr>
          <w:rFonts w:asciiTheme="minorHAnsi" w:hAnsiTheme="minorHAnsi" w:cstheme="minorHAnsi"/>
          <w:i/>
          <w:sz w:val="24"/>
        </w:rPr>
      </w:pPr>
      <w:r w:rsidRPr="0096546F">
        <w:rPr>
          <w:rFonts w:asciiTheme="minorHAnsi" w:hAnsiTheme="minorHAnsi" w:cstheme="minorHAnsi"/>
          <w:i/>
          <w:sz w:val="24"/>
        </w:rPr>
        <w:t>(doar pentru proiectele care prevăd investiții care necesită prezentarea certificatului de urbanism)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383"/>
        <w:gridCol w:w="4786"/>
      </w:tblGrid>
      <w:tr w:rsidR="0066749B" w:rsidRPr="0096546F" w:rsidTr="0066749B">
        <w:tc>
          <w:tcPr>
            <w:tcW w:w="4775" w:type="dxa"/>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b/>
                <w:sz w:val="24"/>
              </w:rPr>
              <w:t xml:space="preserve">DOCUMENTE PREZENTATE </w:t>
            </w:r>
          </w:p>
        </w:tc>
        <w:tc>
          <w:tcPr>
            <w:tcW w:w="5182" w:type="dxa"/>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sz w:val="24"/>
              </w:rPr>
              <w:t>PUNCTE DE VERIFICAT ÎN CADRUL DOCUMENTELOR PREZENTATE</w:t>
            </w:r>
          </w:p>
        </w:tc>
      </w:tr>
      <w:tr w:rsidR="0066749B" w:rsidRPr="0096546F" w:rsidTr="0066749B">
        <w:tc>
          <w:tcPr>
            <w:tcW w:w="4775" w:type="dxa"/>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Certificatul de Urbanism</w:t>
            </w:r>
          </w:p>
        </w:tc>
        <w:tc>
          <w:tcPr>
            <w:tcW w:w="5182" w:type="dxa"/>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widowControl w:val="0"/>
              <w:pBdr>
                <w:left w:val="single" w:sz="8" w:space="0" w:color="auto"/>
              </w:pBdr>
              <w:tabs>
                <w:tab w:val="left" w:pos="-5"/>
                <w:tab w:val="left" w:pos="800"/>
              </w:tabs>
              <w:autoSpaceDE w:val="0"/>
              <w:autoSpaceDN w:val="0"/>
              <w:adjustRightInd w:val="0"/>
              <w:spacing w:before="120" w:after="120" w:line="240" w:lineRule="auto"/>
              <w:contextualSpacing/>
              <w:jc w:val="both"/>
              <w:rPr>
                <w:rFonts w:asciiTheme="minorHAnsi" w:hAnsiTheme="minorHAnsi" w:cstheme="minorHAnsi"/>
                <w:sz w:val="24"/>
              </w:rPr>
            </w:pPr>
            <w:r w:rsidRPr="0096546F">
              <w:rPr>
                <w:rFonts w:asciiTheme="minorHAnsi" w:hAnsiTheme="minorHAnsi" w:cstheme="minorHAnsi"/>
                <w:sz w:val="24"/>
              </w:rPr>
              <w:t xml:space="preserve">Expertul verifică în baza informaţiilor din Certificatului de Urbanism, valabil la data depunerii Cererii de finantare, dacă investiţia respectă Planul Urbanistic General </w:t>
            </w:r>
          </w:p>
          <w:p w:rsidR="0066749B" w:rsidRPr="0096546F" w:rsidRDefault="0066749B" w:rsidP="0066749B">
            <w:pPr>
              <w:widowControl w:val="0"/>
              <w:pBdr>
                <w:left w:val="single" w:sz="8" w:space="0" w:color="auto"/>
              </w:pBdr>
              <w:tabs>
                <w:tab w:val="left" w:pos="0"/>
                <w:tab w:val="left" w:pos="800"/>
              </w:tabs>
              <w:autoSpaceDE w:val="0"/>
              <w:autoSpaceDN w:val="0"/>
              <w:adjustRightInd w:val="0"/>
              <w:spacing w:before="120" w:after="120" w:line="240" w:lineRule="auto"/>
              <w:contextualSpacing/>
              <w:jc w:val="both"/>
              <w:rPr>
                <w:rFonts w:asciiTheme="minorHAnsi" w:hAnsiTheme="minorHAnsi" w:cstheme="minorHAnsi"/>
                <w:sz w:val="24"/>
              </w:rPr>
            </w:pPr>
            <w:r w:rsidRPr="0096546F">
              <w:rPr>
                <w:rFonts w:asciiTheme="minorHAnsi" w:hAnsiTheme="minorHAnsi" w:cstheme="minorHAnsi"/>
                <w:sz w:val="24"/>
              </w:rPr>
              <w:t>Expertul verifica dacă:</w:t>
            </w:r>
          </w:p>
          <w:p w:rsidR="0066749B" w:rsidRPr="0096546F" w:rsidRDefault="0066749B" w:rsidP="0066749B">
            <w:pPr>
              <w:pStyle w:val="ListParagraph"/>
              <w:widowControl w:val="0"/>
              <w:numPr>
                <w:ilvl w:val="0"/>
                <w:numId w:val="6"/>
              </w:numPr>
              <w:pBdr>
                <w:left w:val="single" w:sz="8" w:space="0" w:color="auto"/>
              </w:pBdr>
              <w:tabs>
                <w:tab w:val="left" w:pos="0"/>
                <w:tab w:val="left" w:pos="175"/>
                <w:tab w:val="left" w:pos="800"/>
              </w:tabs>
              <w:autoSpaceDE w:val="0"/>
              <w:autoSpaceDN w:val="0"/>
              <w:adjustRightInd w:val="0"/>
              <w:spacing w:before="120" w:after="120" w:line="240" w:lineRule="auto"/>
              <w:ind w:left="0" w:firstLine="0"/>
              <w:jc w:val="both"/>
              <w:rPr>
                <w:rFonts w:asciiTheme="minorHAnsi" w:hAnsiTheme="minorHAnsi" w:cstheme="minorHAnsi"/>
                <w:sz w:val="24"/>
              </w:rPr>
            </w:pPr>
            <w:r w:rsidRPr="0096546F">
              <w:rPr>
                <w:rFonts w:asciiTheme="minorHAnsi" w:hAnsiTheme="minorHAnsi" w:cstheme="minorHAnsi"/>
                <w:sz w:val="24"/>
              </w:rPr>
              <w:t xml:space="preserve">investiția  respectă toate specificațiile din </w:t>
            </w:r>
            <w:r w:rsidRPr="0096546F">
              <w:rPr>
                <w:rFonts w:asciiTheme="minorHAnsi" w:hAnsiTheme="minorHAnsi" w:cstheme="minorHAnsi"/>
                <w:sz w:val="24"/>
              </w:rPr>
              <w:lastRenderedPageBreak/>
              <w:t>Certificatul de Urbanism eliberat în temeiul reglementărilor Documentației de urbanism faza PUG:</w:t>
            </w:r>
          </w:p>
          <w:p w:rsidR="0066749B" w:rsidRPr="0096546F" w:rsidRDefault="0066749B" w:rsidP="0066749B">
            <w:pPr>
              <w:widowControl w:val="0"/>
              <w:pBdr>
                <w:left w:val="single" w:sz="8" w:space="0" w:color="auto"/>
              </w:pBdr>
              <w:tabs>
                <w:tab w:val="left" w:pos="0"/>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sau</w:t>
            </w:r>
          </w:p>
          <w:p w:rsidR="0066749B" w:rsidRPr="0096546F" w:rsidRDefault="0066749B" w:rsidP="0066749B">
            <w:pPr>
              <w:pStyle w:val="ListParagraph"/>
              <w:widowControl w:val="0"/>
              <w:numPr>
                <w:ilvl w:val="0"/>
                <w:numId w:val="6"/>
              </w:numPr>
              <w:pBdr>
                <w:left w:val="single" w:sz="8" w:space="0" w:color="auto"/>
              </w:pBdr>
              <w:tabs>
                <w:tab w:val="left" w:pos="0"/>
                <w:tab w:val="left" w:pos="800"/>
              </w:tabs>
              <w:autoSpaceDE w:val="0"/>
              <w:autoSpaceDN w:val="0"/>
              <w:adjustRightInd w:val="0"/>
              <w:spacing w:before="120" w:after="120" w:line="240" w:lineRule="auto"/>
              <w:ind w:left="0" w:firstLine="0"/>
              <w:jc w:val="both"/>
              <w:rPr>
                <w:rFonts w:asciiTheme="minorHAnsi" w:hAnsiTheme="minorHAnsi" w:cstheme="minorHAnsi"/>
                <w:color w:val="000000"/>
                <w:sz w:val="24"/>
              </w:rPr>
            </w:pPr>
            <w:r w:rsidRPr="0096546F">
              <w:rPr>
                <w:rFonts w:asciiTheme="minorHAnsi" w:hAnsiTheme="minorHAnsi" w:cstheme="minorHAnsi"/>
                <w:sz w:val="24"/>
              </w:rPr>
              <w:t xml:space="preserve">în situația în care investiția propusă prin proiect nu se regăsește în PUG, solicitantul va depune Certificatul de Urbanism eliberat în temeiul reglementărilor Documentației de urbanism faza PUZ. </w:t>
            </w:r>
          </w:p>
        </w:tc>
      </w:tr>
    </w:tbl>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lastRenderedPageBreak/>
        <w:t>Dacă verificarea documentelor confirmă faptul ca investiția respecta Planul Urbanistic General, expertul bifează căsuţa din coloana DA din fişa de verificare. În caz contrar, expertul bifează căsuţa din coloana NU şi motivează poziţia lui în rubrica „Observaţii” din fişa de evaluare generală a proiectului, proiectul fiind neeligibil.</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p>
    <w:p w:rsidR="0066749B" w:rsidRPr="0096546F" w:rsidRDefault="0066749B" w:rsidP="0066749B">
      <w:pPr>
        <w:spacing w:before="120" w:after="120" w:line="240" w:lineRule="auto"/>
        <w:jc w:val="both"/>
        <w:rPr>
          <w:rFonts w:asciiTheme="minorHAnsi" w:hAnsiTheme="minorHAnsi" w:cstheme="minorHAnsi"/>
          <w:b/>
          <w:i/>
          <w:sz w:val="24"/>
        </w:rPr>
      </w:pPr>
      <w:r w:rsidRPr="0096546F">
        <w:rPr>
          <w:rFonts w:asciiTheme="minorHAnsi" w:hAnsiTheme="minorHAnsi" w:cstheme="minorHAnsi"/>
          <w:b/>
          <w:i/>
          <w:sz w:val="24"/>
        </w:rPr>
        <w:t xml:space="preserve">EG6 Investiția va fi precedată de o evaluare a impactului preconizat asupra mediului dacă aceasta poate avea efecte negative asupra mediului, în conformitate cu legislația în vigoare, menționată în cap. 8.1 din PNDR 2014-2020.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501"/>
        <w:gridCol w:w="5668"/>
      </w:tblGrid>
      <w:tr w:rsidR="0066749B" w:rsidRPr="0096546F" w:rsidTr="0066749B">
        <w:tc>
          <w:tcPr>
            <w:tcW w:w="1909" w:type="pct"/>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b/>
                <w:sz w:val="24"/>
              </w:rPr>
              <w:t>DOCUMENTE PREZENTATE</w:t>
            </w:r>
          </w:p>
        </w:tc>
        <w:tc>
          <w:tcPr>
            <w:tcW w:w="3091" w:type="pct"/>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b/>
                <w:sz w:val="24"/>
                <w:lang w:val="pt-BR"/>
              </w:rPr>
            </w:pPr>
            <w:r w:rsidRPr="0096546F">
              <w:rPr>
                <w:rFonts w:asciiTheme="minorHAnsi" w:hAnsiTheme="minorHAnsi" w:cstheme="minorHAnsi"/>
                <w:b/>
                <w:sz w:val="24"/>
              </w:rPr>
              <w:t>PUNCTE DE VERIFICAT ÎN CADRUL DOCUMENTELOR PREZENTATE</w:t>
            </w:r>
          </w:p>
        </w:tc>
      </w:tr>
      <w:tr w:rsidR="0066749B" w:rsidRPr="0096546F" w:rsidTr="0066749B">
        <w:trPr>
          <w:trHeight w:val="706"/>
        </w:trPr>
        <w:tc>
          <w:tcPr>
            <w:tcW w:w="1909" w:type="pct"/>
            <w:tcBorders>
              <w:top w:val="single" w:sz="4" w:space="0" w:color="auto"/>
              <w:left w:val="single" w:sz="4" w:space="0" w:color="auto"/>
              <w:bottom w:val="single" w:sz="4" w:space="0" w:color="auto"/>
              <w:right w:val="single" w:sz="4" w:space="0" w:color="auto"/>
            </w:tcBorders>
          </w:tcPr>
          <w:p w:rsidR="0066749B" w:rsidRPr="0096546F" w:rsidRDefault="0066749B" w:rsidP="0066749B">
            <w:pPr>
              <w:tabs>
                <w:tab w:val="center" w:pos="4680"/>
                <w:tab w:val="right" w:pos="9360"/>
              </w:tabs>
              <w:spacing w:before="120" w:after="120" w:line="240" w:lineRule="auto"/>
              <w:jc w:val="both"/>
              <w:rPr>
                <w:rFonts w:asciiTheme="minorHAnsi" w:hAnsiTheme="minorHAnsi" w:cstheme="minorHAnsi"/>
                <w:sz w:val="24"/>
              </w:rPr>
            </w:pPr>
            <w:r w:rsidRPr="0096546F">
              <w:rPr>
                <w:rFonts w:asciiTheme="minorHAnsi" w:hAnsiTheme="minorHAnsi" w:cstheme="minorHAnsi"/>
                <w:sz w:val="24"/>
              </w:rPr>
              <w:t>-Declaratia pe propria răspundere de la secțiunea F a cererii de finanţare.</w:t>
            </w:r>
          </w:p>
          <w:p w:rsidR="0066749B" w:rsidRPr="0096546F" w:rsidRDefault="0066749B" w:rsidP="0066749B">
            <w:pPr>
              <w:spacing w:before="120" w:after="120" w:line="240" w:lineRule="auto"/>
              <w:jc w:val="both"/>
              <w:rPr>
                <w:rFonts w:asciiTheme="minorHAnsi" w:hAnsiTheme="minorHAnsi" w:cstheme="minorHAnsi"/>
                <w:sz w:val="24"/>
              </w:rPr>
            </w:pPr>
          </w:p>
        </w:tc>
        <w:tc>
          <w:tcPr>
            <w:tcW w:w="3091" w:type="pct"/>
            <w:tcBorders>
              <w:top w:val="single" w:sz="4" w:space="0" w:color="auto"/>
              <w:left w:val="single" w:sz="4" w:space="0" w:color="auto"/>
              <w:bottom w:val="single" w:sz="4" w:space="0" w:color="auto"/>
              <w:right w:val="single" w:sz="4" w:space="0" w:color="auto"/>
            </w:tcBorders>
          </w:tcPr>
          <w:p w:rsidR="0066749B" w:rsidRPr="0096546F" w:rsidRDefault="0066749B" w:rsidP="0066749B">
            <w:pPr>
              <w:autoSpaceDE w:val="0"/>
              <w:autoSpaceDN w:val="0"/>
              <w:adjustRightInd w:val="0"/>
              <w:spacing w:before="120" w:after="120" w:line="240" w:lineRule="auto"/>
              <w:jc w:val="both"/>
              <w:rPr>
                <w:rFonts w:asciiTheme="minorHAnsi" w:hAnsiTheme="minorHAnsi" w:cstheme="minorHAnsi"/>
                <w:color w:val="000000"/>
                <w:sz w:val="24"/>
              </w:rPr>
            </w:pPr>
            <w:r w:rsidRPr="0096546F">
              <w:rPr>
                <w:rFonts w:asciiTheme="minorHAnsi" w:hAnsiTheme="minorHAnsi" w:cstheme="minorHAnsi"/>
                <w:color w:val="000000"/>
                <w:sz w:val="24"/>
              </w:rPr>
              <w:t>Condiția se consideră îndeplinită prin asumarea de către solicitant a declarației pe propria răspundere din Secțiunea F din Cerere de finanțare prin care se angajează că va prezenta documentul emis de ANPM, până la contractare, în termenul precizat în notificarea AFIR de selecție a cererii de finanțare. În etapa de contractare verificarea îndeplinirii condiției de eligibilitate se va realiza în baza corelării informaţiilor din SF/ DALI, cu cele din Certificatul de Urbanism și cu cele din documentul emis de ANPM.</w:t>
            </w:r>
          </w:p>
          <w:p w:rsidR="0066749B" w:rsidRPr="0096546F" w:rsidRDefault="0066749B" w:rsidP="0066749B">
            <w:pPr>
              <w:spacing w:before="120" w:after="120" w:line="240" w:lineRule="auto"/>
              <w:jc w:val="both"/>
              <w:rPr>
                <w:rFonts w:asciiTheme="minorHAnsi" w:hAnsiTheme="minorHAnsi" w:cstheme="minorHAnsi"/>
                <w:sz w:val="24"/>
              </w:rPr>
            </w:pPr>
          </w:p>
        </w:tc>
      </w:tr>
    </w:tbl>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lang w:val="it-IT"/>
        </w:rPr>
        <w:t xml:space="preserve">Dacă prin verificarea declarației pe proprie răspundere din secțiunea F din cererea de finanțare se confirmă faptul că solicitantul și-a asumat prin propria semnătură că va obține și va depune la contractare documentul ce atestă impactul investiției asupra mediului, emis de ANPM, expertul bifează căsuța cu DA din fişa de verificare. </w:t>
      </w:r>
      <w:r w:rsidRPr="0096546F">
        <w:rPr>
          <w:rFonts w:asciiTheme="minorHAnsi" w:hAnsiTheme="minorHAnsi" w:cstheme="minorHAnsi"/>
          <w:sz w:val="24"/>
        </w:rPr>
        <w:t xml:space="preserve">În cazul în care solicitantul nu a semnat declaraţia pe propria răspundere din secțiunea F, expertul solicită acest lucru prin E3.4L şi doar în cazul în care solicitantul refuză să îşi asume angajamentele corespunzătoare </w:t>
      </w:r>
      <w:r w:rsidRPr="0096546F">
        <w:rPr>
          <w:rFonts w:asciiTheme="minorHAnsi" w:hAnsiTheme="minorHAnsi" w:cstheme="minorHAnsi"/>
          <w:sz w:val="24"/>
        </w:rPr>
        <w:lastRenderedPageBreak/>
        <w:t>proiectului, expertul bifează NU, motivează poziţia sa în liniile prevăzute în acest scop la rubrica „Observatii” şi cererea va fi declarată neeligibilă.</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EG7 Introducerea investiției din patrimoniul cultural în circuitul turistic, la finalizarea acesteia</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i/>
          <w:sz w:val="24"/>
        </w:rPr>
      </w:pPr>
      <w:r w:rsidRPr="0096546F">
        <w:rPr>
          <w:rFonts w:asciiTheme="minorHAnsi" w:hAnsiTheme="minorHAnsi" w:cstheme="minorHAnsi"/>
          <w:i/>
          <w:sz w:val="24"/>
        </w:rPr>
        <w:t>(doar pentru proiectele care prevăd investiții privind obiective de patrimoniu)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906"/>
        <w:gridCol w:w="5263"/>
      </w:tblGrid>
      <w:tr w:rsidR="0066749B" w:rsidRPr="0096546F" w:rsidTr="0066749B">
        <w:tc>
          <w:tcPr>
            <w:tcW w:w="2130" w:type="pct"/>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b/>
                <w:sz w:val="24"/>
              </w:rPr>
              <w:t>DOCUMENTE PREZENTATE</w:t>
            </w:r>
          </w:p>
        </w:tc>
        <w:tc>
          <w:tcPr>
            <w:tcW w:w="2870" w:type="pct"/>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sz w:val="24"/>
              </w:rPr>
            </w:pPr>
            <w:r w:rsidRPr="0096546F">
              <w:rPr>
                <w:rFonts w:asciiTheme="minorHAnsi" w:hAnsiTheme="minorHAnsi" w:cstheme="minorHAnsi"/>
                <w:sz w:val="24"/>
              </w:rPr>
              <w:t xml:space="preserve">PUNCTE DE VERIFICAT ÎN CADRUL </w:t>
            </w:r>
          </w:p>
          <w:p w:rsidR="0066749B" w:rsidRPr="0096546F" w:rsidRDefault="0066749B" w:rsidP="0066749B">
            <w:pPr>
              <w:spacing w:before="120" w:after="120" w:line="240" w:lineRule="auto"/>
              <w:rPr>
                <w:rFonts w:asciiTheme="minorHAnsi" w:hAnsiTheme="minorHAnsi" w:cstheme="minorHAnsi"/>
                <w:b/>
                <w:sz w:val="24"/>
                <w:lang w:val="pt-BR"/>
              </w:rPr>
            </w:pPr>
            <w:r w:rsidRPr="0096546F">
              <w:rPr>
                <w:rFonts w:asciiTheme="minorHAnsi" w:hAnsiTheme="minorHAnsi" w:cstheme="minorHAnsi"/>
                <w:sz w:val="24"/>
              </w:rPr>
              <w:t>DOCUMENTELOR PREZENTATE</w:t>
            </w:r>
          </w:p>
        </w:tc>
      </w:tr>
      <w:tr w:rsidR="0066749B" w:rsidRPr="0096546F" w:rsidTr="0066749B">
        <w:tc>
          <w:tcPr>
            <w:tcW w:w="2130" w:type="pct"/>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Declarația pe propria răspundere dată de solicitant din care să reiasă că după realizarea investiției din patrimoniul cultural, aceasta va fi înscrisă într-o rețea de promovare turistică </w:t>
            </w:r>
          </w:p>
        </w:tc>
        <w:tc>
          <w:tcPr>
            <w:tcW w:w="2870" w:type="pct"/>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color w:val="000000"/>
                <w:sz w:val="24"/>
              </w:rPr>
            </w:pPr>
            <w:r w:rsidRPr="0096546F">
              <w:rPr>
                <w:rFonts w:asciiTheme="minorHAnsi" w:hAnsiTheme="minorHAnsi" w:cstheme="minorHAnsi"/>
                <w:sz w:val="24"/>
              </w:rPr>
              <w:t xml:space="preserve"> Expertul verifică în Declarația pe propria răspundere dacă solicitantul s-a angajat că după realizarea investiției din patrimoniul cultural, aceasta să fie înscrisă într-o rețea de promovare turistică.</w:t>
            </w:r>
          </w:p>
        </w:tc>
      </w:tr>
    </w:tbl>
    <w:p w:rsidR="0066749B" w:rsidRPr="0096546F" w:rsidRDefault="0066749B" w:rsidP="0066749B">
      <w:pPr>
        <w:widowControl w:val="0"/>
        <w:tabs>
          <w:tab w:val="left" w:pos="800"/>
        </w:tabs>
        <w:autoSpaceDE w:val="0"/>
        <w:autoSpaceDN w:val="0"/>
        <w:adjustRightInd w:val="0"/>
        <w:spacing w:before="120" w:after="120" w:line="240" w:lineRule="auto"/>
        <w:contextualSpacing/>
        <w:jc w:val="both"/>
        <w:rPr>
          <w:rFonts w:asciiTheme="minorHAnsi" w:hAnsiTheme="minorHAnsi" w:cstheme="minorHAnsi"/>
          <w:sz w:val="24"/>
          <w:u w:val="single"/>
        </w:rPr>
      </w:pPr>
    </w:p>
    <w:p w:rsidR="0066749B" w:rsidRPr="0096546F" w:rsidRDefault="0066749B" w:rsidP="0066749B">
      <w:pPr>
        <w:widowControl w:val="0"/>
        <w:tabs>
          <w:tab w:val="left" w:pos="800"/>
        </w:tabs>
        <w:autoSpaceDE w:val="0"/>
        <w:autoSpaceDN w:val="0"/>
        <w:adjustRightInd w:val="0"/>
        <w:spacing w:before="120" w:after="120" w:line="240" w:lineRule="auto"/>
        <w:contextualSpacing/>
        <w:jc w:val="both"/>
        <w:rPr>
          <w:rFonts w:asciiTheme="minorHAnsi" w:hAnsiTheme="minorHAnsi" w:cstheme="minorHAnsi"/>
          <w:sz w:val="24"/>
        </w:rPr>
      </w:pPr>
      <w:r w:rsidRPr="0096546F">
        <w:rPr>
          <w:rFonts w:asciiTheme="minorHAnsi" w:hAnsiTheme="minorHAnsi" w:cstheme="minorHAnsi"/>
          <w:sz w:val="24"/>
        </w:rPr>
        <w:t>Dacă în urma verificării documentului reiese faptul că solicitantul s-a angajat că după realizarea investiției din patrimoniul cultural, aceasta să fie înscrisă într-o rețea de promovare turistică expertul bifează căsuţa DA. În caz contrar, expertul bifează căsuţa din coloana NU şi motivează poziţia lui în rubrica „Observaţii” din fişa de evaluare generală a proiectului, proiectul fiind neeligibil.</w:t>
      </w:r>
    </w:p>
    <w:p w:rsidR="0066749B" w:rsidRPr="0096546F" w:rsidRDefault="0066749B" w:rsidP="0066749B">
      <w:pPr>
        <w:widowControl w:val="0"/>
        <w:tabs>
          <w:tab w:val="left" w:pos="800"/>
        </w:tabs>
        <w:autoSpaceDE w:val="0"/>
        <w:autoSpaceDN w:val="0"/>
        <w:adjustRightInd w:val="0"/>
        <w:spacing w:before="120" w:after="120" w:line="240" w:lineRule="auto"/>
        <w:contextualSpacing/>
        <w:jc w:val="both"/>
        <w:rPr>
          <w:rFonts w:asciiTheme="minorHAnsi" w:hAnsiTheme="minorHAnsi" w:cstheme="minorHAnsi"/>
          <w:sz w:val="24"/>
          <w:u w:val="single"/>
        </w:rPr>
      </w:pPr>
      <w:r w:rsidRPr="0096546F">
        <w:rPr>
          <w:rFonts w:asciiTheme="minorHAnsi" w:hAnsiTheme="minorHAnsi" w:cstheme="minorHAnsi"/>
          <w:sz w:val="24"/>
        </w:rPr>
        <w:t>Se va bifa NU ESTE CAZUL pentru investițiile de modernizare și dotare a căminelor culturale.</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VERIFICAREA CRITERIILOR DE ELIGIBILITATE SUPLIMENTARE STABILITE DE CĂTRE GALSAMUS POROLISSUM</w:t>
      </w:r>
    </w:p>
    <w:p w:rsidR="0066749B" w:rsidRPr="0096546F" w:rsidRDefault="0066749B" w:rsidP="0066749B">
      <w:pPr>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Pentru fiecare criteriu de eligibilitate suplimentar stabilit de către GALSAMUS POROLISSUM, verificarea se va realiza conform metodologiei de verificare a GAL, preluată din Ghidul solicitantului elaborat de GAL SAMUS POROLISSUM și Fișa de verificare a eligibilității întocmită de GALSAMUS POROLISSUM (formular propriu), avizate de CDRJ, cu respectarea prevederilor Fișei măsurii din SDL.</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EG8</w:t>
      </w:r>
      <w:r w:rsidR="008C5DF2">
        <w:rPr>
          <w:rFonts w:asciiTheme="minorHAnsi" w:hAnsiTheme="minorHAnsi" w:cstheme="minorHAnsi"/>
          <w:b/>
          <w:sz w:val="24"/>
        </w:rPr>
        <w:t xml:space="preserve"> </w:t>
      </w:r>
      <w:r w:rsidRPr="0096546F">
        <w:rPr>
          <w:rFonts w:asciiTheme="minorHAnsi" w:hAnsiTheme="minorHAnsi" w:cstheme="minorHAnsi"/>
          <w:b/>
          <w:sz w:val="24"/>
        </w:rPr>
        <w:t>Investiţia să se realizeze în teritoriul LEADER ”SAMUS POROLISSUM”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607"/>
        <w:gridCol w:w="4562"/>
      </w:tblGrid>
      <w:tr w:rsidR="0066749B" w:rsidRPr="0096546F" w:rsidTr="0066749B">
        <w:tc>
          <w:tcPr>
            <w:tcW w:w="2512" w:type="pct"/>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b/>
                <w:sz w:val="24"/>
              </w:rPr>
              <w:t>DOCUMENTE PREZENTATE</w:t>
            </w:r>
          </w:p>
        </w:tc>
        <w:tc>
          <w:tcPr>
            <w:tcW w:w="2488" w:type="pct"/>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sz w:val="24"/>
              </w:rPr>
            </w:pPr>
            <w:r w:rsidRPr="0096546F">
              <w:rPr>
                <w:rFonts w:asciiTheme="minorHAnsi" w:hAnsiTheme="minorHAnsi" w:cstheme="minorHAnsi"/>
                <w:sz w:val="24"/>
              </w:rPr>
              <w:t xml:space="preserve">PUNCTE DE VERIFICAT ÎN CADRUL </w:t>
            </w:r>
          </w:p>
          <w:p w:rsidR="0066749B" w:rsidRPr="0096546F" w:rsidRDefault="0066749B" w:rsidP="0066749B">
            <w:pPr>
              <w:spacing w:before="120" w:after="120" w:line="240" w:lineRule="auto"/>
              <w:rPr>
                <w:rFonts w:asciiTheme="minorHAnsi" w:hAnsiTheme="minorHAnsi" w:cstheme="minorHAnsi"/>
                <w:b/>
                <w:sz w:val="24"/>
                <w:lang w:val="pt-BR"/>
              </w:rPr>
            </w:pPr>
            <w:r w:rsidRPr="0096546F">
              <w:rPr>
                <w:rFonts w:asciiTheme="minorHAnsi" w:hAnsiTheme="minorHAnsi" w:cstheme="minorHAnsi"/>
                <w:sz w:val="24"/>
              </w:rPr>
              <w:t>DOCUMENTELOR PREZENTATE</w:t>
            </w:r>
          </w:p>
        </w:tc>
      </w:tr>
      <w:tr w:rsidR="0066749B" w:rsidRPr="0096546F" w:rsidTr="0066749B">
        <w:tc>
          <w:tcPr>
            <w:tcW w:w="2512" w:type="pct"/>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Studiile de Fezabilitate/Documentațiile de Avizare pentru Lucrări de Intervenții.</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și</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Inventarul bunurilor ce aparţin domeniului public al comunei, întocmit conform </w:t>
            </w:r>
            <w:r w:rsidRPr="0096546F">
              <w:rPr>
                <w:rFonts w:asciiTheme="minorHAnsi" w:hAnsiTheme="minorHAnsi" w:cstheme="minorHAnsi"/>
                <w:sz w:val="24"/>
              </w:rPr>
              <w:lastRenderedPageBreak/>
              <w:t>legislaţiei în vigoare privind proprietatea publică şi regimul juridic al acesteia, atestat prin Hotărâre a Guvernului şi publicat în Monitorul Oficial al României (copie după Monitorul Oficial) și în situaţia în care, în Inventarul bunurilor care alcătuiesc domeniul public, investițiile care fac obiectul proiectului, nu sunt incluse în domeniul public sau sunt incluse într‐o poziţie globală, solicitantul trebuie să prezinte</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și</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Hotărârea Consiliului Local privind aprobarea modificărilor şi/sau completărilor la inventar în sensul includerii în domeniul public sau detalierii poziției globale existente sau clasificării în drumuri publice a unor drumuri neclasificate sau schimbării categoriei de drum public (din categoria funcțională a drumurilor de interes județean în categoria funcțională a drumurilor de interes local), cu respectarea prevederilor art. 115 alin (7) din Legea nr. 215/ 2001 a administraţiei publice locale, republicată, cu modificările şi completările ulterioare, în privinţa supunerii acesteia controlului de legalitate al prefectului, în condiţiile legii (este suficientă prezentarea adresei de înaintare către Instituţia Prefectului, pentru controlul de legalitate, în condițiile legii).</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sau</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avizul administratorului terenului aparţinând domeniului public, altul decat cel administrat de Comună (dacă este cazul)</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sau</w:t>
            </w:r>
          </w:p>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Documente doveditoare ale dreptului de proprietate/ dreptul de uz, uzufruct, superficie, servitute/ contract de concesiune/delegare a administrării bunului imobil, valabil pentru o perioadă de cel puțin 10 ani de la data depunerii Cerere de </w:t>
            </w:r>
            <w:r w:rsidRPr="0096546F">
              <w:rPr>
                <w:rFonts w:asciiTheme="minorHAnsi" w:hAnsiTheme="minorHAnsi" w:cstheme="minorHAnsi"/>
                <w:sz w:val="24"/>
              </w:rPr>
              <w:lastRenderedPageBreak/>
              <w:t>Finantare în cazul ONG.</w:t>
            </w:r>
          </w:p>
        </w:tc>
        <w:tc>
          <w:tcPr>
            <w:tcW w:w="2488" w:type="pct"/>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color w:val="000000"/>
                <w:sz w:val="24"/>
              </w:rPr>
            </w:pPr>
            <w:r w:rsidRPr="0096546F">
              <w:rPr>
                <w:rFonts w:asciiTheme="minorHAnsi" w:hAnsiTheme="minorHAnsi" w:cstheme="minorHAnsi"/>
                <w:sz w:val="24"/>
              </w:rPr>
              <w:lastRenderedPageBreak/>
              <w:t xml:space="preserve"> Expertul verifică dacă investiția se realizează la nivel de comună, respectiv în satele componente teritoriului LEADER ”SAMUS POROLISSUM”.</w:t>
            </w:r>
          </w:p>
        </w:tc>
      </w:tr>
    </w:tbl>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lastRenderedPageBreak/>
        <w:t>EG 9 Investiţia trebuie să fie în corelare cu orice strategie de dezvoltare naţională/ regională/ judeţeană/ locală aprobată, corespunzătoare domeniului de investiţii: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906"/>
        <w:gridCol w:w="5263"/>
      </w:tblGrid>
      <w:tr w:rsidR="0066749B" w:rsidRPr="0096546F" w:rsidTr="0066749B">
        <w:tc>
          <w:tcPr>
            <w:tcW w:w="2130" w:type="pct"/>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b/>
                <w:sz w:val="24"/>
              </w:rPr>
            </w:pPr>
            <w:r w:rsidRPr="0096546F">
              <w:rPr>
                <w:rFonts w:asciiTheme="minorHAnsi" w:hAnsiTheme="minorHAnsi" w:cstheme="minorHAnsi"/>
                <w:b/>
                <w:sz w:val="24"/>
              </w:rPr>
              <w:t>DOCUMENTE PREZENTATE</w:t>
            </w:r>
          </w:p>
        </w:tc>
        <w:tc>
          <w:tcPr>
            <w:tcW w:w="2870" w:type="pct"/>
            <w:tcBorders>
              <w:top w:val="single" w:sz="4" w:space="0" w:color="auto"/>
              <w:left w:val="single" w:sz="4" w:space="0" w:color="auto"/>
              <w:bottom w:val="single" w:sz="4" w:space="0" w:color="auto"/>
              <w:right w:val="single" w:sz="4" w:space="0" w:color="auto"/>
            </w:tcBorders>
            <w:shd w:val="clear" w:color="auto" w:fill="C0C0C0"/>
            <w:hideMark/>
          </w:tcPr>
          <w:p w:rsidR="0066749B" w:rsidRPr="0096546F" w:rsidRDefault="0066749B" w:rsidP="0066749B">
            <w:pPr>
              <w:spacing w:before="120" w:after="120" w:line="240" w:lineRule="auto"/>
              <w:rPr>
                <w:rFonts w:asciiTheme="minorHAnsi" w:hAnsiTheme="minorHAnsi" w:cstheme="minorHAnsi"/>
                <w:sz w:val="24"/>
              </w:rPr>
            </w:pPr>
            <w:r w:rsidRPr="0096546F">
              <w:rPr>
                <w:rFonts w:asciiTheme="minorHAnsi" w:hAnsiTheme="minorHAnsi" w:cstheme="minorHAnsi"/>
                <w:sz w:val="24"/>
              </w:rPr>
              <w:t xml:space="preserve">PUNCTE DE VERIFICAT ÎN CADRUL </w:t>
            </w:r>
          </w:p>
          <w:p w:rsidR="0066749B" w:rsidRPr="0096546F" w:rsidRDefault="0066749B" w:rsidP="0066749B">
            <w:pPr>
              <w:spacing w:before="120" w:after="120" w:line="240" w:lineRule="auto"/>
              <w:rPr>
                <w:rFonts w:asciiTheme="minorHAnsi" w:hAnsiTheme="minorHAnsi" w:cstheme="minorHAnsi"/>
                <w:b/>
                <w:sz w:val="24"/>
                <w:lang w:val="pt-BR"/>
              </w:rPr>
            </w:pPr>
            <w:r w:rsidRPr="0096546F">
              <w:rPr>
                <w:rFonts w:asciiTheme="minorHAnsi" w:hAnsiTheme="minorHAnsi" w:cstheme="minorHAnsi"/>
                <w:sz w:val="24"/>
              </w:rPr>
              <w:t>DOCUMENTELOR PREZENTATE</w:t>
            </w:r>
          </w:p>
        </w:tc>
      </w:tr>
      <w:tr w:rsidR="0066749B" w:rsidRPr="0096546F" w:rsidTr="0066749B">
        <w:tc>
          <w:tcPr>
            <w:tcW w:w="2130" w:type="pct"/>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sidRPr="0096546F">
              <w:rPr>
                <w:rFonts w:asciiTheme="minorHAnsi" w:hAnsiTheme="minorHAnsi" w:cstheme="minorHAnsi"/>
                <w:sz w:val="24"/>
              </w:rPr>
              <w:t>Se va verifica extrasul din strategie din care rezultă că investiţia este în corelare cu orice strategie de dezvoltare naţională/regională/judeţeană/locală aprobată, corespunzătoare domeniului de investiţii, precum şi copia hotărârii de aprobare a Strategiei</w:t>
            </w:r>
          </w:p>
        </w:tc>
        <w:tc>
          <w:tcPr>
            <w:tcW w:w="2870" w:type="pct"/>
            <w:tcBorders>
              <w:top w:val="single" w:sz="4" w:space="0" w:color="auto"/>
              <w:left w:val="single" w:sz="4" w:space="0" w:color="auto"/>
              <w:bottom w:val="single" w:sz="4" w:space="0" w:color="auto"/>
              <w:right w:val="single" w:sz="4" w:space="0" w:color="auto"/>
            </w:tcBorders>
            <w:hideMark/>
          </w:tcPr>
          <w:p w:rsidR="0066749B" w:rsidRPr="0096546F" w:rsidRDefault="0066749B" w:rsidP="0066749B">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color w:val="000000"/>
                <w:sz w:val="24"/>
              </w:rPr>
            </w:pPr>
            <w:r w:rsidRPr="0096546F">
              <w:rPr>
                <w:rFonts w:asciiTheme="minorHAnsi" w:hAnsiTheme="minorHAnsi" w:cstheme="minorHAnsi"/>
                <w:sz w:val="24"/>
              </w:rPr>
              <w:t xml:space="preserve"> Expertul verifică în extrasul din strategie din care rezultă că investiţia este în corelare cu orice strategie de dezvoltare naţională/regională/judeţeană/locală aprobată, corespunzătoare domeniului de investiţii, precum şi copia hotărârii de aprobare a Strategiei.</w:t>
            </w:r>
          </w:p>
        </w:tc>
      </w:tr>
    </w:tbl>
    <w:p w:rsidR="005E77BC" w:rsidRDefault="005E77BC" w:rsidP="005E77BC">
      <w:pPr>
        <w:widowControl w:val="0"/>
        <w:tabs>
          <w:tab w:val="left" w:pos="800"/>
        </w:tabs>
        <w:autoSpaceDE w:val="0"/>
        <w:autoSpaceDN w:val="0"/>
        <w:adjustRightInd w:val="0"/>
        <w:spacing w:before="120" w:after="120" w:line="240" w:lineRule="auto"/>
        <w:jc w:val="both"/>
        <w:rPr>
          <w:rFonts w:asciiTheme="minorHAnsi" w:hAnsiTheme="minorHAnsi" w:cstheme="minorHAnsi"/>
          <w:b/>
          <w:sz w:val="24"/>
        </w:rPr>
      </w:pPr>
    </w:p>
    <w:p w:rsidR="005E77BC" w:rsidRPr="0096546F" w:rsidRDefault="005E77BC" w:rsidP="005E77BC">
      <w:pPr>
        <w:widowControl w:val="0"/>
        <w:tabs>
          <w:tab w:val="left" w:pos="800"/>
        </w:tabs>
        <w:autoSpaceDE w:val="0"/>
        <w:autoSpaceDN w:val="0"/>
        <w:adjustRightInd w:val="0"/>
        <w:spacing w:before="120" w:after="120" w:line="240" w:lineRule="auto"/>
        <w:jc w:val="both"/>
        <w:rPr>
          <w:rFonts w:asciiTheme="minorHAnsi" w:hAnsiTheme="minorHAnsi" w:cstheme="minorHAnsi"/>
          <w:b/>
          <w:sz w:val="24"/>
        </w:rPr>
      </w:pPr>
      <w:r>
        <w:rPr>
          <w:rFonts w:asciiTheme="minorHAnsi" w:hAnsiTheme="minorHAnsi" w:cstheme="minorHAnsi"/>
          <w:b/>
          <w:sz w:val="24"/>
        </w:rPr>
        <w:t>EG10</w:t>
      </w:r>
      <w:r w:rsidRPr="0096546F">
        <w:rPr>
          <w:rFonts w:asciiTheme="minorHAnsi" w:hAnsiTheme="minorHAnsi" w:cstheme="minorHAnsi"/>
          <w:b/>
          <w:sz w:val="24"/>
        </w:rPr>
        <w:t xml:space="preserve"> </w:t>
      </w:r>
      <w:r>
        <w:rPr>
          <w:rFonts w:asciiTheme="minorHAnsi" w:hAnsiTheme="minorHAnsi" w:cstheme="minorHAnsi"/>
          <w:b/>
          <w:sz w:val="24"/>
        </w:rPr>
        <w:t>Solicitantul trebuie sa nu fie în insolvență sau incapacitate de plată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906"/>
        <w:gridCol w:w="5263"/>
      </w:tblGrid>
      <w:tr w:rsidR="005E77BC" w:rsidRPr="0096546F" w:rsidTr="005E77BC">
        <w:tc>
          <w:tcPr>
            <w:tcW w:w="2130" w:type="pct"/>
            <w:tcBorders>
              <w:top w:val="single" w:sz="4" w:space="0" w:color="auto"/>
              <w:left w:val="single" w:sz="4" w:space="0" w:color="auto"/>
              <w:bottom w:val="single" w:sz="4" w:space="0" w:color="auto"/>
              <w:right w:val="single" w:sz="4" w:space="0" w:color="auto"/>
            </w:tcBorders>
            <w:shd w:val="clear" w:color="auto" w:fill="C0C0C0"/>
            <w:hideMark/>
          </w:tcPr>
          <w:p w:rsidR="005E77BC" w:rsidRPr="0096546F" w:rsidRDefault="005E77BC" w:rsidP="005E77BC">
            <w:pPr>
              <w:spacing w:before="120" w:after="120" w:line="240" w:lineRule="auto"/>
              <w:rPr>
                <w:rFonts w:asciiTheme="minorHAnsi" w:hAnsiTheme="minorHAnsi" w:cstheme="minorHAnsi"/>
                <w:b/>
                <w:sz w:val="24"/>
              </w:rPr>
            </w:pPr>
            <w:r w:rsidRPr="0096546F">
              <w:rPr>
                <w:rFonts w:asciiTheme="minorHAnsi" w:hAnsiTheme="minorHAnsi" w:cstheme="minorHAnsi"/>
                <w:b/>
                <w:sz w:val="24"/>
              </w:rPr>
              <w:t>DOCUMENTE PREZENTATE</w:t>
            </w:r>
          </w:p>
        </w:tc>
        <w:tc>
          <w:tcPr>
            <w:tcW w:w="2870" w:type="pct"/>
            <w:tcBorders>
              <w:top w:val="single" w:sz="4" w:space="0" w:color="auto"/>
              <w:left w:val="single" w:sz="4" w:space="0" w:color="auto"/>
              <w:bottom w:val="single" w:sz="4" w:space="0" w:color="auto"/>
              <w:right w:val="single" w:sz="4" w:space="0" w:color="auto"/>
            </w:tcBorders>
            <w:shd w:val="clear" w:color="auto" w:fill="C0C0C0"/>
            <w:hideMark/>
          </w:tcPr>
          <w:p w:rsidR="005E77BC" w:rsidRPr="0096546F" w:rsidRDefault="005E77BC" w:rsidP="005E77BC">
            <w:pPr>
              <w:spacing w:before="120" w:after="120" w:line="240" w:lineRule="auto"/>
              <w:rPr>
                <w:rFonts w:asciiTheme="minorHAnsi" w:hAnsiTheme="minorHAnsi" w:cstheme="minorHAnsi"/>
                <w:sz w:val="24"/>
              </w:rPr>
            </w:pPr>
            <w:r w:rsidRPr="0096546F">
              <w:rPr>
                <w:rFonts w:asciiTheme="minorHAnsi" w:hAnsiTheme="minorHAnsi" w:cstheme="minorHAnsi"/>
                <w:sz w:val="24"/>
              </w:rPr>
              <w:t xml:space="preserve">PUNCTE DE VERIFICAT ÎN CADRUL </w:t>
            </w:r>
          </w:p>
          <w:p w:rsidR="005E77BC" w:rsidRPr="0096546F" w:rsidRDefault="005E77BC" w:rsidP="005E77BC">
            <w:pPr>
              <w:spacing w:before="120" w:after="120" w:line="240" w:lineRule="auto"/>
              <w:rPr>
                <w:rFonts w:asciiTheme="minorHAnsi" w:hAnsiTheme="minorHAnsi" w:cstheme="minorHAnsi"/>
                <w:b/>
                <w:sz w:val="24"/>
                <w:lang w:val="pt-BR"/>
              </w:rPr>
            </w:pPr>
            <w:r w:rsidRPr="0096546F">
              <w:rPr>
                <w:rFonts w:asciiTheme="minorHAnsi" w:hAnsiTheme="minorHAnsi" w:cstheme="minorHAnsi"/>
                <w:sz w:val="24"/>
              </w:rPr>
              <w:t>DOCUMENTELOR PREZENTATE</w:t>
            </w:r>
          </w:p>
        </w:tc>
      </w:tr>
      <w:tr w:rsidR="005E77BC" w:rsidRPr="0096546F" w:rsidTr="005E77BC">
        <w:tc>
          <w:tcPr>
            <w:tcW w:w="2130" w:type="pct"/>
            <w:tcBorders>
              <w:top w:val="single" w:sz="4" w:space="0" w:color="auto"/>
              <w:left w:val="single" w:sz="4" w:space="0" w:color="auto"/>
              <w:bottom w:val="single" w:sz="4" w:space="0" w:color="auto"/>
              <w:right w:val="single" w:sz="4" w:space="0" w:color="auto"/>
            </w:tcBorders>
            <w:hideMark/>
          </w:tcPr>
          <w:p w:rsidR="005E77BC" w:rsidRPr="0096546F" w:rsidRDefault="005E77BC" w:rsidP="005E77BC">
            <w:pPr>
              <w:widowControl w:val="0"/>
              <w:tabs>
                <w:tab w:val="left" w:pos="800"/>
              </w:tabs>
              <w:autoSpaceDE w:val="0"/>
              <w:autoSpaceDN w:val="0"/>
              <w:adjustRightInd w:val="0"/>
              <w:spacing w:before="120" w:after="120" w:line="240" w:lineRule="auto"/>
              <w:jc w:val="both"/>
              <w:rPr>
                <w:rFonts w:asciiTheme="minorHAnsi" w:hAnsiTheme="minorHAnsi" w:cstheme="minorHAnsi"/>
                <w:sz w:val="24"/>
              </w:rPr>
            </w:pPr>
            <w:r>
              <w:rPr>
                <w:rFonts w:asciiTheme="minorHAnsi" w:hAnsiTheme="minorHAnsi" w:cstheme="minorHAnsi"/>
                <w:sz w:val="24"/>
              </w:rPr>
              <w:t xml:space="preserve">Se </w:t>
            </w:r>
            <w:r w:rsidRPr="0096546F">
              <w:rPr>
                <w:rFonts w:asciiTheme="minorHAnsi" w:hAnsiTheme="minorHAnsi" w:cstheme="minorHAnsi"/>
                <w:sz w:val="24"/>
              </w:rPr>
              <w:t>va verifica în Buletinul procedurilor de insolvență publicat pe site-ul Ministerului Justiției dacă solicitantul este în situația deschiderii procedurii de insolvență. Dacă se confirmă cel puţin una din aceste condiţii, expertul bifează căsuţa DA şi cererea de finanţare este neeligibilă.</w:t>
            </w:r>
          </w:p>
        </w:tc>
        <w:tc>
          <w:tcPr>
            <w:tcW w:w="2870" w:type="pct"/>
            <w:tcBorders>
              <w:top w:val="single" w:sz="4" w:space="0" w:color="auto"/>
              <w:left w:val="single" w:sz="4" w:space="0" w:color="auto"/>
              <w:bottom w:val="single" w:sz="4" w:space="0" w:color="auto"/>
              <w:right w:val="single" w:sz="4" w:space="0" w:color="auto"/>
            </w:tcBorders>
            <w:hideMark/>
          </w:tcPr>
          <w:p w:rsidR="005E77BC" w:rsidRPr="0096546F" w:rsidRDefault="005E77BC" w:rsidP="005E77BC">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stheme="minorHAnsi"/>
                <w:color w:val="000000"/>
                <w:sz w:val="24"/>
              </w:rPr>
            </w:pPr>
            <w:r w:rsidRPr="0096546F">
              <w:rPr>
                <w:rFonts w:asciiTheme="minorHAnsi" w:hAnsiTheme="minorHAnsi" w:cstheme="minorHAnsi"/>
                <w:sz w:val="24"/>
              </w:rPr>
              <w:t xml:space="preserve"> Expertul verifică în extrasul din strategie din care rezultă că investiţia este în corelare cu orice strategie de dezvoltare naţională/regională/judeţeană/locală aprobată, corespunzătoare domeniului de investiţii, precum şi copia hotărârii de aprobare a Strategiei.</w:t>
            </w:r>
          </w:p>
        </w:tc>
      </w:tr>
    </w:tbl>
    <w:p w:rsidR="005E77BC" w:rsidRDefault="005E77BC" w:rsidP="0066749B">
      <w:pPr>
        <w:spacing w:before="120" w:after="120" w:line="240" w:lineRule="auto"/>
        <w:jc w:val="both"/>
        <w:rPr>
          <w:rFonts w:asciiTheme="minorHAnsi" w:hAnsiTheme="minorHAnsi" w:cstheme="minorHAnsi"/>
          <w:b/>
          <w:sz w:val="24"/>
          <w:u w:val="single"/>
        </w:rPr>
      </w:pPr>
    </w:p>
    <w:p w:rsidR="0066749B" w:rsidRPr="0096546F" w:rsidRDefault="0066749B" w:rsidP="0066749B">
      <w:pPr>
        <w:spacing w:before="120" w:after="120" w:line="240" w:lineRule="auto"/>
        <w:jc w:val="both"/>
        <w:rPr>
          <w:rFonts w:asciiTheme="minorHAnsi" w:hAnsiTheme="minorHAnsi" w:cstheme="minorHAnsi"/>
          <w:b/>
          <w:sz w:val="24"/>
          <w:u w:val="single"/>
        </w:rPr>
      </w:pPr>
      <w:r w:rsidRPr="0096546F">
        <w:rPr>
          <w:rFonts w:asciiTheme="minorHAnsi" w:hAnsiTheme="minorHAnsi" w:cstheme="minorHAnsi"/>
          <w:b/>
          <w:sz w:val="24"/>
          <w:u w:val="single"/>
        </w:rPr>
        <w:t>C. Verificarea bugetului indicativ.</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Verificarea constă în asigurarea că toate costurile de investiţii propuse pentru finanţare sunt eligibile şi calculele sunt corecte iar Bugetul indicativ este structurat pe capitole şi subcapitole. </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Expertul verifică în Cererea de finanțare care este actul normativ care a stat la baza întocmirii SF/DALI: H.G. nr. 28/2008  – pentru obiectivele/proiectele de investiții menționate la art.15 din HG nr.907/2016 sau H.G. nr. 907/2016. </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lastRenderedPageBreak/>
        <w:t xml:space="preserve">În cazul în care solicitantul a depus cererea de finanțare conform H.G. nr. 28/2008 se verifică dacă a fost atașat la dosarul cererii de finanțare documentul în baza căreia obiectivul de investiție este exceptat de la prevederile H.G. nr. 907/2016 în conformitate cu Art. 15 din această hotărâre. </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Dacă SF/ DALI a fost elaborat conform H.G. nr. 28/2008 fără ca obiectivul de investiție să se înscrie în prevederile Art. 15 din H.G. nr. 907/2016, atunci proiectul este neeligibil.</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Bugetul indicativ respectiv anexele A1, A2 și A3 la acesta completat de solicitant în cererea de finanțare trebuie să fie în corelare cu SF/DALI în ceea ce privește structura devizului general și a devizelor pe obiect prevăzut actului normativ care a stat la baza întocmirii lor.</w:t>
      </w:r>
    </w:p>
    <w:tbl>
      <w:tblPr>
        <w:tblpPr w:leftFromText="180" w:rightFromText="180" w:vertAnchor="text" w:horzAnchor="margin" w:tblpY="149"/>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520"/>
        <w:gridCol w:w="7290"/>
      </w:tblGrid>
      <w:tr w:rsidR="0066749B" w:rsidRPr="0096546F" w:rsidTr="0066749B">
        <w:trPr>
          <w:trHeight w:val="20"/>
        </w:trPr>
        <w:tc>
          <w:tcPr>
            <w:tcW w:w="2520" w:type="dxa"/>
            <w:shd w:val="clear" w:color="auto" w:fill="C0C0C0"/>
          </w:tcPr>
          <w:p w:rsidR="0066749B" w:rsidRPr="0096546F" w:rsidRDefault="0066749B" w:rsidP="0066749B">
            <w:pPr>
              <w:spacing w:after="0" w:line="240" w:lineRule="auto"/>
              <w:ind w:right="-8"/>
              <w:jc w:val="both"/>
              <w:rPr>
                <w:rFonts w:asciiTheme="minorHAnsi" w:hAnsiTheme="minorHAnsi" w:cstheme="minorHAnsi"/>
                <w:b/>
                <w:bCs/>
                <w:sz w:val="24"/>
                <w:szCs w:val="24"/>
              </w:rPr>
            </w:pPr>
            <w:r w:rsidRPr="0096546F">
              <w:rPr>
                <w:rFonts w:asciiTheme="minorHAnsi" w:hAnsiTheme="minorHAnsi" w:cstheme="minorHAnsi"/>
                <w:b/>
                <w:sz w:val="24"/>
                <w:szCs w:val="24"/>
                <w:lang w:eastAsia="fr-FR"/>
              </w:rPr>
              <w:t>DOCUMENTE</w:t>
            </w:r>
            <w:r w:rsidRPr="0096546F">
              <w:rPr>
                <w:rFonts w:asciiTheme="minorHAnsi" w:hAnsiTheme="minorHAnsi" w:cstheme="minorHAnsi"/>
                <w:b/>
                <w:bCs/>
                <w:sz w:val="24"/>
                <w:szCs w:val="24"/>
              </w:rPr>
              <w:t xml:space="preserve"> PREZENTATE </w:t>
            </w:r>
          </w:p>
        </w:tc>
        <w:tc>
          <w:tcPr>
            <w:tcW w:w="7290" w:type="dxa"/>
            <w:shd w:val="clear" w:color="auto" w:fill="C0C0C0"/>
          </w:tcPr>
          <w:p w:rsidR="0066749B" w:rsidRPr="0096546F" w:rsidRDefault="0066749B" w:rsidP="0066749B">
            <w:pPr>
              <w:spacing w:after="0" w:line="240" w:lineRule="auto"/>
              <w:ind w:right="-8"/>
              <w:jc w:val="both"/>
              <w:rPr>
                <w:rFonts w:asciiTheme="minorHAnsi" w:hAnsiTheme="minorHAnsi" w:cstheme="minorHAnsi"/>
                <w:b/>
                <w:sz w:val="24"/>
                <w:szCs w:val="24"/>
                <w:lang w:val="pt-BR" w:eastAsia="fr-FR"/>
              </w:rPr>
            </w:pPr>
            <w:r w:rsidRPr="0096546F">
              <w:rPr>
                <w:rFonts w:asciiTheme="minorHAnsi" w:hAnsiTheme="minorHAnsi" w:cstheme="minorHAnsi"/>
                <w:b/>
                <w:sz w:val="24"/>
                <w:szCs w:val="24"/>
                <w:lang w:eastAsia="fr-FR"/>
              </w:rPr>
              <w:t>PUNCTE DE VERIFICAT ÎN CADRUL DOCUMENTELOR PREZENTATE</w:t>
            </w:r>
          </w:p>
        </w:tc>
      </w:tr>
      <w:tr w:rsidR="0066749B" w:rsidRPr="0096546F" w:rsidTr="0066749B">
        <w:trPr>
          <w:trHeight w:val="20"/>
        </w:trPr>
        <w:tc>
          <w:tcPr>
            <w:tcW w:w="2520" w:type="dxa"/>
          </w:tcPr>
          <w:p w:rsidR="0066749B" w:rsidRPr="0096546F" w:rsidRDefault="0066749B" w:rsidP="0066749B">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1.Studiul de Fezabilitate /Documentaţia de Avizare a Lucrărilor de Intervenţii/ Memoriul Justificativ (doar pentru achiziții simple și dotări fără montaj), întocmite conform legislaţiei în vigoare privind aprobarea conţinutului cadru al documentaţiei tehnico-economice aferente investiţiilor publice, precum şi a structurii şi metodologiei de elaborare a devizului general pentru obiective de investiţii şi lucrări de intervenţii.</w:t>
            </w:r>
          </w:p>
          <w:p w:rsidR="0066749B" w:rsidRPr="0096546F" w:rsidRDefault="0066749B" w:rsidP="0066749B">
            <w:pPr>
              <w:spacing w:after="0" w:line="240" w:lineRule="auto"/>
              <w:ind w:right="-8"/>
              <w:jc w:val="both"/>
              <w:rPr>
                <w:rFonts w:asciiTheme="minorHAnsi" w:hAnsiTheme="minorHAnsi" w:cstheme="minorHAnsi"/>
                <w:sz w:val="24"/>
                <w:szCs w:val="24"/>
                <w:lang w:eastAsia="fr-FR"/>
              </w:rPr>
            </w:pPr>
          </w:p>
          <w:p w:rsidR="0066749B" w:rsidRPr="0096546F" w:rsidRDefault="0066749B" w:rsidP="0066749B">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Cererea de finanțare. Bugetul indicativ și anexele A1, A2 și A3 la acesta.</w:t>
            </w:r>
          </w:p>
        </w:tc>
        <w:tc>
          <w:tcPr>
            <w:tcW w:w="7290" w:type="dxa"/>
          </w:tcPr>
          <w:p w:rsidR="0066749B" w:rsidRPr="0096546F" w:rsidRDefault="0066749B" w:rsidP="0066749B">
            <w:pPr>
              <w:spacing w:after="0" w:line="240" w:lineRule="auto"/>
              <w:ind w:right="-8"/>
              <w:jc w:val="both"/>
              <w:rPr>
                <w:rFonts w:asciiTheme="minorHAnsi" w:hAnsiTheme="minorHAnsi" w:cstheme="minorHAnsi"/>
                <w:b/>
                <w:bCs/>
                <w:sz w:val="24"/>
                <w:szCs w:val="24"/>
                <w:lang w:eastAsia="fr-FR"/>
              </w:rPr>
            </w:pPr>
            <w:r w:rsidRPr="0096546F">
              <w:rPr>
                <w:rFonts w:asciiTheme="minorHAnsi" w:hAnsiTheme="minorHAnsi" w:cstheme="minorHAnsi"/>
                <w:sz w:val="24"/>
                <w:szCs w:val="24"/>
                <w:lang w:eastAsia="fr-FR"/>
              </w:rPr>
              <w:t>Se verifică Bugetul indicativ din cererea de finanţare prin corelarea informaţiilor menţionate de solicitant în liniile bugetare cu prevederile din fişa tehnică a sub-măsurii.</w:t>
            </w:r>
          </w:p>
          <w:p w:rsidR="0066749B" w:rsidRPr="0096546F" w:rsidRDefault="0066749B" w:rsidP="0066749B">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 xml:space="preserve">Se va verifica dacă tipurile de cheltuieli şi sumele înscrise sunt corecte şi corespund devizului general al investiţiei. </w:t>
            </w:r>
          </w:p>
          <w:p w:rsidR="0066749B" w:rsidRPr="0096546F" w:rsidRDefault="0066749B" w:rsidP="0066749B">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Bugetul indicativ se verifică astfel:</w:t>
            </w:r>
          </w:p>
          <w:p w:rsidR="0066749B" w:rsidRPr="0096546F" w:rsidRDefault="0066749B" w:rsidP="0066749B">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w:t>
            </w:r>
            <w:r w:rsidRPr="0096546F">
              <w:rPr>
                <w:rFonts w:asciiTheme="minorHAnsi" w:hAnsiTheme="minorHAnsi" w:cstheme="minorHAnsi"/>
                <w:sz w:val="24"/>
                <w:szCs w:val="24"/>
                <w:lang w:eastAsia="fr-FR"/>
              </w:rPr>
              <w:tab/>
              <w:t>valoarea eligibilă pentru fiecare capitol să fie egală cu valoarea eligibilă din devize;</w:t>
            </w:r>
          </w:p>
          <w:p w:rsidR="0066749B" w:rsidRPr="0096546F" w:rsidRDefault="0066749B" w:rsidP="0066749B">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w:t>
            </w:r>
            <w:r w:rsidRPr="0096546F">
              <w:rPr>
                <w:rFonts w:asciiTheme="minorHAnsi" w:hAnsiTheme="minorHAnsi" w:cstheme="minorHAnsi"/>
                <w:sz w:val="24"/>
                <w:szCs w:val="24"/>
                <w:lang w:eastAsia="fr-FR"/>
              </w:rPr>
              <w:tab/>
              <w:t>valoarea pentru fiecare capitol sa fie egală cu valoarea din devizul general, fără TVA;</w:t>
            </w:r>
          </w:p>
          <w:p w:rsidR="0066749B" w:rsidRPr="0096546F" w:rsidRDefault="0066749B" w:rsidP="0066749B">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w:t>
            </w:r>
            <w:r w:rsidRPr="0096546F">
              <w:rPr>
                <w:rFonts w:asciiTheme="minorHAnsi" w:hAnsiTheme="minorHAnsi" w:cstheme="minorHAnsi"/>
                <w:sz w:val="24"/>
                <w:szCs w:val="24"/>
                <w:lang w:eastAsia="fr-FR"/>
              </w:rPr>
              <w:tab/>
              <w:t>în matricea de verificare a bugetului indicativ se completează „Actualizarea” din bugetul indicativ al CF, care nu se regăsește în devizul general;</w:t>
            </w:r>
          </w:p>
          <w:p w:rsidR="0066749B" w:rsidRPr="0096546F" w:rsidRDefault="0066749B" w:rsidP="0066749B">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w:t>
            </w:r>
            <w:r w:rsidRPr="0096546F">
              <w:rPr>
                <w:rFonts w:asciiTheme="minorHAnsi" w:hAnsiTheme="minorHAnsi" w:cstheme="minorHAnsi"/>
                <w:sz w:val="24"/>
                <w:szCs w:val="24"/>
                <w:lang w:eastAsia="fr-FR"/>
              </w:rPr>
              <w:tab/>
              <w:t>în bugetul indicativ valoarea TVA este egală cu valoarea TVA din devizul general.</w:t>
            </w:r>
          </w:p>
          <w:p w:rsidR="0066749B" w:rsidRPr="0096546F" w:rsidRDefault="0066749B" w:rsidP="0066749B">
            <w:pPr>
              <w:spacing w:after="0" w:line="240" w:lineRule="auto"/>
              <w:ind w:right="-8"/>
              <w:jc w:val="both"/>
              <w:rPr>
                <w:rFonts w:asciiTheme="minorHAnsi" w:hAnsiTheme="minorHAnsi" w:cstheme="minorHAnsi"/>
                <w:sz w:val="24"/>
                <w:szCs w:val="24"/>
                <w:lang w:eastAsia="fr-FR"/>
              </w:rPr>
            </w:pPr>
          </w:p>
          <w:p w:rsidR="0066749B" w:rsidRPr="0096546F" w:rsidRDefault="0066749B" w:rsidP="0066749B">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Cheile de verificare sunt următoarele:</w:t>
            </w:r>
          </w:p>
          <w:p w:rsidR="0066749B" w:rsidRPr="0096546F" w:rsidRDefault="0066749B" w:rsidP="0066749B">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w:t>
            </w:r>
            <w:r w:rsidRPr="0096546F">
              <w:rPr>
                <w:rFonts w:asciiTheme="minorHAnsi" w:hAnsiTheme="minorHAnsi" w:cstheme="minorHAnsi"/>
                <w:sz w:val="24"/>
                <w:szCs w:val="24"/>
                <w:lang w:eastAsia="fr-FR"/>
              </w:rPr>
              <w:tab/>
              <w:t>valoarea cheltuielilor eligibile de la Cap. 3 &lt;  10% din (cheltuieli eligibile de la subCap 1.2 + subCap. 1.3  + Cap.2 + Cap.4 );</w:t>
            </w:r>
          </w:p>
          <w:p w:rsidR="0066749B" w:rsidRPr="0096546F" w:rsidRDefault="0066749B" w:rsidP="0066749B">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 cheltuieli diverse şi neprevăzute (Pct. 5.3)  trebuie să fie trecute în rubrica neeligibil;</w:t>
            </w:r>
          </w:p>
          <w:p w:rsidR="0066749B" w:rsidRPr="0096546F" w:rsidRDefault="0066749B" w:rsidP="0066749B">
            <w:pPr>
              <w:spacing w:after="0" w:line="240" w:lineRule="auto"/>
              <w:ind w:right="-8"/>
              <w:jc w:val="both"/>
              <w:rPr>
                <w:rFonts w:asciiTheme="minorHAnsi" w:hAnsiTheme="minorHAnsi" w:cstheme="minorHAnsi"/>
                <w:sz w:val="24"/>
                <w:szCs w:val="24"/>
                <w:lang w:eastAsia="fr-FR"/>
              </w:rPr>
            </w:pPr>
          </w:p>
          <w:p w:rsidR="0066749B" w:rsidRPr="0096546F" w:rsidRDefault="0066749B" w:rsidP="0066749B">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 xml:space="preserve"> - actualizarea nu poate depăşi 5% din totalul  cheltuielilor eligibile.</w:t>
            </w:r>
          </w:p>
          <w:p w:rsidR="0066749B" w:rsidRPr="0096546F" w:rsidRDefault="0066749B" w:rsidP="0066749B">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 xml:space="preserve">Se verifică corectitudinea calculului. </w:t>
            </w:r>
          </w:p>
          <w:p w:rsidR="0066749B" w:rsidRPr="0096546F" w:rsidRDefault="0066749B" w:rsidP="0066749B">
            <w:pPr>
              <w:spacing w:after="0" w:line="240" w:lineRule="auto"/>
              <w:ind w:right="-8"/>
              <w:jc w:val="both"/>
              <w:rPr>
                <w:rFonts w:asciiTheme="minorHAnsi" w:hAnsiTheme="minorHAnsi" w:cstheme="minorHAnsi"/>
                <w:sz w:val="24"/>
                <w:szCs w:val="24"/>
                <w:lang w:eastAsia="fr-FR"/>
              </w:rPr>
            </w:pPr>
            <w:r w:rsidRPr="0096546F">
              <w:rPr>
                <w:rFonts w:asciiTheme="minorHAnsi" w:hAnsiTheme="minorHAnsi" w:cstheme="minorHAnsi"/>
                <w:sz w:val="24"/>
                <w:szCs w:val="24"/>
                <w:lang w:eastAsia="fr-FR"/>
              </w:rPr>
              <w:t>Se verifică corelarea datelor prezentate în Devizul general cu cele prezentate în studiul de fezabilitate.</w:t>
            </w:r>
          </w:p>
        </w:tc>
      </w:tr>
    </w:tbl>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lastRenderedPageBreak/>
        <w:t>Verificarea constă în asigurarea că toate costurile de investiţii propuse pentru finanţare sunt eligibile şi calculele sunt corecte iar Bugetul indicativ este structurat pe capitole și subcapitole.</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Se completează matricea de verificare a Bugetului indicativ în format electronic, se tipărește şi se atasează la E 1.2L FIȘA DE EVALUARE GENERALĂ A PROIECTULUI.</w:t>
      </w:r>
    </w:p>
    <w:p w:rsidR="0066749B" w:rsidRPr="0096546F" w:rsidRDefault="0066749B" w:rsidP="0066749B">
      <w:pPr>
        <w:spacing w:before="120" w:after="120" w:line="240" w:lineRule="auto"/>
        <w:jc w:val="both"/>
        <w:rPr>
          <w:rFonts w:asciiTheme="minorHAnsi" w:hAnsiTheme="minorHAnsi" w:cstheme="minorHAnsi"/>
          <w:b/>
          <w:sz w:val="24"/>
          <w:u w:val="single"/>
        </w:rPr>
      </w:pPr>
    </w:p>
    <w:p w:rsidR="0066749B" w:rsidRPr="0096546F" w:rsidRDefault="0066749B" w:rsidP="0066749B">
      <w:pPr>
        <w:spacing w:before="120" w:after="120" w:line="240" w:lineRule="auto"/>
        <w:jc w:val="both"/>
        <w:rPr>
          <w:rFonts w:asciiTheme="minorHAnsi" w:hAnsiTheme="minorHAnsi" w:cstheme="minorHAnsi"/>
          <w:b/>
          <w:sz w:val="24"/>
          <w:u w:val="single"/>
        </w:rPr>
      </w:pPr>
      <w:r w:rsidRPr="0096546F">
        <w:rPr>
          <w:rFonts w:asciiTheme="minorHAnsi" w:hAnsiTheme="minorHAnsi" w:cstheme="minorHAnsi"/>
          <w:b/>
          <w:sz w:val="24"/>
          <w:u w:val="single"/>
        </w:rPr>
        <w:t>1.Informaţiile furnizate în cadrul bugetului indicativ din cererea de finanţare sunt corecte şi sunt în conformitate cu devizul general devizele pe obiect precizate în Studiul de fezabilitate/ Documentația de Avizare a Lucrărilor de Intervenții/ Memoriul Justificativ?.</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După completarea matricei de verificare a Bugetului indicativ, dacă cheltuielile din cererea de finanţare corespund cu cele din devizul general şi devizele pe obiect, neexistând diferențe, expertul bifează caseta corespunzătoare DA. </w:t>
      </w:r>
    </w:p>
    <w:p w:rsidR="0066749B" w:rsidRPr="0096546F" w:rsidRDefault="0066749B" w:rsidP="0066749B">
      <w:pPr>
        <w:spacing w:before="120" w:after="120" w:line="240" w:lineRule="auto"/>
        <w:jc w:val="both"/>
        <w:rPr>
          <w:rFonts w:asciiTheme="minorHAnsi" w:hAnsiTheme="minorHAnsi" w:cstheme="minorHAnsi"/>
          <w:sz w:val="24"/>
        </w:rPr>
      </w:pPr>
    </w:p>
    <w:p w:rsidR="0066749B" w:rsidRPr="0096546F" w:rsidRDefault="0066749B" w:rsidP="0066749B">
      <w:pPr>
        <w:spacing w:before="120" w:after="120" w:line="240" w:lineRule="auto"/>
        <w:jc w:val="both"/>
        <w:rPr>
          <w:rFonts w:asciiTheme="minorHAnsi" w:hAnsiTheme="minorHAnsi" w:cstheme="minorHAnsi"/>
          <w:sz w:val="24"/>
        </w:rPr>
      </w:pPr>
    </w:p>
    <w:p w:rsidR="0066749B" w:rsidRPr="0096546F" w:rsidRDefault="0066749B" w:rsidP="0066749B">
      <w:pPr>
        <w:spacing w:before="120" w:after="120" w:line="240" w:lineRule="auto"/>
        <w:jc w:val="both"/>
        <w:rPr>
          <w:rFonts w:asciiTheme="minorHAnsi" w:hAnsiTheme="minorHAnsi" w:cstheme="minorHAnsi"/>
          <w:sz w:val="24"/>
        </w:rPr>
      </w:pP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Observație:</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a) Dacă există diferențe de încadrare, în sensul că unele cheltuieli neeligibile sunt trecute încategoria cheltuielilor eligibile, bugetul este retransmis solicitantului pentru recalculare, prin Fișa de solicitare a informaţiilor suplimentare E3.4L.</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Prin transmiterea formularului E3.4L de către solicitant cu bugetul corectat , expertul va modifica bugetul în Fișa E1.2L și bifează DA cu diferențe , motivandu-și poziţia în linia prevăzută în acest scop la rubrica Observații.</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În cazul în care nu se efectuează corectura de către solicitant prin formularul E3.4L, expertul bifeaza NU și îşi motivează poziţia în linia prevăzută în acest scop la rubrica Observații. </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b) Dacă există mici diferențe de calcul în cererea de finanţare față de devizul general şi devizele pe obiect, expertul efectuează modificarile în buget şi în matricea de verificare a Bugetului indicativ din fișa E1.2L (în baza informațiilor din formularul E3.4L trimis de către solicitant referitoare la diferențele de calcul , și bifează caseta corespunzatoare DA cu diferențe. În acest caz se vor oferi explicaţii în rubrica Observaţii. </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În cazul în care nu se efectuează corectura de către solicitant prin formularul E3.4L, expertul bifează NU și îşi motivează poziţia în linia prevăzută în acest scop la rubrica Observații. </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Cererea de finanţare este declarată eligibilă prin bifarea casuței corespunzatoare DA/DA cu diferente.</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c) În cazul în care o parte din investiţie nu respectă criteriile de eligibilitate se va solicita prin  Fişa de solicitare a informațiilor suplimentare E3.4L corectarea bugetului. Dacă solicitantul </w:t>
      </w:r>
      <w:r w:rsidRPr="0096546F">
        <w:rPr>
          <w:rFonts w:asciiTheme="minorHAnsi" w:hAnsiTheme="minorHAnsi" w:cstheme="minorHAnsi"/>
          <w:sz w:val="24"/>
        </w:rPr>
        <w:lastRenderedPageBreak/>
        <w:t xml:space="preserve">renunţă la acea parte de investiţie şi funcţionalitatea nu este asigurată, atunci proiectul este neeligibil în întregul lui. </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Dacă solicitantul renunţă la acea parte de investiţie şi funcţionalitatea nu este asigurată, atunci proiectul este neeligibil în întregul lui.</w:t>
      </w:r>
    </w:p>
    <w:p w:rsidR="0066749B" w:rsidRPr="0096546F" w:rsidRDefault="0066749B" w:rsidP="0066749B">
      <w:pPr>
        <w:spacing w:before="120" w:after="120" w:line="240" w:lineRule="auto"/>
        <w:jc w:val="both"/>
        <w:rPr>
          <w:rFonts w:asciiTheme="minorHAnsi" w:hAnsiTheme="minorHAnsi" w:cstheme="minorHAnsi"/>
          <w:sz w:val="24"/>
        </w:rPr>
      </w:pPr>
    </w:p>
    <w:p w:rsidR="0066749B" w:rsidRPr="0096546F" w:rsidRDefault="0066749B" w:rsidP="0066749B">
      <w:pPr>
        <w:spacing w:before="120" w:after="120" w:line="240" w:lineRule="auto"/>
        <w:jc w:val="both"/>
        <w:rPr>
          <w:rFonts w:asciiTheme="minorHAnsi" w:hAnsiTheme="minorHAnsi" w:cstheme="minorHAnsi"/>
          <w:b/>
          <w:sz w:val="24"/>
          <w:u w:val="single"/>
        </w:rPr>
      </w:pPr>
      <w:r w:rsidRPr="0096546F">
        <w:rPr>
          <w:rFonts w:asciiTheme="minorHAnsi" w:hAnsiTheme="minorHAnsi" w:cstheme="minorHAnsi"/>
          <w:b/>
          <w:sz w:val="24"/>
          <w:u w:val="single"/>
        </w:rPr>
        <w:t>2. Verificarea corectitudinii ratei de schimb. Rata de conversie între Euro şi moneda naţională pentru România este cea publicată de Banca Central Europeană pe Internet la adresa: &lt;http://www.ecb.int/index.html&gt; (se anexează pagina conţinând cursul BCE din data întocmirii  Studiului de fezabilitate/Documentația de Avizare a Lucrărilor de Intervenții):</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Expertul verifică dacă data şi rata de schimb din cererea de finanţare şi cea utilizată în devizul general din studiul de fezabilitate/ Documentația de Avizare a Lucrărilor de Intervenții/ Memoriul Justificativ. corespund cu cea </w:t>
      </w:r>
      <w:r w:rsidRPr="0096546F">
        <w:rPr>
          <w:rFonts w:asciiTheme="minorHAnsi" w:hAnsiTheme="minorHAnsi" w:cstheme="minorHAnsi"/>
          <w:sz w:val="24"/>
          <w:u w:val="single"/>
        </w:rPr>
        <w:t>publicată de Banca Central Europeană pe Internet la adresa: &lt;</w:t>
      </w:r>
      <w:hyperlink r:id="rId26" w:history="1">
        <w:r w:rsidRPr="0096546F">
          <w:rPr>
            <w:rStyle w:val="Hyperlink"/>
            <w:rFonts w:asciiTheme="minorHAnsi" w:hAnsiTheme="minorHAnsi" w:cstheme="minorHAnsi"/>
            <w:sz w:val="24"/>
          </w:rPr>
          <w:t>http://www.ecb.int/index.html</w:t>
        </w:r>
      </w:hyperlink>
      <w:r w:rsidRPr="0096546F">
        <w:rPr>
          <w:rFonts w:asciiTheme="minorHAnsi" w:hAnsiTheme="minorHAnsi" w:cstheme="minorHAnsi"/>
          <w:sz w:val="24"/>
          <w:u w:val="single"/>
        </w:rPr>
        <w:t>&gt;</w:t>
      </w:r>
      <w:r w:rsidRPr="0096546F">
        <w:rPr>
          <w:rFonts w:asciiTheme="minorHAnsi" w:hAnsiTheme="minorHAnsi" w:cstheme="minorHAnsi"/>
          <w:sz w:val="24"/>
        </w:rPr>
        <w:t>. Expertul va atașa pagina conţinând cursul BCE din data întocmirii  Studiului de fezabilitate/ Documentația de Avizare a Lucrărilor de Intervenții/ Memoriului Justificativ.</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Dacă în urma verificării se constată că aceasta corespunde, expertul bifează caseta corespunzătoare DA. Dacă aceasta nu corespunde, expertul bifează caseta corespunzătoare NU şi înştiinţează solicitantul în vederea clarificării prin Fișa de solicitare a informaţiilor suplimentare E3.4L. </w:t>
      </w:r>
    </w:p>
    <w:p w:rsidR="0066749B" w:rsidRPr="0096546F" w:rsidRDefault="0066749B" w:rsidP="0066749B">
      <w:pPr>
        <w:spacing w:before="120" w:after="120" w:line="240" w:lineRule="auto"/>
        <w:jc w:val="both"/>
        <w:rPr>
          <w:rFonts w:asciiTheme="minorHAnsi" w:hAnsiTheme="minorHAnsi" w:cstheme="minorHAnsi"/>
          <w:sz w:val="24"/>
        </w:rPr>
      </w:pPr>
    </w:p>
    <w:p w:rsidR="0066749B" w:rsidRPr="0096546F" w:rsidRDefault="0066749B" w:rsidP="0066749B">
      <w:pPr>
        <w:spacing w:before="120" w:after="120" w:line="240" w:lineRule="auto"/>
        <w:jc w:val="both"/>
        <w:rPr>
          <w:rFonts w:asciiTheme="minorHAnsi" w:hAnsiTheme="minorHAnsi" w:cstheme="minorHAnsi"/>
          <w:b/>
          <w:sz w:val="24"/>
          <w:u w:val="single"/>
        </w:rPr>
      </w:pPr>
      <w:r w:rsidRPr="0096546F">
        <w:rPr>
          <w:rFonts w:asciiTheme="minorHAnsi" w:hAnsiTheme="minorHAnsi" w:cstheme="minorHAnsi"/>
          <w:b/>
          <w:sz w:val="24"/>
          <w:u w:val="single"/>
        </w:rPr>
        <w:t>3. Sunt investiţiile eligibile în conformitate cu specificatiile sub-măsurii ?</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Se verifică dacă cheltuielile neeligibile din fișa măsurii M4/6B din SDL și/sau cele specifice tipurilor de operațiuni, conform prevederilor regulamentelor europene sunt incluse în devizele pe obiecte și bugetul indicativ.</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Se verifică lista investiţiilor şi costurilor neeligibile şi cu prevederile Hotărârii de Guvern nr. 226/2015 privind stabilirea cadrului general de implementare a măsurilor cofinanţate din Fondul European Agricol pentru Dezvoltare Rurală prin Programul Naţional de Dezvoltare Rurală 2014 – 2020, cu modificările şi completările ulterioare.</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Se verifică lista investiţiilor şi costurilor neeligibile şi cu prevederile cap. 8.1 din Programul Naţional de Dezvoltare Rurală 2014 – 2020.</w:t>
      </w:r>
    </w:p>
    <w:p w:rsidR="0066749B" w:rsidRPr="0096546F" w:rsidRDefault="0066749B" w:rsidP="0066749B">
      <w:pPr>
        <w:spacing w:before="120" w:after="120" w:line="240" w:lineRule="auto"/>
        <w:jc w:val="both"/>
        <w:rPr>
          <w:rFonts w:asciiTheme="minorHAnsi" w:hAnsiTheme="minorHAnsi" w:cstheme="minorHAnsi"/>
          <w:b/>
          <w:i/>
          <w:sz w:val="24"/>
        </w:rPr>
      </w:pPr>
    </w:p>
    <w:p w:rsidR="0066749B" w:rsidRPr="0096546F" w:rsidRDefault="0066749B" w:rsidP="0066749B">
      <w:pPr>
        <w:spacing w:before="120" w:after="120" w:line="240" w:lineRule="auto"/>
        <w:jc w:val="both"/>
        <w:rPr>
          <w:rFonts w:asciiTheme="minorHAnsi" w:hAnsiTheme="minorHAnsi" w:cstheme="minorHAnsi"/>
          <w:b/>
          <w:sz w:val="24"/>
          <w:u w:val="single"/>
        </w:rPr>
      </w:pPr>
      <w:r w:rsidRPr="0096546F">
        <w:rPr>
          <w:rFonts w:asciiTheme="minorHAnsi" w:hAnsiTheme="minorHAnsi" w:cstheme="minorHAnsi"/>
          <w:b/>
          <w:sz w:val="24"/>
          <w:u w:val="single"/>
        </w:rPr>
        <w:t>4. Costurile generale ale proiectului</w:t>
      </w:r>
      <w:r w:rsidRPr="0096546F">
        <w:rPr>
          <w:rFonts w:asciiTheme="minorHAnsi" w:hAnsiTheme="minorHAnsi" w:cstheme="minorHAnsi"/>
          <w:sz w:val="24"/>
        </w:rPr>
        <w:t xml:space="preserve">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w:t>
      </w:r>
      <w:r w:rsidRPr="0096546F">
        <w:rPr>
          <w:rFonts w:asciiTheme="minorHAnsi" w:hAnsiTheme="minorHAnsi" w:cstheme="minorHAnsi"/>
          <w:sz w:val="24"/>
        </w:rPr>
        <w:lastRenderedPageBreak/>
        <w:t xml:space="preserve">naţională) </w:t>
      </w:r>
      <w:r w:rsidRPr="0096546F">
        <w:rPr>
          <w:rFonts w:asciiTheme="minorHAnsi" w:hAnsiTheme="minorHAnsi" w:cstheme="minorHAnsi"/>
          <w:b/>
          <w:sz w:val="24"/>
          <w:u w:val="single"/>
        </w:rPr>
        <w:t>direct legate de realizarea investiției, nu depasesc 10% din costul total eligibil al proiectului, respectiv 5% pentru acele proiecte care nu includ constructii?</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Daca aceste costuri se incadreaza in procentele specificate mai sus, expertul bifează DA in caseta corespunzatoare, in caz contrar bifează NU şi îşi motivează poziţia în linia prevăzută în acest scop la rubrica Observaţii Prin transmiterea formularului E3.4L de către solicitant cu bugetul corectat, expertul completează bugetul din fișa E1.2L și bifează DA cu diferențe și îşi motivează poziţia în linia prevăzută în acest scop la rubrica Observații.</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În cazul în care nu se efectuează corectura de către solicitant, expertul bifează NU și îşi motivează poziţia în linia prevăzută în acest scop la rubrica Observații. </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Cererea de finanţare este declarată eligibilă prin bifarea căsuței corespunzătoare DA/DA cu diferențe.</w:t>
      </w:r>
    </w:p>
    <w:p w:rsidR="0066749B" w:rsidRPr="0096546F" w:rsidRDefault="0066749B" w:rsidP="0066749B">
      <w:pPr>
        <w:spacing w:before="120" w:after="120" w:line="240" w:lineRule="auto"/>
        <w:jc w:val="both"/>
        <w:rPr>
          <w:rFonts w:asciiTheme="minorHAnsi" w:hAnsiTheme="minorHAnsi" w:cstheme="minorHAnsi"/>
          <w:b/>
          <w:i/>
          <w:sz w:val="24"/>
        </w:rPr>
      </w:pPr>
    </w:p>
    <w:p w:rsidR="0066749B" w:rsidRPr="0096546F" w:rsidRDefault="0066749B" w:rsidP="0066749B">
      <w:pPr>
        <w:spacing w:before="120" w:after="120" w:line="240" w:lineRule="auto"/>
        <w:jc w:val="both"/>
        <w:rPr>
          <w:rFonts w:asciiTheme="minorHAnsi" w:hAnsiTheme="minorHAnsi" w:cstheme="minorHAnsi"/>
          <w:b/>
          <w:sz w:val="24"/>
          <w:u w:val="single"/>
        </w:rPr>
      </w:pPr>
      <w:r w:rsidRPr="0096546F">
        <w:rPr>
          <w:rFonts w:asciiTheme="minorHAnsi" w:hAnsiTheme="minorHAnsi" w:cstheme="minorHAnsi"/>
          <w:b/>
          <w:sz w:val="24"/>
          <w:u w:val="single"/>
        </w:rPr>
        <w:t>5. Cheltuielile diverse şi neprevăzute (Cap. 5.3) din Bugetul indicativ sunt încadrate în rubrica neeligibil ?</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Expertul verifică în bugetul indicativ dacă valoarea cheltuielilor diverse şi neprevăzute este trecută la rubrica cheltuieli neeligibile.</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Dacă aceste costuri se încadrează la rubrica neeligibile, expertul bifează DA în caseta  corespunzătoare, în caz contrar solicită corectarea bugetului indicativ prin formularul E3.4L. </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Prin transmiterea formularului E3.4L de către solicitant cu bugetul corectat, expertul completează bugetul din fișa E1.2L și bifează DA cu diferențe și îşi motivează poziţia în linia prevăzută în acest scop la rubrica Observații.</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În cazul în care solicitantul nu transmite formularul E3.4L cu bugetul corectat, expertul bifează NU și îşi motivează poziţia în linia prevăzută în acest scop la rubrica Observații. </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Cererea de finanţare este declarată eligibilă prin bifarea căsuței corespunzătoare DA/DA cu diferențe.</w:t>
      </w:r>
    </w:p>
    <w:p w:rsidR="0066749B" w:rsidRPr="0096546F" w:rsidRDefault="0066749B" w:rsidP="0066749B">
      <w:pPr>
        <w:spacing w:before="120" w:after="120" w:line="240" w:lineRule="auto"/>
        <w:jc w:val="both"/>
        <w:rPr>
          <w:rFonts w:asciiTheme="minorHAnsi" w:hAnsiTheme="minorHAnsi" w:cstheme="minorHAnsi"/>
          <w:sz w:val="24"/>
        </w:rPr>
      </w:pPr>
    </w:p>
    <w:p w:rsidR="0066749B" w:rsidRPr="0096546F" w:rsidRDefault="0066749B" w:rsidP="0066749B">
      <w:pPr>
        <w:spacing w:before="120" w:after="120" w:line="240" w:lineRule="auto"/>
        <w:jc w:val="both"/>
        <w:rPr>
          <w:rFonts w:asciiTheme="minorHAnsi" w:hAnsiTheme="minorHAnsi" w:cstheme="minorHAnsi"/>
          <w:b/>
          <w:sz w:val="24"/>
          <w:u w:val="single"/>
        </w:rPr>
      </w:pPr>
      <w:r w:rsidRPr="0096546F">
        <w:rPr>
          <w:rFonts w:asciiTheme="minorHAnsi" w:hAnsiTheme="minorHAnsi" w:cstheme="minorHAnsi"/>
          <w:b/>
          <w:sz w:val="24"/>
          <w:u w:val="single"/>
        </w:rPr>
        <w:t>6. TVA-ul este corect încadrat în coloana cheltuielilor neeligibile/ eligibile?</w:t>
      </w:r>
    </w:p>
    <w:p w:rsidR="0066749B" w:rsidRPr="0096546F" w:rsidRDefault="0066749B" w:rsidP="0066749B">
      <w:pPr>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Taxa pe valoarea adăugată este cheltuială neeligibilă, cu excepţia cazului în care aceasta nu se poate recupera în temeiul legislaţiei naţionale privind TVA-ul și a prevederilor specifice pentru instrumente financiare.</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Expertul verifică dacă solicitantul a bifat căsuţa corespunzătoare în declaraţia pe propria răspundere de la secțiunea F din cererea de finanțare.</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Dacă solicitantul este plătitor de TVA, valoarea TVA aferent cheltuielilor eligibile purtătoare de TVA, este trecută în coloana cheltuielilor neeligibile?</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Expertul verifică dacă valoare TVA este trecută în coloana cheltuielilor neeligibile, în cazul în care solicitantul a declarat că este plătitor de TVA, şi bifează DA în căsuţa corespunzătoare. </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lastRenderedPageBreak/>
        <w:t>Expertul va bifa căsuţa NU în cazul în care solicitantul este plătitor de TVA şi valoarea TVA este trecută în coloana cheltuielilor eligibile şi va opera modificările în bugetul indicativ, motivându-şi decizia la rubrica Observaţii.</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Dacă solicitantul este neplătitor de TVA, valoarea TVA aferenta cheltuielilor eligibile purtătoare de TVA, poate fi trecută în coloana cheltuielilor eligibile sau neeligibile.</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Expertul va bifa DA în căsuţa corespunzătoare dacă TVA este trecut în coloana cheltuielilor eligibile si verifică dacă valoarea TVA se referă numai la valoarea cheltuielilor eligibile purtătoare de TVA. </w:t>
      </w: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 xml:space="preserve"> În cazul identificării unor diferenţe, expertul verifică corectitudinea valorii TVA şi bifează DA cu diferenţe şi va opera modificările în bugetul indicativ, motivându-şi decizia la rubrica Observații.</w:t>
      </w:r>
    </w:p>
    <w:p w:rsidR="0066749B" w:rsidRPr="005B6DA5" w:rsidRDefault="0066749B" w:rsidP="0066749B">
      <w:pPr>
        <w:keepNext/>
        <w:keepLines/>
        <w:spacing w:before="120" w:after="120" w:line="240" w:lineRule="auto"/>
        <w:jc w:val="both"/>
        <w:rPr>
          <w:rFonts w:asciiTheme="minorHAnsi" w:hAnsiTheme="minorHAnsi" w:cstheme="minorHAnsi"/>
          <w:b/>
          <w:sz w:val="24"/>
        </w:rPr>
      </w:pPr>
      <w:r w:rsidRPr="005B6DA5">
        <w:rPr>
          <w:rFonts w:asciiTheme="minorHAnsi" w:hAnsiTheme="minorHAnsi" w:cstheme="minorHAnsi"/>
          <w:b/>
          <w:sz w:val="24"/>
        </w:rPr>
        <w:t>D. Verificarea rezonabilităţii preţurilor.</w:t>
      </w:r>
    </w:p>
    <w:p w:rsidR="00107A57" w:rsidRPr="005B6DA5" w:rsidRDefault="00107A57" w:rsidP="00107A57">
      <w:pPr>
        <w:spacing w:before="120" w:after="120" w:line="240" w:lineRule="auto"/>
        <w:jc w:val="both"/>
        <w:rPr>
          <w:b/>
          <w:sz w:val="24"/>
        </w:rPr>
      </w:pPr>
      <w:bookmarkStart w:id="13" w:name="_Toc487029156"/>
      <w:r w:rsidRPr="005B6DA5">
        <w:rPr>
          <w:b/>
          <w:sz w:val="24"/>
        </w:rPr>
        <w:t>1  Categoria de bunuri  se regaseste in Baza de Date cu prețuri de Referință?</w:t>
      </w:r>
    </w:p>
    <w:p w:rsidR="00107A57" w:rsidRPr="005B6DA5" w:rsidRDefault="00107A57" w:rsidP="00107A57">
      <w:pPr>
        <w:spacing w:before="120" w:after="120" w:line="240" w:lineRule="auto"/>
        <w:jc w:val="both"/>
        <w:rPr>
          <w:sz w:val="24"/>
        </w:rPr>
      </w:pPr>
      <w:r w:rsidRPr="005B6DA5">
        <w:rPr>
          <w:sz w:val="24"/>
        </w:rPr>
        <w:t>Expertul verifică dacă bunurile cu caracteristicile prevăzute în SF/ MJ şi regăsite ca investiţie în devizele pe obiecte  sunt incluse în Baza de date cu preţuri de Referință aplicabilă PNDR 2014-2020 postată pe pagina de internet AFIR. Dacă se regăsesc, expertul bifează în caseta corespunzatoare DA.</w:t>
      </w:r>
    </w:p>
    <w:p w:rsidR="00107A57" w:rsidRPr="005B6DA5" w:rsidRDefault="00107A57" w:rsidP="00107A57">
      <w:pPr>
        <w:spacing w:before="120" w:after="120" w:line="240" w:lineRule="auto"/>
        <w:jc w:val="both"/>
        <w:rPr>
          <w:sz w:val="24"/>
        </w:rPr>
      </w:pPr>
      <w:r w:rsidRPr="005B6DA5">
        <w:rPr>
          <w:sz w:val="24"/>
          <w:lang w:val="it-IT"/>
        </w:rPr>
        <w:t>Daca categoria de bunuri nu se regaseste in Baza de date preţuri, expertul bifează in caseta corespunzatoare NU.</w:t>
      </w:r>
    </w:p>
    <w:p w:rsidR="00107A57" w:rsidRPr="005B6DA5" w:rsidRDefault="00107A57" w:rsidP="00107A57">
      <w:pPr>
        <w:spacing w:before="120" w:after="120" w:line="240" w:lineRule="auto"/>
        <w:jc w:val="both"/>
        <w:rPr>
          <w:b/>
          <w:sz w:val="24"/>
          <w:lang w:val="it-IT"/>
        </w:rPr>
      </w:pPr>
      <w:r w:rsidRPr="005B6DA5">
        <w:rPr>
          <w:b/>
          <w:sz w:val="24"/>
          <w:lang w:val="it-IT"/>
        </w:rPr>
        <w:t>2 Daca la pct. 1 raspunsul este DA, sunt atasate extrasele tiparite din baza de date cu prețuri de Referință?</w:t>
      </w:r>
    </w:p>
    <w:p w:rsidR="00107A57" w:rsidRPr="005B6DA5" w:rsidRDefault="00107A57" w:rsidP="00107A57">
      <w:pPr>
        <w:spacing w:before="120" w:after="120" w:line="240" w:lineRule="auto"/>
        <w:jc w:val="both"/>
        <w:rPr>
          <w:sz w:val="24"/>
          <w:lang w:val="it-IT"/>
        </w:rPr>
      </w:pPr>
      <w:r w:rsidRPr="005B6DA5">
        <w:rPr>
          <w:sz w:val="24"/>
          <w:lang w:val="it-IT"/>
        </w:rPr>
        <w:t>Daca sunt atasate extrasele tiparite din Baza de date cu prețuri de Referință, expertul bifează in caseta corespunzatoare DA, iar daca nu sunt atasate expertul bifează NU şi printeaza din baza de date extrasele  relevante.</w:t>
      </w:r>
    </w:p>
    <w:p w:rsidR="00107A57" w:rsidRPr="005B6DA5" w:rsidRDefault="00107A57" w:rsidP="00107A57">
      <w:pPr>
        <w:spacing w:before="120" w:after="120" w:line="240" w:lineRule="auto"/>
        <w:jc w:val="both"/>
        <w:rPr>
          <w:b/>
          <w:sz w:val="24"/>
          <w:lang w:val="it-IT"/>
        </w:rPr>
      </w:pPr>
      <w:r w:rsidRPr="005B6DA5">
        <w:rPr>
          <w:b/>
          <w:sz w:val="24"/>
          <w:lang w:val="it-IT"/>
        </w:rPr>
        <w:t xml:space="preserve">3 Dacă la pct. 1 raspunsul este DA, preţurile utilizate pentru bunuri se incadreaza in maximul  prevazut în  Baza de Date cu preţuri de Referință? </w:t>
      </w:r>
    </w:p>
    <w:p w:rsidR="00107A57" w:rsidRPr="005B6DA5" w:rsidRDefault="00107A57" w:rsidP="00107A57">
      <w:pPr>
        <w:spacing w:before="120" w:after="120" w:line="240" w:lineRule="auto"/>
        <w:jc w:val="both"/>
        <w:rPr>
          <w:sz w:val="24"/>
        </w:rPr>
      </w:pPr>
      <w:r w:rsidRPr="005B6DA5">
        <w:rPr>
          <w:sz w:val="24"/>
          <w:lang w:val="it-IT"/>
        </w:rPr>
        <w:t>Expertul verifica daca preţurile se incadreaza in maximul prevazut în Baza de Date cu  preţuri de Referință pentru bunul respectiv, bifează in caseta corespunzatoare DA, suma acceptata de evaluator fiind cea din devize</w:t>
      </w:r>
      <w:r w:rsidRPr="005B6DA5">
        <w:rPr>
          <w:sz w:val="24"/>
        </w:rPr>
        <w:t>.</w:t>
      </w:r>
    </w:p>
    <w:p w:rsidR="00107A57" w:rsidRPr="005B6DA5" w:rsidRDefault="00107A57" w:rsidP="00107A57">
      <w:pPr>
        <w:spacing w:before="120" w:after="120" w:line="240" w:lineRule="auto"/>
        <w:jc w:val="both"/>
        <w:rPr>
          <w:sz w:val="24"/>
        </w:rPr>
      </w:pPr>
      <w:r w:rsidRPr="005B6DA5">
        <w:rPr>
          <w:sz w:val="24"/>
        </w:rPr>
        <w:t>Daca preţurile nu se incadreaza in valorile maxime prevazute în Baza de Date cu  preţuri de Referință pentru bunurile respective, expertul notifica solicitantul prin E3.4L de diferenta dintre cele doua valori pentru modificarea bugetului indicativ/ devizului general cu valoarea superioară din baza de date pentru bunul/ bunurile respective, iar diferenţa dintre cele două valori se trece pe neeligibil.</w:t>
      </w:r>
    </w:p>
    <w:p w:rsidR="00107A57" w:rsidRPr="005B6DA5" w:rsidRDefault="00107A57" w:rsidP="00107A57">
      <w:pPr>
        <w:spacing w:before="120" w:after="120" w:line="240" w:lineRule="auto"/>
        <w:jc w:val="both"/>
        <w:rPr>
          <w:b/>
          <w:sz w:val="24"/>
        </w:rPr>
      </w:pPr>
      <w:r w:rsidRPr="005B6DA5">
        <w:rPr>
          <w:b/>
          <w:sz w:val="24"/>
        </w:rPr>
        <w:t>4</w:t>
      </w:r>
      <w:r w:rsidRPr="005B6DA5">
        <w:rPr>
          <w:b/>
          <w:sz w:val="24"/>
          <w:lang w:val="pt-BR"/>
        </w:rPr>
        <w:t xml:space="preserve"> </w:t>
      </w:r>
      <w:r w:rsidRPr="005B6DA5">
        <w:rPr>
          <w:b/>
          <w:sz w:val="24"/>
        </w:rPr>
        <w:t>Dacă la pct. 1 raspunsul este NU, solicitantul a prezentat două oferte pentru bunuri a caror valoare este mai mare de 15.000 Euro si o oferta pentru bunuri a căror valoare este mai mica  sau egală cu  15.000 Euro, constatându-se astfel că prețurile sunt rezonabile?</w:t>
      </w:r>
    </w:p>
    <w:p w:rsidR="00107A57" w:rsidRPr="005B6DA5" w:rsidRDefault="00107A57" w:rsidP="00107A57">
      <w:pPr>
        <w:spacing w:before="120" w:after="120" w:line="240" w:lineRule="auto"/>
        <w:jc w:val="both"/>
        <w:rPr>
          <w:sz w:val="24"/>
        </w:rPr>
      </w:pPr>
      <w:r w:rsidRPr="005B6DA5">
        <w:rPr>
          <w:sz w:val="24"/>
        </w:rPr>
        <w:lastRenderedPageBreak/>
        <w:t>Expertul verifica daca solicitantul a prezentat două oferte pentru bunuri a caror valoare este mai mare de 15.000 Euro şi o oferta pentru bunuri a caror valoare este mai mica sau egală cu 15.000 Euro.</w:t>
      </w:r>
    </w:p>
    <w:p w:rsidR="00107A57" w:rsidRPr="005B6DA5" w:rsidRDefault="00107A57" w:rsidP="00107A57">
      <w:pPr>
        <w:spacing w:before="120" w:after="120" w:line="240" w:lineRule="auto"/>
        <w:jc w:val="both"/>
        <w:rPr>
          <w:sz w:val="24"/>
        </w:rPr>
      </w:pPr>
      <w:r w:rsidRPr="005B6DA5">
        <w:rPr>
          <w:sz w:val="24"/>
        </w:rPr>
        <w:t xml:space="preserve">Daca solicitantul nu a atasat două oferte pentru bunuri a caror valoare este mai mare de 15.000 Euro, respectiv o oferta pentru bunuri a caror valoare este mai mica sau egală cu 15.000 Euro, expertul înştiinţează solicitantul prin formularul E3.4L pentru trimiterea ofertei/ofertelor, menţionând că dacă acestea nu sunt transmise, cheltuielile devin neeligibile. Dacă, în urma solicitării de informaţii suplimentare, solicitantul nu furnizează oferta/ofertele, cheltuielile pentru care nu s-au prezentat oferte devin neeligibile şi expertul modifica bugetul indicativ in sensul micșorarii acestuia corespunzător. </w:t>
      </w:r>
    </w:p>
    <w:p w:rsidR="00107A57" w:rsidRPr="005B6DA5" w:rsidRDefault="00107A57" w:rsidP="00107A57">
      <w:pPr>
        <w:spacing w:before="120" w:after="120" w:line="240" w:lineRule="auto"/>
        <w:jc w:val="both"/>
        <w:rPr>
          <w:sz w:val="24"/>
          <w:lang w:val="it-IT"/>
        </w:rPr>
      </w:pPr>
      <w:r w:rsidRPr="005B6DA5">
        <w:rPr>
          <w:sz w:val="24"/>
          <w:lang w:val="it-IT"/>
        </w:rPr>
        <w:t>Ofertele sunt documente obligatorii care trebuie avute in vedere la stabilirea rezonabilitatii preţurilor şi trebuie sa aiba cel putin urmatoarele</w:t>
      </w:r>
      <w:r w:rsidRPr="005B6DA5">
        <w:rPr>
          <w:b/>
          <w:sz w:val="24"/>
          <w:lang w:val="it-IT"/>
        </w:rPr>
        <w:t xml:space="preserve"> </w:t>
      </w:r>
      <w:r w:rsidRPr="005B6DA5">
        <w:rPr>
          <w:sz w:val="24"/>
          <w:lang w:val="it-IT"/>
        </w:rPr>
        <w:t>caracteristici:</w:t>
      </w:r>
    </w:p>
    <w:p w:rsidR="00107A57" w:rsidRPr="005B6DA5" w:rsidRDefault="00107A57" w:rsidP="00107A57">
      <w:pPr>
        <w:numPr>
          <w:ilvl w:val="1"/>
          <w:numId w:val="20"/>
        </w:numPr>
        <w:spacing w:before="120" w:after="120" w:line="240" w:lineRule="auto"/>
        <w:jc w:val="both"/>
        <w:rPr>
          <w:sz w:val="24"/>
          <w:lang w:val="it-IT"/>
        </w:rPr>
      </w:pPr>
      <w:r w:rsidRPr="005B6DA5">
        <w:rPr>
          <w:sz w:val="24"/>
          <w:lang w:val="it-IT"/>
        </w:rPr>
        <w:t>Sa fie datate, personalizate şi semnate;</w:t>
      </w:r>
    </w:p>
    <w:p w:rsidR="00107A57" w:rsidRPr="005B6DA5" w:rsidRDefault="00107A57" w:rsidP="00107A57">
      <w:pPr>
        <w:numPr>
          <w:ilvl w:val="1"/>
          <w:numId w:val="20"/>
        </w:numPr>
        <w:spacing w:before="120" w:after="120" w:line="240" w:lineRule="auto"/>
        <w:jc w:val="both"/>
        <w:rPr>
          <w:sz w:val="24"/>
          <w:lang w:val="it-IT"/>
        </w:rPr>
      </w:pPr>
      <w:r w:rsidRPr="005B6DA5">
        <w:rPr>
          <w:sz w:val="24"/>
          <w:lang w:val="it-IT"/>
        </w:rPr>
        <w:t>Sa contina detalierea unor specificații tehnice minimale;</w:t>
      </w:r>
    </w:p>
    <w:p w:rsidR="00107A57" w:rsidRPr="005B6DA5" w:rsidRDefault="00107A57" w:rsidP="00107A57">
      <w:pPr>
        <w:numPr>
          <w:ilvl w:val="1"/>
          <w:numId w:val="20"/>
        </w:numPr>
        <w:spacing w:before="120" w:after="120" w:line="240" w:lineRule="auto"/>
        <w:jc w:val="both"/>
        <w:rPr>
          <w:sz w:val="24"/>
          <w:lang w:val="it-IT"/>
        </w:rPr>
      </w:pPr>
      <w:r w:rsidRPr="005B6DA5">
        <w:rPr>
          <w:sz w:val="24"/>
          <w:lang w:val="it-IT"/>
        </w:rPr>
        <w:t>Să conţină preţul de achiziţie.</w:t>
      </w:r>
    </w:p>
    <w:p w:rsidR="00107A57" w:rsidRPr="005B6DA5" w:rsidRDefault="00107A57" w:rsidP="00107A57">
      <w:pPr>
        <w:spacing w:before="120" w:after="120" w:line="240" w:lineRule="auto"/>
        <w:jc w:val="both"/>
        <w:rPr>
          <w:sz w:val="24"/>
        </w:rPr>
      </w:pPr>
      <w:r w:rsidRPr="005B6DA5">
        <w:rPr>
          <w:sz w:val="24"/>
        </w:rPr>
        <w:t xml:space="preserve">De asemenea, pentru bunurile a căror valoare este mai mare de 15.000 Euro, expertul va compara ofertele prezentate de solicitant cu </w:t>
      </w:r>
      <w:r w:rsidRPr="005B6DA5">
        <w:rPr>
          <w:sz w:val="24"/>
          <w:u w:val="single"/>
        </w:rPr>
        <w:t>prețurile unor bunuri de același tip şi având aceleaşi caracteristici tehnice, disponibile</w:t>
      </w:r>
      <w:r w:rsidRPr="005B6DA5">
        <w:rPr>
          <w:sz w:val="24"/>
        </w:rPr>
        <w:t xml:space="preserve"> pe Internet, acolo unde astfel de informații sunt disponibile. În acest caz, prețul se consideră rezonabil dacă se situează într-o marjă de </w:t>
      </w:r>
      <w:r w:rsidRPr="005B6DA5">
        <w:rPr>
          <w:rFonts w:cs="Calibri"/>
          <w:sz w:val="24"/>
        </w:rPr>
        <w:t>±</w:t>
      </w:r>
      <w:r w:rsidRPr="005B6DA5">
        <w:rPr>
          <w:sz w:val="24"/>
        </w:rPr>
        <w:t>10% faţă de prețul identificat de către expertul CRFIR.</w:t>
      </w:r>
    </w:p>
    <w:p w:rsidR="00107A57" w:rsidRPr="005B6DA5" w:rsidRDefault="00107A57" w:rsidP="00107A57">
      <w:pPr>
        <w:spacing w:before="120" w:after="120" w:line="240" w:lineRule="auto"/>
        <w:jc w:val="both"/>
        <w:rPr>
          <w:sz w:val="24"/>
        </w:rPr>
      </w:pPr>
      <w:r w:rsidRPr="005B6DA5">
        <w:rPr>
          <w:sz w:val="24"/>
        </w:rPr>
        <w:t>În situația în care nu sunt identificate prețuri comparabile pe Internet, verificarea se va realiza doar pe baza ofertelor prezentate de solicitant.</w:t>
      </w:r>
    </w:p>
    <w:p w:rsidR="00107A57" w:rsidRPr="005B6DA5" w:rsidRDefault="00107A57" w:rsidP="00107A57">
      <w:pPr>
        <w:spacing w:before="120" w:after="120" w:line="240" w:lineRule="auto"/>
        <w:jc w:val="both"/>
        <w:rPr>
          <w:sz w:val="24"/>
        </w:rPr>
      </w:pPr>
      <w:r w:rsidRPr="005B6DA5">
        <w:rPr>
          <w:sz w:val="24"/>
        </w:rPr>
        <w:t>În baza ofertelor prezentate de solicitant și a prețurilor identificate pe internet (unde este cazul), expertul va verifica dacă valorile înscrise de beneficiar în bugetul indicativ sunt justificate din punct de vedere al rezonabilității prețurilor, respectiv corespund cu ofertele identificate. În cazul bunurilor a caror valoare este mai mare de 15.000 Euro, expertul verifică dacă valoarea înscrisă în devizul bugetului corespunde cu oferta cea mai mică din punct de vedere valoric. În caz contrar, expertul va verifica dacă solicitantul a justificat corespunzător valorile înscrise în deviz. Orice depășire valorică în acest sens, trecută nejustificat în devizul bugetului devine cheltuială neeligibilă.</w:t>
      </w:r>
    </w:p>
    <w:p w:rsidR="00107A57" w:rsidRPr="005B6DA5" w:rsidRDefault="00107A57" w:rsidP="00107A57">
      <w:pPr>
        <w:keepNext/>
        <w:keepLines/>
        <w:spacing w:before="120" w:after="120" w:line="240" w:lineRule="auto"/>
        <w:jc w:val="both"/>
        <w:rPr>
          <w:b/>
          <w:sz w:val="24"/>
        </w:rPr>
      </w:pPr>
      <w:r w:rsidRPr="005B6DA5">
        <w:rPr>
          <w:b/>
          <w:sz w:val="24"/>
        </w:rPr>
        <w:lastRenderedPageBreak/>
        <w:t>5 Prețurile utilizate la întocmirea devizelor se încadrează în prevederile                                   H.G. nr. 363/2010 cu completările şi modificările ulterioare ?</w:t>
      </w:r>
      <w:bookmarkEnd w:id="13"/>
    </w:p>
    <w:p w:rsidR="00107A57" w:rsidRPr="005B6DA5" w:rsidRDefault="00107A57" w:rsidP="00107A57">
      <w:pPr>
        <w:keepNext/>
        <w:keepLines/>
        <w:shd w:val="clear" w:color="auto" w:fill="FFFFFF"/>
        <w:spacing w:before="120" w:after="120" w:line="240" w:lineRule="auto"/>
        <w:jc w:val="both"/>
        <w:rPr>
          <w:sz w:val="24"/>
        </w:rPr>
      </w:pPr>
      <w:bookmarkStart w:id="14" w:name="_Toc487029157"/>
      <w:r w:rsidRPr="005B6DA5">
        <w:rPr>
          <w:sz w:val="24"/>
        </w:rPr>
        <w:t>Expertul compară costul total al investiției (fără TVA) din Devizul General, cu valoarea costurilor stabilite de AFIR pentru lucrări de investiții. În situaţia în care valoarea unitară din cererea de finanţare este mai mare decât cea stabilita de AFIR pentru acelaşi tip  de investiţie, se solicită justificări privind fundamentarea costurilor adoptate şi, după caz, elaborarea de devize pe obiect distincte pentru categoriile de lucrări incluse în calculul costului, după cum urmează :</w:t>
      </w:r>
      <w:bookmarkEnd w:id="14"/>
    </w:p>
    <w:p w:rsidR="00107A57" w:rsidRPr="005B6DA5" w:rsidRDefault="00107A57" w:rsidP="00107A57">
      <w:pPr>
        <w:pStyle w:val="ListParagraph"/>
        <w:numPr>
          <w:ilvl w:val="0"/>
          <w:numId w:val="7"/>
        </w:numPr>
        <w:spacing w:before="120" w:after="120" w:line="240" w:lineRule="auto"/>
        <w:ind w:left="360"/>
        <w:jc w:val="both"/>
        <w:rPr>
          <w:sz w:val="24"/>
        </w:rPr>
      </w:pPr>
      <w:r w:rsidRPr="005B6DA5">
        <w:rPr>
          <w:sz w:val="24"/>
        </w:rPr>
        <w:t>în cazul în care expertul constată că valoarea totală (fără TVA) din bugetul propus în cererea de finanțare  prezintă o abatere cuprinsă între 0 și 10% în plus față de costul de referință, îl va considera eligibil fără a începe o aprofundare a rezultatului;</w:t>
      </w:r>
    </w:p>
    <w:p w:rsidR="00107A57" w:rsidRPr="005B6DA5" w:rsidRDefault="00107A57" w:rsidP="00107A57">
      <w:pPr>
        <w:pStyle w:val="ListParagraph"/>
        <w:numPr>
          <w:ilvl w:val="0"/>
          <w:numId w:val="7"/>
        </w:numPr>
        <w:spacing w:before="120" w:after="120" w:line="240" w:lineRule="auto"/>
        <w:ind w:left="360"/>
        <w:jc w:val="both"/>
        <w:rPr>
          <w:sz w:val="24"/>
        </w:rPr>
      </w:pPr>
      <w:r w:rsidRPr="005B6DA5">
        <w:rPr>
          <w:sz w:val="24"/>
        </w:rPr>
        <w:t xml:space="preserve">în cazul în care expertul constată că valoarea totală (fără TVA) din bugetul propus în cererea de finanțare  prezintă o abatere între 10.01% și 30% în plus față de costul de referință, va efectua o analiză aprofundată a proiectului pentru verificarea valorii menționate mai sus pe baza elementelor specifice din cadrul acestuia. Totodată acesta va solicita informații suplimentare beneficiarului din care să reiasă foarte clar modalitatea de calcul a valorii totale (fără TVA). Expertul va decide, în funcție de documentele primite, eligibilitatea proiectului și va justifica detaliat în fișa de evaluare la rubrica observatii decizia luată; </w:t>
      </w:r>
    </w:p>
    <w:p w:rsidR="00107A57" w:rsidRPr="005B6DA5" w:rsidRDefault="00107A57" w:rsidP="00107A57">
      <w:pPr>
        <w:pStyle w:val="ListParagraph"/>
        <w:numPr>
          <w:ilvl w:val="0"/>
          <w:numId w:val="7"/>
        </w:numPr>
        <w:spacing w:before="120" w:after="120" w:line="240" w:lineRule="auto"/>
        <w:ind w:left="360"/>
        <w:jc w:val="both"/>
        <w:rPr>
          <w:sz w:val="24"/>
        </w:rPr>
      </w:pPr>
      <w:r w:rsidRPr="005B6DA5">
        <w:rPr>
          <w:sz w:val="24"/>
        </w:rPr>
        <w:t>în cazul în care expertul constată că valoarea totală (fără TVA) din bugetul propus în cererea de finanțare  prezintă o abatere peste 30.01%  în plus față de costul de referință, va efectua aceeași  analiză aprofundata a proiectului ca în cazul de mai sus și va transmite proiectul împreună cu analiza efectuată, cu punctul sau de vedere, la sediul central. Experții de la sediul central vor evalua, din punct de vedere al rezonabilității preturilor, valoarea totală (fără TVA) din bugetul propus în cererea de finanțare, iar în cazul în care consideră necesar vor solicita informații suplimentare. În urma acestei verificări experții vor decide dacă proiectul verificat respectă rezonabilitatea prețurilor.</w:t>
      </w:r>
    </w:p>
    <w:p w:rsidR="00107A57" w:rsidRPr="005B6DA5" w:rsidRDefault="00107A57" w:rsidP="00107A57">
      <w:pPr>
        <w:spacing w:before="120" w:after="120" w:line="240" w:lineRule="auto"/>
        <w:jc w:val="both"/>
        <w:rPr>
          <w:sz w:val="24"/>
        </w:rPr>
      </w:pPr>
      <w:r w:rsidRPr="005B6DA5">
        <w:rPr>
          <w:sz w:val="24"/>
        </w:rPr>
        <w:t xml:space="preserve">În plus, în cazul în care se constată costuri aferente investiției de bază, cap. 4.1 din Devizul General, mai mari decât cele similare stabilite prin HG nr. 363/2010, expertul va analiza situația și va solicita clarificările necesare, după caz. </w:t>
      </w:r>
    </w:p>
    <w:p w:rsidR="00107A57" w:rsidRPr="005B6DA5" w:rsidRDefault="00107A57" w:rsidP="00107A57">
      <w:pPr>
        <w:spacing w:before="120" w:after="120" w:line="240" w:lineRule="auto"/>
        <w:jc w:val="both"/>
        <w:rPr>
          <w:sz w:val="24"/>
        </w:rPr>
      </w:pPr>
      <w:r w:rsidRPr="005B6DA5">
        <w:rPr>
          <w:sz w:val="24"/>
        </w:rPr>
        <w:t>În funcţie de răspuns și de analiza efectuată, expertul ajustează, dacă este cazul, bugetul indicativ şi notifică solicitantul despre aceste modificări. Motivele care au condus la modificări ale bugetului sunt menţionate la rubrica Observaţii.</w:t>
      </w:r>
    </w:p>
    <w:p w:rsidR="00107A57" w:rsidRPr="005B6DA5" w:rsidRDefault="00107A57" w:rsidP="00107A57">
      <w:pPr>
        <w:spacing w:before="120" w:after="120" w:line="240" w:lineRule="auto"/>
        <w:jc w:val="both"/>
        <w:rPr>
          <w:sz w:val="24"/>
          <w:u w:val="single"/>
        </w:rPr>
      </w:pPr>
    </w:p>
    <w:p w:rsidR="00107A57" w:rsidRPr="005B6DA5" w:rsidRDefault="00107A57" w:rsidP="00107A57">
      <w:pPr>
        <w:spacing w:before="120" w:after="120" w:line="240" w:lineRule="auto"/>
        <w:jc w:val="both"/>
        <w:rPr>
          <w:b/>
          <w:sz w:val="24"/>
        </w:rPr>
      </w:pPr>
      <w:r w:rsidRPr="005B6DA5">
        <w:rPr>
          <w:b/>
          <w:sz w:val="24"/>
        </w:rPr>
        <w:t xml:space="preserve">6 Pentru lucrări, există în SF/DALI declaraţia proiectantului semnată şi ştampilată privind sursa de preţuri ? </w:t>
      </w:r>
    </w:p>
    <w:p w:rsidR="00107A57" w:rsidRPr="005B6DA5" w:rsidRDefault="00107A57" w:rsidP="00107A57">
      <w:pPr>
        <w:spacing w:before="120" w:after="120" w:line="240" w:lineRule="auto"/>
        <w:jc w:val="both"/>
        <w:rPr>
          <w:sz w:val="24"/>
        </w:rPr>
      </w:pPr>
      <w:r w:rsidRPr="005B6DA5">
        <w:rPr>
          <w:sz w:val="24"/>
        </w:rPr>
        <w:t xml:space="preserve">Expertul verifică existenţa precizărilor proiectantului privind  sursa de preţuri din Studiul de fezabilitate/DALI, dacă declaraţia este semnată şi ştampilată şi  bifează în caseta corespunzătoare DA sau NU.  </w:t>
      </w:r>
    </w:p>
    <w:p w:rsidR="00107A57" w:rsidRPr="005B6DA5" w:rsidRDefault="00107A57" w:rsidP="00107A57">
      <w:pPr>
        <w:spacing w:before="120" w:after="120" w:line="240" w:lineRule="auto"/>
        <w:jc w:val="both"/>
        <w:rPr>
          <w:sz w:val="24"/>
        </w:rPr>
      </w:pPr>
      <w:r w:rsidRPr="005B6DA5">
        <w:rPr>
          <w:sz w:val="24"/>
        </w:rPr>
        <w:lastRenderedPageBreak/>
        <w:t>Dacă proiectantul nu a indicat sursa de preţuri pentru lucrari, expertul înştiinţează solicitantul prin formularul E3.4L pentru trimiterea declaratiei proiectantului privind sursa de preţuri, menţionând că dacă aceasta nu este transmisă, cheltuielile devin neeligibile. După primirea declarației proiectantului privind sursa de preţuri, expertul bifează DA. Dacă în urma solicitării de informaţii, solicitantul nu furnizează declaraţia proiectantului privind sursa de preţuri, cheltuielile corespunzătoare devin neeligibile şi expertul modifică bugetul indicativ respectiv valoarea totală eligibilă proiectului, în sensul diminuării acestuia cu costurile corespunzătoare.</w:t>
      </w:r>
    </w:p>
    <w:p w:rsidR="00107A57" w:rsidRPr="005B6DA5" w:rsidRDefault="00107A57" w:rsidP="00107A57">
      <w:pPr>
        <w:spacing w:before="120" w:after="120" w:line="240" w:lineRule="auto"/>
        <w:jc w:val="both"/>
        <w:rPr>
          <w:b/>
          <w:i/>
          <w:sz w:val="24"/>
        </w:rPr>
      </w:pPr>
    </w:p>
    <w:p w:rsidR="00107A57" w:rsidRPr="0096546F" w:rsidRDefault="00107A57" w:rsidP="0066749B">
      <w:pPr>
        <w:keepNext/>
        <w:keepLines/>
        <w:spacing w:before="120" w:after="120" w:line="240" w:lineRule="auto"/>
        <w:jc w:val="both"/>
        <w:rPr>
          <w:rFonts w:asciiTheme="minorHAnsi" w:hAnsiTheme="minorHAnsi" w:cstheme="minorHAnsi"/>
          <w:b/>
          <w:sz w:val="24"/>
        </w:rPr>
      </w:pPr>
    </w:p>
    <w:tbl>
      <w:tblPr>
        <w:tblW w:w="5000" w:type="pct"/>
        <w:tblLook w:val="04A0"/>
      </w:tblPr>
      <w:tblGrid>
        <w:gridCol w:w="9245"/>
      </w:tblGrid>
      <w:tr w:rsidR="0066749B" w:rsidRPr="0096546F" w:rsidTr="0066749B">
        <w:trPr>
          <w:trHeight w:val="4567"/>
        </w:trPr>
        <w:tc>
          <w:tcPr>
            <w:tcW w:w="5000" w:type="pct"/>
          </w:tcPr>
          <w:p w:rsidR="0066749B" w:rsidRPr="0096546F" w:rsidRDefault="0066749B" w:rsidP="0066749B">
            <w:pPr>
              <w:keepNext/>
              <w:spacing w:before="120" w:after="120" w:line="240" w:lineRule="auto"/>
              <w:jc w:val="both"/>
              <w:rPr>
                <w:rFonts w:asciiTheme="minorHAnsi" w:hAnsiTheme="minorHAnsi" w:cstheme="minorHAnsi"/>
                <w:b/>
                <w:sz w:val="24"/>
                <w:u w:val="single"/>
              </w:rPr>
            </w:pPr>
            <w:r w:rsidRPr="0096546F">
              <w:rPr>
                <w:rFonts w:asciiTheme="minorHAnsi" w:hAnsiTheme="minorHAnsi" w:cstheme="minorHAnsi"/>
                <w:b/>
                <w:sz w:val="24"/>
                <w:u w:val="single"/>
              </w:rPr>
              <w:t>E. Verificarea Planului Financiar</w:t>
            </w:r>
          </w:p>
          <w:tbl>
            <w:tblPr>
              <w:tblW w:w="9225" w:type="dxa"/>
              <w:tblCellMar>
                <w:left w:w="30" w:type="dxa"/>
                <w:right w:w="30" w:type="dxa"/>
              </w:tblCellMar>
              <w:tblLook w:val="04A0"/>
            </w:tblPr>
            <w:tblGrid>
              <w:gridCol w:w="3254"/>
              <w:gridCol w:w="1869"/>
              <w:gridCol w:w="2241"/>
              <w:gridCol w:w="1861"/>
            </w:tblGrid>
            <w:tr w:rsidR="0066749B" w:rsidRPr="0096546F" w:rsidTr="0066749B">
              <w:trPr>
                <w:cantSplit/>
                <w:trHeight w:val="135"/>
              </w:trPr>
              <w:tc>
                <w:tcPr>
                  <w:tcW w:w="9227" w:type="dxa"/>
                  <w:gridSpan w:val="4"/>
                  <w:tcBorders>
                    <w:top w:val="single" w:sz="4" w:space="0" w:color="auto"/>
                    <w:left w:val="single" w:sz="4" w:space="0" w:color="auto"/>
                    <w:bottom w:val="single" w:sz="4" w:space="0" w:color="auto"/>
                    <w:right w:val="single" w:sz="4" w:space="0" w:color="auto"/>
                  </w:tcBorders>
                  <w:shd w:val="solid" w:color="008080" w:fill="auto"/>
                  <w:hideMark/>
                </w:tcPr>
                <w:p w:rsidR="0066749B" w:rsidRPr="0096546F" w:rsidRDefault="0066749B" w:rsidP="0066749B">
                  <w:pPr>
                    <w:keepNext/>
                    <w:spacing w:after="0" w:line="240" w:lineRule="auto"/>
                    <w:jc w:val="both"/>
                    <w:rPr>
                      <w:rFonts w:asciiTheme="minorHAnsi" w:hAnsiTheme="minorHAnsi" w:cstheme="minorHAnsi"/>
                      <w:b/>
                      <w:sz w:val="24"/>
                    </w:rPr>
                  </w:pPr>
                  <w:r w:rsidRPr="0096546F">
                    <w:rPr>
                      <w:rFonts w:asciiTheme="minorHAnsi" w:hAnsiTheme="minorHAnsi" w:cstheme="minorHAnsi"/>
                      <w:b/>
                      <w:sz w:val="24"/>
                    </w:rPr>
                    <w:t>Plan Financiar Totalizator</w:t>
                  </w:r>
                </w:p>
              </w:tc>
            </w:tr>
            <w:tr w:rsidR="0066749B" w:rsidRPr="0096546F" w:rsidTr="0066749B">
              <w:trPr>
                <w:trHeight w:val="135"/>
              </w:trPr>
              <w:tc>
                <w:tcPr>
                  <w:tcW w:w="3256" w:type="dxa"/>
                  <w:tcBorders>
                    <w:top w:val="single" w:sz="4" w:space="0" w:color="auto"/>
                    <w:left w:val="single" w:sz="4" w:space="0" w:color="auto"/>
                    <w:bottom w:val="single" w:sz="4" w:space="0" w:color="auto"/>
                    <w:right w:val="single" w:sz="4" w:space="0" w:color="auto"/>
                  </w:tcBorders>
                  <w:shd w:val="solid" w:color="008080" w:fill="auto"/>
                </w:tcPr>
                <w:p w:rsidR="0066749B" w:rsidRPr="0096546F" w:rsidRDefault="0066749B" w:rsidP="0066749B">
                  <w:pPr>
                    <w:spacing w:after="0" w:line="240" w:lineRule="auto"/>
                    <w:jc w:val="both"/>
                    <w:rPr>
                      <w:rFonts w:asciiTheme="minorHAnsi" w:hAnsiTheme="minorHAnsi" w:cstheme="minorHAnsi"/>
                      <w:sz w:val="24"/>
                    </w:rPr>
                  </w:pPr>
                </w:p>
              </w:tc>
              <w:tc>
                <w:tcPr>
                  <w:tcW w:w="1869" w:type="dxa"/>
                  <w:tcBorders>
                    <w:top w:val="single" w:sz="4" w:space="0" w:color="auto"/>
                    <w:left w:val="single" w:sz="4" w:space="0" w:color="auto"/>
                    <w:bottom w:val="single" w:sz="4" w:space="0" w:color="auto"/>
                    <w:right w:val="single" w:sz="4" w:space="0" w:color="auto"/>
                  </w:tcBorders>
                  <w:shd w:val="solid" w:color="008080" w:fill="auto"/>
                  <w:hideMark/>
                </w:tcPr>
                <w:p w:rsidR="0066749B" w:rsidRPr="0096546F" w:rsidRDefault="0066749B" w:rsidP="0066749B">
                  <w:pPr>
                    <w:spacing w:after="0" w:line="240" w:lineRule="auto"/>
                    <w:jc w:val="center"/>
                    <w:rPr>
                      <w:rFonts w:asciiTheme="minorHAnsi" w:hAnsiTheme="minorHAnsi" w:cstheme="minorHAnsi"/>
                      <w:b/>
                      <w:sz w:val="24"/>
                    </w:rPr>
                  </w:pPr>
                  <w:r w:rsidRPr="0096546F">
                    <w:rPr>
                      <w:rFonts w:asciiTheme="minorHAnsi" w:hAnsiTheme="minorHAnsi" w:cstheme="minorHAnsi"/>
                      <w:b/>
                      <w:sz w:val="24"/>
                    </w:rPr>
                    <w:t>Cheltuieli eligibile</w:t>
                  </w:r>
                </w:p>
              </w:tc>
              <w:tc>
                <w:tcPr>
                  <w:tcW w:w="2241" w:type="dxa"/>
                  <w:tcBorders>
                    <w:top w:val="single" w:sz="4" w:space="0" w:color="auto"/>
                    <w:left w:val="single" w:sz="4" w:space="0" w:color="auto"/>
                    <w:bottom w:val="single" w:sz="4" w:space="0" w:color="auto"/>
                    <w:right w:val="single" w:sz="4" w:space="0" w:color="auto"/>
                  </w:tcBorders>
                  <w:shd w:val="solid" w:color="008080" w:fill="auto"/>
                  <w:hideMark/>
                </w:tcPr>
                <w:p w:rsidR="0066749B" w:rsidRPr="0096546F" w:rsidRDefault="0066749B" w:rsidP="0066749B">
                  <w:pPr>
                    <w:spacing w:after="0" w:line="240" w:lineRule="auto"/>
                    <w:rPr>
                      <w:rFonts w:asciiTheme="minorHAnsi" w:hAnsiTheme="minorHAnsi" w:cstheme="minorHAnsi"/>
                      <w:b/>
                      <w:sz w:val="24"/>
                    </w:rPr>
                  </w:pPr>
                  <w:r w:rsidRPr="0096546F">
                    <w:rPr>
                      <w:rFonts w:asciiTheme="minorHAnsi" w:hAnsiTheme="minorHAnsi" w:cstheme="minorHAnsi"/>
                      <w:b/>
                      <w:sz w:val="24"/>
                    </w:rPr>
                    <w:t>Cheltuieli neeligibile</w:t>
                  </w:r>
                </w:p>
              </w:tc>
              <w:tc>
                <w:tcPr>
                  <w:tcW w:w="1861" w:type="dxa"/>
                  <w:tcBorders>
                    <w:top w:val="single" w:sz="4" w:space="0" w:color="auto"/>
                    <w:left w:val="single" w:sz="4" w:space="0" w:color="auto"/>
                    <w:bottom w:val="single" w:sz="4" w:space="0" w:color="auto"/>
                    <w:right w:val="single" w:sz="4" w:space="0" w:color="auto"/>
                  </w:tcBorders>
                  <w:shd w:val="solid" w:color="008080" w:fill="auto"/>
                  <w:hideMark/>
                </w:tcPr>
                <w:p w:rsidR="0066749B" w:rsidRPr="0096546F" w:rsidRDefault="0066749B" w:rsidP="0066749B">
                  <w:pPr>
                    <w:spacing w:after="0" w:line="240" w:lineRule="auto"/>
                    <w:rPr>
                      <w:rFonts w:asciiTheme="minorHAnsi" w:hAnsiTheme="minorHAnsi" w:cstheme="minorHAnsi"/>
                      <w:b/>
                      <w:sz w:val="24"/>
                    </w:rPr>
                  </w:pPr>
                  <w:r w:rsidRPr="0096546F">
                    <w:rPr>
                      <w:rFonts w:asciiTheme="minorHAnsi" w:hAnsiTheme="minorHAnsi" w:cstheme="minorHAnsi"/>
                      <w:b/>
                      <w:sz w:val="24"/>
                    </w:rPr>
                    <w:t>Total proiect</w:t>
                  </w:r>
                </w:p>
              </w:tc>
            </w:tr>
            <w:tr w:rsidR="0066749B" w:rsidRPr="0096546F" w:rsidTr="0066749B">
              <w:trPr>
                <w:trHeight w:val="135"/>
              </w:trPr>
              <w:tc>
                <w:tcPr>
                  <w:tcW w:w="3256" w:type="dxa"/>
                  <w:tcBorders>
                    <w:top w:val="single" w:sz="4" w:space="0" w:color="auto"/>
                    <w:left w:val="single" w:sz="4" w:space="0" w:color="auto"/>
                    <w:bottom w:val="single" w:sz="4" w:space="0" w:color="auto"/>
                    <w:right w:val="single" w:sz="4" w:space="0" w:color="auto"/>
                  </w:tcBorders>
                  <w:shd w:val="solid" w:color="008080" w:fill="auto"/>
                  <w:hideMark/>
                </w:tcPr>
                <w:p w:rsidR="0066749B" w:rsidRPr="0096546F" w:rsidRDefault="0066749B" w:rsidP="0066749B">
                  <w:pPr>
                    <w:spacing w:after="0" w:line="240" w:lineRule="auto"/>
                    <w:jc w:val="center"/>
                    <w:rPr>
                      <w:rFonts w:asciiTheme="minorHAnsi" w:hAnsiTheme="minorHAnsi" w:cstheme="minorHAnsi"/>
                      <w:sz w:val="24"/>
                    </w:rPr>
                  </w:pPr>
                  <w:r w:rsidRPr="0096546F">
                    <w:rPr>
                      <w:rFonts w:asciiTheme="minorHAnsi" w:hAnsiTheme="minorHAnsi" w:cstheme="minorHAnsi"/>
                      <w:sz w:val="24"/>
                    </w:rPr>
                    <w:t>0</w:t>
                  </w:r>
                </w:p>
              </w:tc>
              <w:tc>
                <w:tcPr>
                  <w:tcW w:w="1869" w:type="dxa"/>
                  <w:tcBorders>
                    <w:top w:val="single" w:sz="4" w:space="0" w:color="auto"/>
                    <w:left w:val="single" w:sz="4" w:space="0" w:color="auto"/>
                    <w:bottom w:val="single" w:sz="4" w:space="0" w:color="auto"/>
                    <w:right w:val="single" w:sz="4" w:space="0" w:color="auto"/>
                  </w:tcBorders>
                  <w:shd w:val="solid" w:color="008080" w:fill="auto"/>
                  <w:hideMark/>
                </w:tcPr>
                <w:p w:rsidR="0066749B" w:rsidRPr="0096546F" w:rsidRDefault="0066749B" w:rsidP="0066749B">
                  <w:pPr>
                    <w:spacing w:after="0" w:line="240" w:lineRule="auto"/>
                    <w:jc w:val="center"/>
                    <w:rPr>
                      <w:rFonts w:asciiTheme="minorHAnsi" w:hAnsiTheme="minorHAnsi" w:cstheme="minorHAnsi"/>
                      <w:b/>
                      <w:sz w:val="24"/>
                    </w:rPr>
                  </w:pPr>
                  <w:r w:rsidRPr="0096546F">
                    <w:rPr>
                      <w:rFonts w:asciiTheme="minorHAnsi" w:hAnsiTheme="minorHAnsi" w:cstheme="minorHAnsi"/>
                      <w:b/>
                      <w:sz w:val="24"/>
                    </w:rPr>
                    <w:t>1</w:t>
                  </w:r>
                </w:p>
              </w:tc>
              <w:tc>
                <w:tcPr>
                  <w:tcW w:w="2241" w:type="dxa"/>
                  <w:tcBorders>
                    <w:top w:val="single" w:sz="4" w:space="0" w:color="auto"/>
                    <w:left w:val="single" w:sz="4" w:space="0" w:color="auto"/>
                    <w:bottom w:val="single" w:sz="4" w:space="0" w:color="auto"/>
                    <w:right w:val="single" w:sz="4" w:space="0" w:color="auto"/>
                  </w:tcBorders>
                  <w:shd w:val="solid" w:color="008080" w:fill="auto"/>
                  <w:hideMark/>
                </w:tcPr>
                <w:p w:rsidR="0066749B" w:rsidRPr="0096546F" w:rsidRDefault="0066749B" w:rsidP="0066749B">
                  <w:pPr>
                    <w:spacing w:after="0" w:line="240" w:lineRule="auto"/>
                    <w:jc w:val="center"/>
                    <w:rPr>
                      <w:rFonts w:asciiTheme="minorHAnsi" w:hAnsiTheme="minorHAnsi" w:cstheme="minorHAnsi"/>
                      <w:b/>
                      <w:sz w:val="24"/>
                    </w:rPr>
                  </w:pPr>
                  <w:r w:rsidRPr="0096546F">
                    <w:rPr>
                      <w:rFonts w:asciiTheme="minorHAnsi" w:hAnsiTheme="minorHAnsi" w:cstheme="minorHAnsi"/>
                      <w:b/>
                      <w:sz w:val="24"/>
                    </w:rPr>
                    <w:t>2</w:t>
                  </w:r>
                </w:p>
              </w:tc>
              <w:tc>
                <w:tcPr>
                  <w:tcW w:w="1861" w:type="dxa"/>
                  <w:tcBorders>
                    <w:top w:val="single" w:sz="4" w:space="0" w:color="auto"/>
                    <w:left w:val="single" w:sz="4" w:space="0" w:color="auto"/>
                    <w:bottom w:val="single" w:sz="4" w:space="0" w:color="auto"/>
                    <w:right w:val="single" w:sz="4" w:space="0" w:color="auto"/>
                  </w:tcBorders>
                  <w:shd w:val="solid" w:color="008080" w:fill="auto"/>
                  <w:hideMark/>
                </w:tcPr>
                <w:p w:rsidR="0066749B" w:rsidRPr="0096546F" w:rsidRDefault="0066749B" w:rsidP="0066749B">
                  <w:pPr>
                    <w:spacing w:after="0" w:line="240" w:lineRule="auto"/>
                    <w:jc w:val="center"/>
                    <w:rPr>
                      <w:rFonts w:asciiTheme="minorHAnsi" w:hAnsiTheme="minorHAnsi" w:cstheme="minorHAnsi"/>
                      <w:b/>
                      <w:sz w:val="24"/>
                    </w:rPr>
                  </w:pPr>
                  <w:r w:rsidRPr="0096546F">
                    <w:rPr>
                      <w:rFonts w:asciiTheme="minorHAnsi" w:hAnsiTheme="minorHAnsi" w:cstheme="minorHAnsi"/>
                      <w:b/>
                      <w:sz w:val="24"/>
                    </w:rPr>
                    <w:t>3</w:t>
                  </w:r>
                </w:p>
              </w:tc>
            </w:tr>
            <w:tr w:rsidR="0066749B" w:rsidRPr="0096546F" w:rsidTr="0066749B">
              <w:trPr>
                <w:trHeight w:val="135"/>
              </w:trPr>
              <w:tc>
                <w:tcPr>
                  <w:tcW w:w="3256" w:type="dxa"/>
                  <w:tcBorders>
                    <w:top w:val="single" w:sz="4" w:space="0" w:color="auto"/>
                    <w:left w:val="single" w:sz="4" w:space="0" w:color="auto"/>
                    <w:bottom w:val="single" w:sz="4" w:space="0" w:color="auto"/>
                    <w:right w:val="single" w:sz="4" w:space="0" w:color="auto"/>
                  </w:tcBorders>
                  <w:shd w:val="solid" w:color="008080" w:fill="auto"/>
                </w:tcPr>
                <w:p w:rsidR="0066749B" w:rsidRPr="0096546F" w:rsidRDefault="0066749B" w:rsidP="0066749B">
                  <w:pPr>
                    <w:spacing w:after="0" w:line="240" w:lineRule="auto"/>
                    <w:jc w:val="both"/>
                    <w:rPr>
                      <w:rFonts w:asciiTheme="minorHAnsi" w:hAnsiTheme="minorHAnsi" w:cstheme="minorHAnsi"/>
                      <w:sz w:val="24"/>
                    </w:rPr>
                  </w:pPr>
                </w:p>
              </w:tc>
              <w:tc>
                <w:tcPr>
                  <w:tcW w:w="1869" w:type="dxa"/>
                  <w:tcBorders>
                    <w:top w:val="single" w:sz="4" w:space="0" w:color="auto"/>
                    <w:left w:val="single" w:sz="4" w:space="0" w:color="auto"/>
                    <w:bottom w:val="single" w:sz="4" w:space="0" w:color="auto"/>
                    <w:right w:val="single" w:sz="4" w:space="0" w:color="auto"/>
                  </w:tcBorders>
                  <w:shd w:val="solid" w:color="008080" w:fill="auto"/>
                  <w:hideMark/>
                </w:tcPr>
                <w:p w:rsidR="0066749B" w:rsidRPr="0096546F" w:rsidRDefault="0066749B" w:rsidP="0066749B">
                  <w:pPr>
                    <w:spacing w:after="0" w:line="240" w:lineRule="auto"/>
                    <w:jc w:val="center"/>
                    <w:rPr>
                      <w:rFonts w:asciiTheme="minorHAnsi" w:hAnsiTheme="minorHAnsi" w:cstheme="minorHAnsi"/>
                      <w:b/>
                      <w:sz w:val="24"/>
                    </w:rPr>
                  </w:pPr>
                  <w:r w:rsidRPr="0096546F">
                    <w:rPr>
                      <w:rFonts w:asciiTheme="minorHAnsi" w:hAnsiTheme="minorHAnsi" w:cstheme="minorHAnsi"/>
                      <w:b/>
                      <w:sz w:val="24"/>
                    </w:rPr>
                    <w:t>Euro</w:t>
                  </w:r>
                </w:p>
              </w:tc>
              <w:tc>
                <w:tcPr>
                  <w:tcW w:w="2241" w:type="dxa"/>
                  <w:tcBorders>
                    <w:top w:val="single" w:sz="4" w:space="0" w:color="auto"/>
                    <w:left w:val="single" w:sz="4" w:space="0" w:color="auto"/>
                    <w:bottom w:val="single" w:sz="4" w:space="0" w:color="auto"/>
                    <w:right w:val="single" w:sz="4" w:space="0" w:color="auto"/>
                  </w:tcBorders>
                  <w:shd w:val="solid" w:color="008080" w:fill="auto"/>
                  <w:hideMark/>
                </w:tcPr>
                <w:p w:rsidR="0066749B" w:rsidRPr="0096546F" w:rsidRDefault="0066749B" w:rsidP="0066749B">
                  <w:pPr>
                    <w:spacing w:after="0" w:line="240" w:lineRule="auto"/>
                    <w:jc w:val="center"/>
                    <w:rPr>
                      <w:rFonts w:asciiTheme="minorHAnsi" w:hAnsiTheme="minorHAnsi" w:cstheme="minorHAnsi"/>
                      <w:b/>
                      <w:sz w:val="24"/>
                    </w:rPr>
                  </w:pPr>
                  <w:r w:rsidRPr="0096546F">
                    <w:rPr>
                      <w:rFonts w:asciiTheme="minorHAnsi" w:hAnsiTheme="minorHAnsi" w:cstheme="minorHAnsi"/>
                      <w:b/>
                      <w:sz w:val="24"/>
                    </w:rPr>
                    <w:t>Euro</w:t>
                  </w:r>
                </w:p>
              </w:tc>
              <w:tc>
                <w:tcPr>
                  <w:tcW w:w="1861" w:type="dxa"/>
                  <w:tcBorders>
                    <w:top w:val="single" w:sz="4" w:space="0" w:color="auto"/>
                    <w:left w:val="single" w:sz="4" w:space="0" w:color="auto"/>
                    <w:bottom w:val="single" w:sz="4" w:space="0" w:color="auto"/>
                    <w:right w:val="single" w:sz="4" w:space="0" w:color="auto"/>
                  </w:tcBorders>
                  <w:shd w:val="solid" w:color="008080" w:fill="auto"/>
                  <w:hideMark/>
                </w:tcPr>
                <w:p w:rsidR="0066749B" w:rsidRPr="0096546F" w:rsidRDefault="0066749B" w:rsidP="0066749B">
                  <w:pPr>
                    <w:spacing w:after="0" w:line="240" w:lineRule="auto"/>
                    <w:jc w:val="center"/>
                    <w:rPr>
                      <w:rFonts w:asciiTheme="minorHAnsi" w:hAnsiTheme="minorHAnsi" w:cstheme="minorHAnsi"/>
                      <w:b/>
                      <w:sz w:val="24"/>
                    </w:rPr>
                  </w:pPr>
                  <w:r w:rsidRPr="0096546F">
                    <w:rPr>
                      <w:rFonts w:asciiTheme="minorHAnsi" w:hAnsiTheme="minorHAnsi" w:cstheme="minorHAnsi"/>
                      <w:b/>
                      <w:sz w:val="24"/>
                    </w:rPr>
                    <w:t>Euro</w:t>
                  </w:r>
                </w:p>
              </w:tc>
            </w:tr>
            <w:tr w:rsidR="0066749B" w:rsidRPr="0096546F" w:rsidTr="0066749B">
              <w:trPr>
                <w:trHeight w:val="135"/>
              </w:trPr>
              <w:tc>
                <w:tcPr>
                  <w:tcW w:w="3256" w:type="dxa"/>
                  <w:tcBorders>
                    <w:top w:val="single" w:sz="4" w:space="0" w:color="auto"/>
                    <w:left w:val="single" w:sz="6" w:space="0" w:color="008080"/>
                    <w:bottom w:val="single" w:sz="6" w:space="0" w:color="008080"/>
                    <w:right w:val="single" w:sz="6" w:space="0" w:color="008080"/>
                  </w:tcBorders>
                  <w:shd w:val="solid" w:color="FFFFFF" w:fill="auto"/>
                  <w:hideMark/>
                </w:tcPr>
                <w:p w:rsidR="0066749B" w:rsidRPr="0096546F" w:rsidRDefault="0066749B" w:rsidP="0066749B">
                  <w:pPr>
                    <w:spacing w:after="0" w:line="240" w:lineRule="auto"/>
                    <w:jc w:val="both"/>
                    <w:rPr>
                      <w:rFonts w:asciiTheme="minorHAnsi" w:hAnsiTheme="minorHAnsi" w:cstheme="minorHAnsi"/>
                      <w:b/>
                      <w:sz w:val="24"/>
                    </w:rPr>
                  </w:pPr>
                  <w:r w:rsidRPr="0096546F">
                    <w:rPr>
                      <w:rFonts w:asciiTheme="minorHAnsi" w:hAnsiTheme="minorHAnsi" w:cstheme="minorHAnsi"/>
                      <w:b/>
                      <w:sz w:val="24"/>
                    </w:rPr>
                    <w:t>1. Ajutor public nerambursabil</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c>
                <w:tcPr>
                  <w:tcW w:w="2241" w:type="dxa"/>
                  <w:tcBorders>
                    <w:top w:val="single" w:sz="4" w:space="0" w:color="auto"/>
                    <w:left w:val="single" w:sz="4" w:space="0" w:color="auto"/>
                    <w:bottom w:val="single" w:sz="4" w:space="0" w:color="auto"/>
                    <w:right w:val="single" w:sz="4" w:space="0" w:color="auto"/>
                  </w:tcBorders>
                  <w:shd w:val="solid" w:color="008080" w:fill="auto"/>
                </w:tcPr>
                <w:p w:rsidR="0066749B" w:rsidRPr="0096546F" w:rsidRDefault="0066749B" w:rsidP="0066749B">
                  <w:pPr>
                    <w:spacing w:after="0" w:line="240" w:lineRule="auto"/>
                    <w:jc w:val="both"/>
                    <w:rPr>
                      <w:rFonts w:asciiTheme="minorHAnsi" w:hAnsiTheme="minorHAnsi" w:cstheme="minorHAnsi"/>
                      <w:b/>
                      <w:sz w:val="24"/>
                    </w:rPr>
                  </w:pPr>
                </w:p>
              </w:tc>
              <w:tc>
                <w:tcPr>
                  <w:tcW w:w="1861" w:type="dxa"/>
                  <w:tcBorders>
                    <w:top w:val="single" w:sz="4" w:space="0" w:color="auto"/>
                    <w:left w:val="single" w:sz="4" w:space="0" w:color="auto"/>
                    <w:bottom w:val="single" w:sz="4" w:space="0" w:color="auto"/>
                    <w:right w:val="nil"/>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r>
            <w:tr w:rsidR="0066749B" w:rsidRPr="0096546F" w:rsidTr="0066749B">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66749B" w:rsidRPr="0096546F" w:rsidRDefault="0066749B" w:rsidP="0066749B">
                  <w:pPr>
                    <w:spacing w:after="0" w:line="240" w:lineRule="auto"/>
                    <w:jc w:val="both"/>
                    <w:rPr>
                      <w:rFonts w:asciiTheme="minorHAnsi" w:hAnsiTheme="minorHAnsi" w:cstheme="minorHAnsi"/>
                      <w:b/>
                      <w:sz w:val="24"/>
                    </w:rPr>
                  </w:pPr>
                  <w:r w:rsidRPr="0096546F">
                    <w:rPr>
                      <w:rFonts w:asciiTheme="minorHAnsi" w:hAnsiTheme="minorHAnsi" w:cstheme="minorHAnsi"/>
                      <w:b/>
                      <w:sz w:val="24"/>
                    </w:rPr>
                    <w:t>2. Cofinanţare privată, din care:</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c>
                <w:tcPr>
                  <w:tcW w:w="1861" w:type="dxa"/>
                  <w:tcBorders>
                    <w:top w:val="single" w:sz="4" w:space="0" w:color="auto"/>
                    <w:left w:val="single" w:sz="4" w:space="0" w:color="auto"/>
                    <w:bottom w:val="single" w:sz="4" w:space="0" w:color="auto"/>
                    <w:right w:val="nil"/>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r>
            <w:tr w:rsidR="0066749B" w:rsidRPr="0096546F" w:rsidTr="0066749B">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66749B" w:rsidRPr="0096546F" w:rsidRDefault="0066749B" w:rsidP="0066749B">
                  <w:pPr>
                    <w:spacing w:after="0" w:line="240" w:lineRule="auto"/>
                    <w:jc w:val="both"/>
                    <w:rPr>
                      <w:rFonts w:asciiTheme="minorHAnsi" w:hAnsiTheme="minorHAnsi" w:cstheme="minorHAnsi"/>
                      <w:sz w:val="24"/>
                    </w:rPr>
                  </w:pPr>
                  <w:r w:rsidRPr="0096546F">
                    <w:rPr>
                      <w:rFonts w:asciiTheme="minorHAnsi" w:hAnsiTheme="minorHAnsi" w:cstheme="minorHAnsi"/>
                      <w:sz w:val="24"/>
                    </w:rPr>
                    <w:t xml:space="preserve">    2.1  - autofinanţare</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c>
                <w:tcPr>
                  <w:tcW w:w="1861" w:type="dxa"/>
                  <w:tcBorders>
                    <w:top w:val="single" w:sz="4" w:space="0" w:color="auto"/>
                    <w:left w:val="single" w:sz="4" w:space="0" w:color="auto"/>
                    <w:bottom w:val="single" w:sz="4" w:space="0" w:color="auto"/>
                    <w:right w:val="nil"/>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r>
            <w:tr w:rsidR="0066749B" w:rsidRPr="0096546F" w:rsidTr="0066749B">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66749B" w:rsidRPr="0096546F" w:rsidRDefault="0066749B" w:rsidP="0066749B">
                  <w:pPr>
                    <w:spacing w:after="0" w:line="240" w:lineRule="auto"/>
                    <w:jc w:val="both"/>
                    <w:rPr>
                      <w:rFonts w:asciiTheme="minorHAnsi" w:hAnsiTheme="minorHAnsi" w:cstheme="minorHAnsi"/>
                      <w:sz w:val="24"/>
                    </w:rPr>
                  </w:pPr>
                  <w:r w:rsidRPr="0096546F">
                    <w:rPr>
                      <w:rFonts w:asciiTheme="minorHAnsi" w:hAnsiTheme="minorHAnsi" w:cstheme="minorHAnsi"/>
                      <w:sz w:val="24"/>
                    </w:rPr>
                    <w:t xml:space="preserve">    2.2  - împrumuturi</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c>
                <w:tcPr>
                  <w:tcW w:w="1861" w:type="dxa"/>
                  <w:tcBorders>
                    <w:top w:val="single" w:sz="4" w:space="0" w:color="auto"/>
                    <w:left w:val="single" w:sz="4" w:space="0" w:color="auto"/>
                    <w:bottom w:val="single" w:sz="4" w:space="0" w:color="auto"/>
                    <w:right w:val="nil"/>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r>
            <w:tr w:rsidR="0066749B" w:rsidRPr="0096546F" w:rsidTr="0066749B">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66749B" w:rsidRPr="0096546F" w:rsidRDefault="0066749B" w:rsidP="0066749B">
                  <w:pPr>
                    <w:spacing w:after="0" w:line="240" w:lineRule="auto"/>
                    <w:jc w:val="both"/>
                    <w:rPr>
                      <w:rFonts w:asciiTheme="minorHAnsi" w:hAnsiTheme="minorHAnsi" w:cstheme="minorHAnsi"/>
                      <w:b/>
                      <w:sz w:val="24"/>
                    </w:rPr>
                  </w:pPr>
                  <w:r w:rsidRPr="0096546F">
                    <w:rPr>
                      <w:rFonts w:asciiTheme="minorHAnsi" w:hAnsiTheme="minorHAnsi" w:cstheme="minorHAnsi"/>
                      <w:b/>
                      <w:sz w:val="24"/>
                    </w:rPr>
                    <w:t>3.Buget Local</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c>
                <w:tcPr>
                  <w:tcW w:w="1861" w:type="dxa"/>
                  <w:tcBorders>
                    <w:top w:val="single" w:sz="4" w:space="0" w:color="auto"/>
                    <w:left w:val="single" w:sz="4" w:space="0" w:color="auto"/>
                    <w:bottom w:val="single" w:sz="4" w:space="0" w:color="auto"/>
                    <w:right w:val="nil"/>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r>
            <w:tr w:rsidR="0066749B" w:rsidRPr="0096546F" w:rsidTr="0066749B">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66749B" w:rsidRPr="0096546F" w:rsidRDefault="0066749B" w:rsidP="0066749B">
                  <w:pPr>
                    <w:spacing w:after="0" w:line="240" w:lineRule="auto"/>
                    <w:jc w:val="both"/>
                    <w:rPr>
                      <w:rFonts w:asciiTheme="minorHAnsi" w:hAnsiTheme="minorHAnsi" w:cstheme="minorHAnsi"/>
                      <w:sz w:val="24"/>
                    </w:rPr>
                  </w:pPr>
                  <w:r w:rsidRPr="0096546F">
                    <w:rPr>
                      <w:rFonts w:asciiTheme="minorHAnsi" w:hAnsiTheme="minorHAnsi" w:cstheme="minorHAnsi"/>
                      <w:b/>
                      <w:sz w:val="24"/>
                    </w:rPr>
                    <w:t>4. TOTAL PROIECT</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c>
                <w:tcPr>
                  <w:tcW w:w="1861" w:type="dxa"/>
                  <w:tcBorders>
                    <w:top w:val="single" w:sz="4" w:space="0" w:color="auto"/>
                    <w:left w:val="single" w:sz="4" w:space="0" w:color="auto"/>
                    <w:bottom w:val="single" w:sz="4" w:space="0" w:color="auto"/>
                    <w:right w:val="nil"/>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r>
            <w:tr w:rsidR="0066749B" w:rsidRPr="0096546F" w:rsidTr="0066749B">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66749B" w:rsidRPr="0096546F" w:rsidRDefault="0066749B" w:rsidP="0066749B">
                  <w:pPr>
                    <w:spacing w:after="0" w:line="240" w:lineRule="auto"/>
                    <w:jc w:val="both"/>
                    <w:rPr>
                      <w:rFonts w:asciiTheme="minorHAnsi" w:hAnsiTheme="minorHAnsi" w:cstheme="minorHAnsi"/>
                      <w:sz w:val="24"/>
                    </w:rPr>
                  </w:pPr>
                  <w:r w:rsidRPr="0096546F">
                    <w:rPr>
                      <w:rFonts w:asciiTheme="minorHAnsi" w:hAnsiTheme="minorHAnsi" w:cstheme="minorHAnsi"/>
                      <w:sz w:val="24"/>
                    </w:rPr>
                    <w:t>Procent contribuţie publică</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c>
                <w:tcPr>
                  <w:tcW w:w="1861" w:type="dxa"/>
                  <w:tcBorders>
                    <w:top w:val="single" w:sz="4" w:space="0" w:color="auto"/>
                    <w:left w:val="single" w:sz="4" w:space="0" w:color="auto"/>
                    <w:bottom w:val="single" w:sz="4" w:space="0" w:color="auto"/>
                    <w:right w:val="nil"/>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r>
            <w:tr w:rsidR="0066749B" w:rsidRPr="0096546F" w:rsidTr="0066749B">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66749B" w:rsidRPr="0096546F" w:rsidRDefault="0066749B" w:rsidP="0066749B">
                  <w:pPr>
                    <w:spacing w:after="0" w:line="240" w:lineRule="auto"/>
                    <w:jc w:val="both"/>
                    <w:rPr>
                      <w:rFonts w:asciiTheme="minorHAnsi" w:hAnsiTheme="minorHAnsi" w:cstheme="minorHAnsi"/>
                      <w:sz w:val="24"/>
                    </w:rPr>
                  </w:pPr>
                  <w:r w:rsidRPr="0096546F">
                    <w:rPr>
                      <w:rFonts w:asciiTheme="minorHAnsi" w:hAnsiTheme="minorHAnsi" w:cstheme="minorHAnsi"/>
                      <w:sz w:val="24"/>
                    </w:rPr>
                    <w:t>Avans solicitat</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c>
                <w:tcPr>
                  <w:tcW w:w="1861" w:type="dxa"/>
                  <w:tcBorders>
                    <w:top w:val="single" w:sz="4" w:space="0" w:color="auto"/>
                    <w:left w:val="single" w:sz="4" w:space="0" w:color="auto"/>
                    <w:bottom w:val="single" w:sz="4" w:space="0" w:color="auto"/>
                    <w:right w:val="nil"/>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r>
            <w:tr w:rsidR="0066749B" w:rsidRPr="0096546F" w:rsidTr="0066749B">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rsidR="0066749B" w:rsidRPr="0096546F" w:rsidRDefault="0066749B" w:rsidP="0066749B">
                  <w:pPr>
                    <w:spacing w:after="0" w:line="240" w:lineRule="auto"/>
                    <w:jc w:val="both"/>
                    <w:rPr>
                      <w:rFonts w:asciiTheme="minorHAnsi" w:hAnsiTheme="minorHAnsi" w:cstheme="minorHAnsi"/>
                      <w:sz w:val="24"/>
                    </w:rPr>
                  </w:pPr>
                  <w:r w:rsidRPr="0096546F">
                    <w:rPr>
                      <w:rFonts w:asciiTheme="minorHAnsi" w:hAnsiTheme="minorHAnsi" w:cstheme="minorHAnsi"/>
                      <w:sz w:val="24"/>
                    </w:rPr>
                    <w:t>Procent avans</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c>
                <w:tcPr>
                  <w:tcW w:w="1861" w:type="dxa"/>
                  <w:tcBorders>
                    <w:top w:val="single" w:sz="4" w:space="0" w:color="auto"/>
                    <w:left w:val="single" w:sz="4" w:space="0" w:color="auto"/>
                    <w:bottom w:val="single" w:sz="4" w:space="0" w:color="auto"/>
                    <w:right w:val="nil"/>
                  </w:tcBorders>
                  <w:shd w:val="solid" w:color="C0C0C0" w:fill="auto"/>
                </w:tcPr>
                <w:p w:rsidR="0066749B" w:rsidRPr="0096546F" w:rsidRDefault="0066749B" w:rsidP="0066749B">
                  <w:pPr>
                    <w:spacing w:after="0" w:line="240" w:lineRule="auto"/>
                    <w:jc w:val="both"/>
                    <w:rPr>
                      <w:rFonts w:asciiTheme="minorHAnsi" w:hAnsiTheme="minorHAnsi" w:cstheme="minorHAnsi"/>
                      <w:b/>
                      <w:sz w:val="24"/>
                    </w:rPr>
                  </w:pPr>
                </w:p>
              </w:tc>
            </w:tr>
          </w:tbl>
          <w:p w:rsidR="0066749B" w:rsidRPr="0096546F" w:rsidRDefault="0066749B" w:rsidP="0066749B">
            <w:pPr>
              <w:numPr>
                <w:ilvl w:val="12"/>
                <w:numId w:val="0"/>
              </w:numPr>
              <w:tabs>
                <w:tab w:val="right" w:pos="10207"/>
              </w:tabs>
              <w:spacing w:before="120" w:after="120" w:line="240" w:lineRule="auto"/>
              <w:rPr>
                <w:rFonts w:asciiTheme="minorHAnsi" w:hAnsiTheme="minorHAnsi" w:cstheme="minorHAnsi"/>
                <w:b/>
                <w:sz w:val="24"/>
              </w:rPr>
            </w:pPr>
            <w:r w:rsidRPr="0096546F">
              <w:rPr>
                <w:rFonts w:asciiTheme="minorHAnsi" w:hAnsiTheme="minorHAnsi" w:cstheme="minorHAnsi"/>
                <w:b/>
                <w:sz w:val="24"/>
              </w:rPr>
              <w:t>Formule de calcul:                                               Restricţii</w:t>
            </w:r>
          </w:p>
          <w:p w:rsidR="0066749B" w:rsidRPr="0096546F" w:rsidRDefault="0066749B" w:rsidP="0066749B">
            <w:pPr>
              <w:numPr>
                <w:ilvl w:val="12"/>
                <w:numId w:val="0"/>
              </w:numPr>
              <w:tabs>
                <w:tab w:val="right" w:pos="10207"/>
              </w:tabs>
              <w:spacing w:before="120" w:after="120" w:line="240" w:lineRule="auto"/>
              <w:rPr>
                <w:rFonts w:asciiTheme="minorHAnsi" w:hAnsiTheme="minorHAnsi" w:cstheme="minorHAnsi"/>
                <w:sz w:val="24"/>
              </w:rPr>
            </w:pPr>
            <w:r w:rsidRPr="0096546F">
              <w:rPr>
                <w:rFonts w:asciiTheme="minorHAnsi" w:hAnsiTheme="minorHAnsi" w:cstheme="minorHAnsi"/>
                <w:sz w:val="24"/>
              </w:rPr>
              <w:t>Col.3 = col.1 + col.2                 R.1, col.1= grad de interventie% x R.4, col.1</w:t>
            </w:r>
          </w:p>
          <w:p w:rsidR="0066749B" w:rsidRPr="0096546F" w:rsidRDefault="0066749B" w:rsidP="0066749B">
            <w:pPr>
              <w:numPr>
                <w:ilvl w:val="12"/>
                <w:numId w:val="0"/>
              </w:numPr>
              <w:tabs>
                <w:tab w:val="right" w:pos="10207"/>
              </w:tabs>
              <w:spacing w:before="120" w:after="120" w:line="240" w:lineRule="auto"/>
              <w:rPr>
                <w:rFonts w:asciiTheme="minorHAnsi" w:hAnsiTheme="minorHAnsi" w:cstheme="minorHAnsi"/>
                <w:sz w:val="24"/>
              </w:rPr>
            </w:pPr>
            <w:r w:rsidRPr="0096546F">
              <w:rPr>
                <w:rFonts w:asciiTheme="minorHAnsi" w:hAnsiTheme="minorHAnsi" w:cstheme="minorHAnsi"/>
                <w:sz w:val="24"/>
              </w:rPr>
              <w:t xml:space="preserve"> R.4  = R.1 + R.2 + R.3                                               </w:t>
            </w:r>
          </w:p>
          <w:p w:rsidR="0066749B" w:rsidRPr="0096546F" w:rsidRDefault="0066749B" w:rsidP="0066749B">
            <w:pPr>
              <w:overflowPunct w:val="0"/>
              <w:autoSpaceDE w:val="0"/>
              <w:autoSpaceDN w:val="0"/>
              <w:adjustRightInd w:val="0"/>
              <w:spacing w:before="120" w:after="120" w:line="240" w:lineRule="auto"/>
              <w:jc w:val="center"/>
              <w:textAlignment w:val="baseline"/>
              <w:rPr>
                <w:rFonts w:asciiTheme="minorHAnsi" w:hAnsiTheme="minorHAnsi" w:cstheme="minorHAnsi"/>
                <w:sz w:val="24"/>
              </w:rPr>
            </w:pPr>
            <w:r w:rsidRPr="0096546F">
              <w:rPr>
                <w:rFonts w:asciiTheme="minorHAnsi" w:hAnsiTheme="minorHAnsi" w:cstheme="minorHAnsi"/>
                <w:sz w:val="24"/>
              </w:rPr>
              <w:t xml:space="preserve">R.2 = R.2.1 + R.2.2           </w:t>
            </w:r>
            <w:r w:rsidRPr="0096546F">
              <w:rPr>
                <w:rFonts w:asciiTheme="minorHAnsi" w:hAnsiTheme="minorHAnsi" w:cstheme="minorHAnsi"/>
                <w:i/>
                <w:sz w:val="24"/>
              </w:rPr>
              <w:t>Procent avans = Avans solicitat / Ajutor public nerambursabil*100</w:t>
            </w:r>
          </w:p>
        </w:tc>
      </w:tr>
      <w:tr w:rsidR="0066749B" w:rsidRPr="0096546F" w:rsidTr="0066749B">
        <w:trPr>
          <w:trHeight w:val="341"/>
        </w:trPr>
        <w:tc>
          <w:tcPr>
            <w:tcW w:w="5000" w:type="pct"/>
            <w:hideMark/>
          </w:tcPr>
          <w:p w:rsidR="0066749B" w:rsidRPr="0096546F" w:rsidRDefault="0066749B" w:rsidP="0066749B">
            <w:pPr>
              <w:overflowPunct w:val="0"/>
              <w:autoSpaceDE w:val="0"/>
              <w:autoSpaceDN w:val="0"/>
              <w:adjustRightInd w:val="0"/>
              <w:spacing w:before="120" w:after="120" w:line="240" w:lineRule="auto"/>
              <w:textAlignment w:val="baseline"/>
              <w:rPr>
                <w:rFonts w:asciiTheme="minorHAnsi" w:hAnsiTheme="minorHAnsi" w:cstheme="minorHAnsi"/>
                <w:sz w:val="24"/>
              </w:rPr>
            </w:pPr>
            <w:r w:rsidRPr="0096546F">
              <w:rPr>
                <w:rFonts w:asciiTheme="minorHAnsi" w:hAnsiTheme="minorHAnsi" w:cstheme="minorHAnsi"/>
                <w:sz w:val="24"/>
              </w:rPr>
              <w:t xml:space="preserve">                                             X %=procent contribuție publică</w:t>
            </w:r>
          </w:p>
        </w:tc>
      </w:tr>
    </w:tbl>
    <w:p w:rsidR="0066749B" w:rsidRPr="0096546F" w:rsidRDefault="0066749B" w:rsidP="0066749B">
      <w:pPr>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 xml:space="preserve">1 Planul financiar este corect completat şi respectă gradul de intervenţie publică ?. </w:t>
      </w:r>
    </w:p>
    <w:p w:rsidR="0066749B" w:rsidRPr="0096546F" w:rsidRDefault="0066749B" w:rsidP="0066749B">
      <w:pPr>
        <w:spacing w:before="120" w:after="120" w:line="240" w:lineRule="auto"/>
        <w:jc w:val="both"/>
        <w:rPr>
          <w:rFonts w:asciiTheme="minorHAnsi" w:hAnsiTheme="minorHAnsi" w:cstheme="minorHAnsi"/>
          <w:i/>
          <w:sz w:val="24"/>
        </w:rPr>
      </w:pPr>
      <w:r w:rsidRPr="0096546F">
        <w:rPr>
          <w:rFonts w:asciiTheme="minorHAnsi" w:hAnsiTheme="minorHAnsi" w:cstheme="minorHAnsi"/>
          <w:sz w:val="24"/>
        </w:rPr>
        <w:t>Expertul verifică dacă intensitatea sprijinului este de max.</w:t>
      </w:r>
      <w:r w:rsidRPr="0096546F">
        <w:rPr>
          <w:rFonts w:asciiTheme="minorHAnsi" w:hAnsiTheme="minorHAnsi" w:cstheme="minorHAnsi"/>
          <w:sz w:val="24"/>
          <w:lang w:val="pt-BR"/>
        </w:rPr>
        <w:t xml:space="preserve"> 100 % pentru investiţiile propuse şi nu va depăşi</w:t>
      </w:r>
      <w:r w:rsidRPr="0096546F">
        <w:rPr>
          <w:rFonts w:asciiTheme="minorHAnsi" w:hAnsiTheme="minorHAnsi" w:cstheme="minorHAnsi"/>
          <w:i/>
          <w:sz w:val="24"/>
        </w:rPr>
        <w:t>:</w:t>
      </w:r>
    </w:p>
    <w:p w:rsidR="0066749B" w:rsidRPr="0096546F" w:rsidRDefault="0066749B" w:rsidP="0066749B">
      <w:pPr>
        <w:spacing w:before="120" w:after="120" w:line="240" w:lineRule="auto"/>
        <w:rPr>
          <w:rFonts w:asciiTheme="minorHAnsi" w:hAnsiTheme="minorHAnsi" w:cstheme="minorHAnsi"/>
          <w:sz w:val="24"/>
        </w:rPr>
      </w:pPr>
      <w:r w:rsidRPr="0096546F">
        <w:rPr>
          <w:rFonts w:asciiTheme="minorHAnsi" w:hAnsiTheme="minorHAnsi" w:cstheme="minorHAnsi"/>
          <w:sz w:val="24"/>
        </w:rPr>
        <w:t>Expertul verifică dacă intensitatea sprijinului este de maximum:</w:t>
      </w:r>
    </w:p>
    <w:p w:rsidR="0066749B" w:rsidRPr="0096546F" w:rsidRDefault="0066749B" w:rsidP="0066749B">
      <w:pPr>
        <w:pStyle w:val="ListParagraph"/>
        <w:numPr>
          <w:ilvl w:val="0"/>
          <w:numId w:val="8"/>
        </w:numPr>
        <w:spacing w:before="120" w:after="120" w:line="240" w:lineRule="auto"/>
        <w:ind w:left="360"/>
        <w:jc w:val="both"/>
        <w:rPr>
          <w:rFonts w:asciiTheme="minorHAnsi" w:hAnsiTheme="minorHAnsi" w:cstheme="minorHAnsi"/>
          <w:sz w:val="24"/>
        </w:rPr>
      </w:pPr>
      <w:r w:rsidRPr="0096546F">
        <w:rPr>
          <w:rFonts w:asciiTheme="minorHAnsi" w:hAnsiTheme="minorHAnsi" w:cstheme="minorHAnsi"/>
          <w:sz w:val="24"/>
        </w:rPr>
        <w:t>90% pentru pentru operațiunile generatoare de venit</w:t>
      </w:r>
    </w:p>
    <w:p w:rsidR="0066749B" w:rsidRPr="0096546F" w:rsidRDefault="0066749B" w:rsidP="0066749B">
      <w:pPr>
        <w:pStyle w:val="ListParagraph"/>
        <w:numPr>
          <w:ilvl w:val="0"/>
          <w:numId w:val="8"/>
        </w:numPr>
        <w:spacing w:before="120" w:after="120" w:line="240" w:lineRule="auto"/>
        <w:ind w:left="360"/>
        <w:jc w:val="both"/>
        <w:rPr>
          <w:rFonts w:asciiTheme="minorHAnsi" w:hAnsiTheme="minorHAnsi" w:cstheme="minorHAnsi"/>
          <w:sz w:val="24"/>
        </w:rPr>
      </w:pPr>
      <w:r w:rsidRPr="0096546F">
        <w:rPr>
          <w:rFonts w:asciiTheme="minorHAnsi" w:hAnsiTheme="minorHAnsi" w:cstheme="minorHAnsi"/>
          <w:sz w:val="24"/>
        </w:rPr>
        <w:t>100% pentru operațiunile generatoare de venit cu utilitate publică</w:t>
      </w:r>
    </w:p>
    <w:p w:rsidR="0066749B" w:rsidRPr="0096546F" w:rsidRDefault="0066749B" w:rsidP="0066749B">
      <w:pPr>
        <w:pStyle w:val="ListParagraph"/>
        <w:numPr>
          <w:ilvl w:val="0"/>
          <w:numId w:val="8"/>
        </w:numPr>
        <w:spacing w:before="120" w:after="120" w:line="240" w:lineRule="auto"/>
        <w:ind w:left="360"/>
        <w:jc w:val="both"/>
        <w:rPr>
          <w:rFonts w:asciiTheme="minorHAnsi" w:hAnsiTheme="minorHAnsi" w:cstheme="minorHAnsi"/>
          <w:i/>
          <w:sz w:val="24"/>
        </w:rPr>
      </w:pPr>
      <w:r w:rsidRPr="0096546F">
        <w:rPr>
          <w:rFonts w:asciiTheme="minorHAnsi" w:hAnsiTheme="minorHAnsi" w:cstheme="minorHAnsi"/>
          <w:sz w:val="24"/>
        </w:rPr>
        <w:lastRenderedPageBreak/>
        <w:t>100% pentru operațiunile negeneratoare de venit</w:t>
      </w:r>
    </w:p>
    <w:p w:rsidR="0066749B" w:rsidRPr="0096546F" w:rsidRDefault="0066749B" w:rsidP="0066749B">
      <w:pPr>
        <w:spacing w:before="120" w:after="120" w:line="240" w:lineRule="auto"/>
        <w:jc w:val="both"/>
        <w:rPr>
          <w:rFonts w:asciiTheme="minorHAnsi" w:hAnsiTheme="minorHAnsi" w:cstheme="minorHAnsi"/>
          <w:b/>
          <w:sz w:val="24"/>
          <w:u w:val="single"/>
        </w:rPr>
      </w:pPr>
    </w:p>
    <w:p w:rsidR="0066749B" w:rsidRPr="0096546F" w:rsidRDefault="0066749B" w:rsidP="0066749B">
      <w:pPr>
        <w:spacing w:before="120" w:after="120" w:line="240" w:lineRule="auto"/>
        <w:jc w:val="both"/>
        <w:rPr>
          <w:rFonts w:asciiTheme="minorHAnsi" w:hAnsiTheme="minorHAnsi" w:cstheme="minorHAnsi"/>
          <w:b/>
          <w:sz w:val="24"/>
        </w:rPr>
      </w:pPr>
      <w:r w:rsidRPr="0096546F">
        <w:rPr>
          <w:rFonts w:asciiTheme="minorHAnsi" w:hAnsiTheme="minorHAnsi" w:cstheme="minorHAnsi"/>
          <w:b/>
          <w:sz w:val="24"/>
        </w:rPr>
        <w:t>2 Proiectul se încadrează în plafonul maxim al sprijinului public nerambursabil stabilit de GAL</w:t>
      </w:r>
      <w:r>
        <w:rPr>
          <w:rFonts w:asciiTheme="minorHAnsi" w:hAnsiTheme="minorHAnsi" w:cstheme="minorHAnsi"/>
          <w:b/>
          <w:sz w:val="24"/>
        </w:rPr>
        <w:t xml:space="preserve"> </w:t>
      </w:r>
      <w:r w:rsidRPr="0096546F">
        <w:rPr>
          <w:rFonts w:asciiTheme="minorHAnsi" w:hAnsiTheme="minorHAnsi" w:cstheme="minorHAnsi"/>
          <w:b/>
          <w:sz w:val="24"/>
        </w:rPr>
        <w:t>SAMUS POROLISSUM prin fișa măsurii M4/6B din SDL, fără a depăși valoarea maximă eligibilă nerambursabilă</w:t>
      </w:r>
      <w:r w:rsidRPr="0096546F">
        <w:rPr>
          <w:rFonts w:asciiTheme="minorHAnsi" w:hAnsiTheme="minorHAnsi" w:cstheme="minorHAnsi"/>
          <w:b/>
          <w:spacing w:val="-10"/>
          <w:sz w:val="24"/>
        </w:rPr>
        <w:t xml:space="preserve"> de 200.000 euro?</w:t>
      </w:r>
    </w:p>
    <w:p w:rsidR="0066749B" w:rsidRPr="0096546F" w:rsidRDefault="0066749B" w:rsidP="0066749B">
      <w:pPr>
        <w:spacing w:before="120" w:after="120" w:line="240" w:lineRule="auto"/>
        <w:jc w:val="both"/>
        <w:rPr>
          <w:rFonts w:asciiTheme="minorHAnsi" w:hAnsiTheme="minorHAnsi" w:cstheme="minorHAnsi"/>
          <w:sz w:val="24"/>
        </w:rPr>
      </w:pPr>
    </w:p>
    <w:p w:rsidR="0066749B" w:rsidRPr="0096546F" w:rsidRDefault="0066749B" w:rsidP="0066749B">
      <w:pPr>
        <w:spacing w:before="120" w:after="120" w:line="240" w:lineRule="auto"/>
        <w:jc w:val="both"/>
        <w:rPr>
          <w:rFonts w:asciiTheme="minorHAnsi" w:hAnsiTheme="minorHAnsi" w:cstheme="minorHAnsi"/>
          <w:sz w:val="24"/>
        </w:rPr>
      </w:pPr>
      <w:r w:rsidRPr="0096546F">
        <w:rPr>
          <w:rFonts w:asciiTheme="minorHAnsi" w:hAnsiTheme="minorHAnsi" w:cstheme="minorHAnsi"/>
          <w:sz w:val="24"/>
        </w:rPr>
        <w:t>Expertul verifică în Planul financiar, rândul „Ajutor public nerambursabil”, coloana 1, dacă cheltuielile eligibile corespund cu plafonul maxim precizat în fișa tehnică a măsurii din SDL şi sunt în conformitate cu condițiile precizate.</w:t>
      </w:r>
    </w:p>
    <w:p w:rsidR="0066749B" w:rsidRPr="002D2CD1" w:rsidRDefault="0066749B" w:rsidP="0066749B">
      <w:pPr>
        <w:spacing w:before="120" w:after="120" w:line="240" w:lineRule="auto"/>
        <w:jc w:val="both"/>
        <w:rPr>
          <w:sz w:val="24"/>
          <w:lang w:val="it-IT"/>
        </w:rPr>
      </w:pPr>
      <w:r w:rsidRPr="002D2CD1">
        <w:rPr>
          <w:sz w:val="24"/>
        </w:rPr>
        <w:t xml:space="preserve">Dacă </w:t>
      </w:r>
      <w:r w:rsidRPr="002D2CD1">
        <w:rPr>
          <w:sz w:val="24"/>
          <w:lang w:val="it-IT"/>
        </w:rPr>
        <w:t xml:space="preserve">valoarea eligibila a proiectului se încadrează în </w:t>
      </w:r>
      <w:r w:rsidRPr="002D2CD1">
        <w:rPr>
          <w:sz w:val="24"/>
        </w:rPr>
        <w:t xml:space="preserve">plafonul </w:t>
      </w:r>
      <w:r w:rsidRPr="002D2CD1">
        <w:rPr>
          <w:sz w:val="24"/>
          <w:lang w:val="it-IT"/>
        </w:rPr>
        <w:t>maxim al sprijinului public nerambursabil, expertul bifează în caseta corespunzătoare DA.</w:t>
      </w:r>
    </w:p>
    <w:p w:rsidR="0066749B" w:rsidRPr="002D2CD1" w:rsidRDefault="0066749B" w:rsidP="0066749B">
      <w:pPr>
        <w:tabs>
          <w:tab w:val="left" w:pos="-540"/>
        </w:tabs>
        <w:spacing w:before="120" w:after="120" w:line="240" w:lineRule="auto"/>
        <w:jc w:val="both"/>
        <w:rPr>
          <w:sz w:val="24"/>
        </w:rPr>
      </w:pPr>
      <w:r w:rsidRPr="002D2CD1">
        <w:rPr>
          <w:sz w:val="24"/>
        </w:rPr>
        <w:t>Dacă valoarea eligibilă a proiectului depășeste plafonul maxim al sprijinului public nerambursabil, expertul bifează în caseta corespunzătoare NU şi îşi motivează poziţia în linia prevăzută în acest scop la rubrica Observaţii.</w:t>
      </w:r>
    </w:p>
    <w:p w:rsidR="0066749B" w:rsidRPr="002D2CD1" w:rsidRDefault="0066749B" w:rsidP="0066749B">
      <w:pPr>
        <w:tabs>
          <w:tab w:val="left" w:pos="0"/>
        </w:tabs>
        <w:spacing w:before="120" w:after="120" w:line="240" w:lineRule="auto"/>
        <w:jc w:val="both"/>
        <w:rPr>
          <w:b/>
          <w:sz w:val="24"/>
          <w:u w:val="single"/>
        </w:rPr>
      </w:pPr>
      <w:r w:rsidRPr="002D2CD1">
        <w:rPr>
          <w:b/>
          <w:sz w:val="24"/>
          <w:u w:val="single"/>
        </w:rPr>
        <w:t>3 Avansul solicitat se încadrează într-un cuantum de până la 50% din ajutorul public aferent proiectului ?</w:t>
      </w:r>
    </w:p>
    <w:p w:rsidR="0066749B" w:rsidRPr="002D2CD1" w:rsidRDefault="0066749B" w:rsidP="0066749B">
      <w:pPr>
        <w:tabs>
          <w:tab w:val="left" w:pos="0"/>
        </w:tabs>
        <w:spacing w:before="120" w:after="120" w:line="240" w:lineRule="auto"/>
        <w:jc w:val="both"/>
        <w:rPr>
          <w:sz w:val="24"/>
        </w:rPr>
      </w:pPr>
      <w:r w:rsidRPr="002D2CD1">
        <w:rPr>
          <w:sz w:val="24"/>
        </w:rPr>
        <w:t xml:space="preserve">Expertul verifică dacă avansul cerut de către solicitant reprezintă cel mult 50% din ajutorul public pentru investiţii. Dacă da, expertul înscrie valoarea în Planul financiar şi bifează caseta DA, în caz contrar solicită corectarea bugetului indicativ prin formularul E3.4L. </w:t>
      </w:r>
    </w:p>
    <w:p w:rsidR="0066749B" w:rsidRPr="002D2CD1" w:rsidRDefault="0066749B" w:rsidP="0066749B">
      <w:pPr>
        <w:tabs>
          <w:tab w:val="left" w:pos="0"/>
        </w:tabs>
        <w:spacing w:before="120" w:after="120" w:line="240" w:lineRule="auto"/>
        <w:jc w:val="both"/>
        <w:rPr>
          <w:sz w:val="24"/>
        </w:rPr>
      </w:pPr>
      <w:r w:rsidRPr="002D2CD1">
        <w:rPr>
          <w:sz w:val="24"/>
        </w:rPr>
        <w:t>Prin transmiterea formularului E3.4L de către solicitant cu bugetul corectat, expertul înscrie valoarea în Planul financiar și bifează DA cu diferențe și îşi motivează poziţia în linia prevăzută în acest scop la rubrica Observatii.</w:t>
      </w:r>
    </w:p>
    <w:p w:rsidR="0066749B" w:rsidRPr="002D2CD1" w:rsidRDefault="0066749B" w:rsidP="0066749B">
      <w:pPr>
        <w:tabs>
          <w:tab w:val="left" w:pos="0"/>
        </w:tabs>
        <w:spacing w:before="120" w:after="120" w:line="240" w:lineRule="auto"/>
        <w:jc w:val="both"/>
        <w:rPr>
          <w:sz w:val="24"/>
        </w:rPr>
      </w:pPr>
      <w:r w:rsidRPr="002D2CD1">
        <w:rPr>
          <w:sz w:val="24"/>
        </w:rPr>
        <w:t xml:space="preserve"> În cazul în care nu se efectuează corectura de către solicitant, expertul bifează NU și îşi motivează poziţia în linia prevăzută în acest scop la rubrica Observatii.</w:t>
      </w:r>
    </w:p>
    <w:p w:rsidR="0066749B" w:rsidRDefault="0066749B" w:rsidP="0066749B">
      <w:pPr>
        <w:tabs>
          <w:tab w:val="left" w:pos="0"/>
        </w:tabs>
        <w:spacing w:before="120" w:after="120" w:line="240" w:lineRule="auto"/>
        <w:jc w:val="both"/>
        <w:rPr>
          <w:sz w:val="24"/>
        </w:rPr>
      </w:pPr>
      <w:r>
        <w:rPr>
          <w:sz w:val="24"/>
        </w:rPr>
        <w:t>În cazul î</w:t>
      </w:r>
      <w:r w:rsidRPr="002D2CD1">
        <w:rPr>
          <w:sz w:val="24"/>
        </w:rPr>
        <w:t xml:space="preserve">n care potențialul beneficiar nu a solicitat avans, expertul bifează caseta </w:t>
      </w:r>
      <w:r w:rsidRPr="002D2CD1">
        <w:rPr>
          <w:i/>
          <w:sz w:val="24"/>
        </w:rPr>
        <w:t>Nu este cazul</w:t>
      </w:r>
      <w:r w:rsidRPr="002D2CD1">
        <w:rPr>
          <w:sz w:val="24"/>
        </w:rPr>
        <w:t>.</w:t>
      </w:r>
    </w:p>
    <w:p w:rsidR="00107A57" w:rsidRPr="002D2CD1" w:rsidRDefault="00107A57" w:rsidP="0066749B">
      <w:pPr>
        <w:tabs>
          <w:tab w:val="left" w:pos="0"/>
        </w:tabs>
        <w:spacing w:before="120" w:after="120" w:line="240" w:lineRule="auto"/>
        <w:jc w:val="both"/>
        <w:rPr>
          <w:sz w:val="24"/>
        </w:rPr>
      </w:pPr>
    </w:p>
    <w:p w:rsidR="00107A57" w:rsidRPr="005B6DA5" w:rsidRDefault="00107A57" w:rsidP="00107A57">
      <w:pPr>
        <w:overflowPunct w:val="0"/>
        <w:autoSpaceDE w:val="0"/>
        <w:autoSpaceDN w:val="0"/>
        <w:adjustRightInd w:val="0"/>
        <w:spacing w:before="120" w:after="120" w:line="240" w:lineRule="auto"/>
        <w:textAlignment w:val="baseline"/>
        <w:rPr>
          <w:b/>
          <w:sz w:val="24"/>
          <w:u w:val="single"/>
        </w:rPr>
      </w:pPr>
      <w:r w:rsidRPr="005B6DA5">
        <w:rPr>
          <w:b/>
          <w:sz w:val="24"/>
          <w:u w:val="single"/>
        </w:rPr>
        <w:t>F. VERIFICAREA CRITERIILOR DE SELECȚIE APLICATE DE CĂTRE GAL</w:t>
      </w:r>
    </w:p>
    <w:p w:rsidR="00107A57" w:rsidRPr="005B6DA5" w:rsidRDefault="00107A57" w:rsidP="00107A57">
      <w:pPr>
        <w:spacing w:before="120" w:after="120" w:line="240" w:lineRule="auto"/>
        <w:jc w:val="both"/>
        <w:rPr>
          <w:b/>
          <w:sz w:val="24"/>
        </w:rPr>
      </w:pPr>
      <w:r w:rsidRPr="005B6DA5">
        <w:rPr>
          <w:b/>
          <w:sz w:val="24"/>
        </w:rPr>
        <w:t>Pentru fiecare criteriu de selecție aplicat de către GAL, verificarea se va realiza conform metodologiei de verificare a GAL, preluată din Ghidul solicitantului elaborat de GAL și Fișa de verificare a criteriilor de selecție întocmită de GAL (formular propriu), avizate de CDRJ, cu respectarea prevederilor Fișei măsurii din SDL.</w:t>
      </w:r>
    </w:p>
    <w:p w:rsidR="00107A57" w:rsidRPr="005B6DA5" w:rsidRDefault="00107A57" w:rsidP="00107A57">
      <w:pPr>
        <w:spacing w:before="120" w:after="120" w:line="240" w:lineRule="auto"/>
        <w:jc w:val="both"/>
        <w:rPr>
          <w:b/>
          <w:sz w:val="24"/>
        </w:rPr>
      </w:pPr>
      <w:r w:rsidRPr="005B6DA5">
        <w:rPr>
          <w:b/>
          <w:sz w:val="24"/>
        </w:rPr>
        <w:t>1 .................................</w:t>
      </w:r>
    </w:p>
    <w:p w:rsidR="00107A57" w:rsidRPr="005B6DA5" w:rsidRDefault="00107A57" w:rsidP="00107A57">
      <w:pPr>
        <w:spacing w:before="120" w:after="120" w:line="240" w:lineRule="auto"/>
        <w:jc w:val="both"/>
        <w:rPr>
          <w:b/>
          <w:sz w:val="24"/>
        </w:rPr>
      </w:pPr>
      <w:r w:rsidRPr="005B6DA5">
        <w:rPr>
          <w:b/>
          <w:sz w:val="24"/>
        </w:rPr>
        <w:t>2 ..................................</w:t>
      </w:r>
    </w:p>
    <w:p w:rsidR="00107A57" w:rsidRPr="005B6DA5" w:rsidRDefault="00107A57" w:rsidP="00107A57">
      <w:pPr>
        <w:spacing w:before="120" w:after="120" w:line="240" w:lineRule="auto"/>
        <w:jc w:val="both"/>
        <w:rPr>
          <w:b/>
          <w:sz w:val="24"/>
        </w:rPr>
      </w:pPr>
      <w:r w:rsidRPr="005B6DA5">
        <w:rPr>
          <w:b/>
          <w:sz w:val="24"/>
        </w:rPr>
        <w:t>........................................</w:t>
      </w:r>
    </w:p>
    <w:p w:rsidR="00107A57" w:rsidRPr="00107A57" w:rsidRDefault="00107A57" w:rsidP="00107A57">
      <w:pPr>
        <w:spacing w:after="0" w:line="240" w:lineRule="auto"/>
        <w:ind w:left="450" w:hanging="450"/>
        <w:contextualSpacing/>
        <w:jc w:val="both"/>
        <w:rPr>
          <w:b/>
          <w:color w:val="FF0000"/>
          <w:kern w:val="32"/>
          <w:sz w:val="24"/>
        </w:rPr>
      </w:pPr>
    </w:p>
    <w:p w:rsidR="00107A57" w:rsidRPr="005B6DA5" w:rsidRDefault="00107A57" w:rsidP="00107A57">
      <w:pPr>
        <w:overflowPunct w:val="0"/>
        <w:autoSpaceDE w:val="0"/>
        <w:autoSpaceDN w:val="0"/>
        <w:adjustRightInd w:val="0"/>
        <w:spacing w:before="120" w:after="120" w:line="240" w:lineRule="auto"/>
        <w:jc w:val="both"/>
        <w:textAlignment w:val="baseline"/>
        <w:rPr>
          <w:sz w:val="24"/>
          <w:u w:val="single"/>
        </w:rPr>
      </w:pPr>
      <w:r w:rsidRPr="005B6DA5">
        <w:rPr>
          <w:b/>
          <w:sz w:val="24"/>
          <w:u w:val="single"/>
        </w:rPr>
        <w:t>Atenție!</w:t>
      </w:r>
      <w:r w:rsidRPr="005B6DA5">
        <w:rPr>
          <w:sz w:val="24"/>
          <w:u w:val="single"/>
        </w:rPr>
        <w:t xml:space="preserve"> Dacă în urma verificării criteriilor de selecție se constată erori cu privire la acordarea punctajelor, se vor respecta prevederile indicate la Capitolul 7.3 din Manualul de procedură.</w:t>
      </w:r>
    </w:p>
    <w:p w:rsidR="00E81E2C" w:rsidRPr="005B6DA5" w:rsidRDefault="0066749B" w:rsidP="001D0F2D">
      <w:pPr>
        <w:spacing w:after="160" w:line="259" w:lineRule="auto"/>
        <w:rPr>
          <w:rFonts w:asciiTheme="minorHAnsi" w:hAnsiTheme="minorHAnsi" w:cstheme="minorHAnsi"/>
          <w:b/>
          <w:sz w:val="28"/>
        </w:rPr>
      </w:pPr>
      <w:r w:rsidRPr="005B6DA5">
        <w:rPr>
          <w:rFonts w:asciiTheme="minorHAnsi" w:hAnsiTheme="minorHAnsi" w:cstheme="minorHAnsi"/>
          <w:b/>
          <w:sz w:val="28"/>
        </w:rPr>
        <w:br w:type="page"/>
      </w:r>
    </w:p>
    <w:p w:rsidR="00DC07C8" w:rsidRPr="0096546F" w:rsidRDefault="00DC07C8" w:rsidP="00DC07C8">
      <w:pPr>
        <w:shd w:val="clear" w:color="auto" w:fill="FFD966"/>
        <w:spacing w:after="0" w:line="240" w:lineRule="auto"/>
        <w:jc w:val="center"/>
        <w:rPr>
          <w:rFonts w:asciiTheme="minorHAnsi" w:eastAsia="Times New Roman" w:hAnsiTheme="minorHAnsi" w:cstheme="minorHAnsi"/>
          <w:b/>
          <w:bCs/>
          <w:color w:val="000000"/>
        </w:rPr>
      </w:pPr>
      <w:r w:rsidRPr="0096546F">
        <w:rPr>
          <w:rFonts w:asciiTheme="minorHAnsi" w:eastAsia="Times New Roman" w:hAnsiTheme="minorHAnsi" w:cstheme="minorHAnsi"/>
          <w:b/>
          <w:color w:val="000000"/>
        </w:rPr>
        <w:lastRenderedPageBreak/>
        <w:t xml:space="preserve">Metodologie de aplicat pentru </w:t>
      </w:r>
      <w:r>
        <w:rPr>
          <w:rFonts w:asciiTheme="minorHAnsi" w:eastAsia="Times New Roman" w:hAnsiTheme="minorHAnsi" w:cstheme="minorHAnsi"/>
          <w:b/>
          <w:color w:val="000000"/>
        </w:rPr>
        <w:t>partea IV – EVALUAREA CRITERIILOR DE SELECȚIE</w:t>
      </w:r>
      <w:r w:rsidRPr="0096546F">
        <w:rPr>
          <w:rFonts w:asciiTheme="minorHAnsi" w:eastAsia="Times New Roman" w:hAnsiTheme="minorHAnsi" w:cstheme="minorHAnsi"/>
          <w:b/>
          <w:bCs/>
          <w:color w:val="000000"/>
        </w:rPr>
        <w:t xml:space="preserve"> M4/6B</w:t>
      </w:r>
      <w:r w:rsidRPr="0096546F">
        <w:rPr>
          <w:rFonts w:asciiTheme="minorHAnsi" w:eastAsia="Times New Roman" w:hAnsiTheme="minorHAnsi" w:cstheme="minorHAnsi"/>
          <w:b/>
          <w:color w:val="000000"/>
        </w:rPr>
        <w:tab/>
      </w:r>
    </w:p>
    <w:p w:rsidR="007F49A1" w:rsidRPr="0096546F" w:rsidRDefault="007F49A1" w:rsidP="007F49A1">
      <w:pPr>
        <w:spacing w:after="0" w:line="240" w:lineRule="auto"/>
        <w:jc w:val="both"/>
        <w:rPr>
          <w:rFonts w:asciiTheme="minorHAnsi" w:eastAsia="Times New Roman" w:hAnsiTheme="minorHAnsi" w:cstheme="minorHAnsi"/>
          <w:b/>
        </w:rPr>
      </w:pPr>
    </w:p>
    <w:p w:rsidR="009914E0" w:rsidRPr="0096546F" w:rsidRDefault="007F49A1" w:rsidP="009914E0">
      <w:pPr>
        <w:widowControl w:val="0"/>
        <w:spacing w:after="0"/>
        <w:rPr>
          <w:rFonts w:asciiTheme="minorHAnsi" w:hAnsiTheme="minorHAnsi" w:cstheme="minorHAnsi"/>
          <w:b/>
        </w:rPr>
      </w:pPr>
      <w:r w:rsidRPr="0096546F">
        <w:rPr>
          <w:rFonts w:asciiTheme="minorHAnsi" w:eastAsia="Times New Roman" w:hAnsiTheme="minorHAnsi" w:cstheme="minorHAnsi"/>
          <w:b/>
        </w:rPr>
        <w:t xml:space="preserve">CS1. </w:t>
      </w:r>
      <w:r w:rsidR="009914E0" w:rsidRPr="0096546F">
        <w:rPr>
          <w:rFonts w:asciiTheme="minorHAnsi" w:hAnsiTheme="minorHAnsi" w:cstheme="minorHAnsi"/>
          <w:b/>
        </w:rPr>
        <w:t>Proiecte de investiții pentru</w:t>
      </w:r>
    </w:p>
    <w:p w:rsidR="007F49A1" w:rsidRPr="009914E0" w:rsidRDefault="009914E0" w:rsidP="007F49A1">
      <w:pPr>
        <w:spacing w:after="0" w:line="240" w:lineRule="auto"/>
        <w:jc w:val="both"/>
        <w:rPr>
          <w:rFonts w:asciiTheme="minorHAnsi" w:eastAsia="Times New Roman" w:hAnsiTheme="minorHAnsi" w:cstheme="minorHAnsi"/>
          <w:b/>
        </w:rPr>
      </w:pPr>
      <w:r w:rsidRPr="0096546F">
        <w:rPr>
          <w:rFonts w:asciiTheme="minorHAnsi" w:hAnsiTheme="minorHAnsi" w:cstheme="minorHAnsi"/>
          <w:b/>
          <w:lang w:eastAsia="ro-RO"/>
        </w:rPr>
        <w:t>integrarea minorităților locale (în special a minorității rome)</w:t>
      </w:r>
      <w:r w:rsidR="007F49A1" w:rsidRPr="0096546F">
        <w:rPr>
          <w:rFonts w:asciiTheme="minorHAnsi" w:hAnsiTheme="minorHAnsi" w:cstheme="minorHAnsi"/>
          <w:b/>
        </w:rPr>
        <w:t>;</w:t>
      </w:r>
    </w:p>
    <w:tbl>
      <w:tblPr>
        <w:tblW w:w="5000" w:type="pct"/>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4334"/>
        <w:gridCol w:w="4911"/>
      </w:tblGrid>
      <w:tr w:rsidR="007F49A1" w:rsidRPr="0096546F" w:rsidTr="007F49A1">
        <w:tc>
          <w:tcPr>
            <w:tcW w:w="2344" w:type="pct"/>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2656" w:type="pct"/>
            <w:tcBorders>
              <w:top w:val="single" w:sz="4" w:space="0" w:color="FFE599"/>
              <w:left w:val="single" w:sz="4" w:space="0" w:color="FFE599"/>
              <w:bottom w:val="single" w:sz="4" w:space="0" w:color="FFE599"/>
              <w:right w:val="single" w:sz="4" w:space="0" w:color="FFE599"/>
            </w:tcBorders>
            <w:hideMark/>
          </w:tcPr>
          <w:p w:rsidR="007F49A1" w:rsidRPr="0096546F" w:rsidRDefault="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F49A1" w:rsidRPr="0096546F" w:rsidTr="007F49A1">
        <w:tc>
          <w:tcPr>
            <w:tcW w:w="2344" w:type="pct"/>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60" w:line="240" w:lineRule="auto"/>
              <w:outlineLvl w:val="0"/>
              <w:rPr>
                <w:rFonts w:asciiTheme="minorHAnsi" w:hAnsiTheme="minorHAnsi" w:cstheme="minorHAnsi"/>
              </w:rPr>
            </w:pPr>
            <w:r w:rsidRPr="0096546F">
              <w:rPr>
                <w:rFonts w:asciiTheme="minorHAnsi" w:hAnsiTheme="minorHAnsi" w:cstheme="minorHAnsi"/>
              </w:rPr>
              <w:t>Studiul de Fezabilitate/Documentația de Avizare pentru Lucrări de Intervenții/Memoriul justificativ</w:t>
            </w:r>
          </w:p>
        </w:tc>
        <w:tc>
          <w:tcPr>
            <w:tcW w:w="2656" w:type="pct"/>
            <w:tcBorders>
              <w:top w:val="single" w:sz="4" w:space="0" w:color="FFE599"/>
              <w:left w:val="single" w:sz="4" w:space="0" w:color="FFE599"/>
              <w:bottom w:val="single" w:sz="4" w:space="0" w:color="FFE599"/>
              <w:right w:val="single" w:sz="4" w:space="0" w:color="FFE599"/>
            </w:tcBorders>
            <w:hideMark/>
          </w:tcPr>
          <w:p w:rsidR="007F49A1" w:rsidRPr="0096546F" w:rsidRDefault="007F49A1">
            <w:pPr>
              <w:spacing w:after="0" w:line="240" w:lineRule="auto"/>
              <w:jc w:val="both"/>
              <w:rPr>
                <w:rFonts w:asciiTheme="minorHAnsi" w:eastAsia="Times New Roman" w:hAnsiTheme="minorHAnsi" w:cstheme="minorHAnsi"/>
                <w:sz w:val="24"/>
                <w:szCs w:val="24"/>
              </w:rPr>
            </w:pPr>
            <w:r w:rsidRPr="0096546F">
              <w:rPr>
                <w:rFonts w:asciiTheme="minorHAnsi" w:eastAsia="Times New Roman" w:hAnsiTheme="minorHAnsi" w:cstheme="minorHAnsi"/>
                <w:sz w:val="24"/>
                <w:szCs w:val="24"/>
              </w:rPr>
              <w:t>Expertul verifică dacă informaţiile din SF/ DALI /Memoriul justificativ confirmă că proiectul vizează incluziunea persoanelor de etnie romă.</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Dacă proiectul vizează incluziunea persoanelor de etnie romă, expertul înscrie 15 în coloana Scor.</w:t>
            </w:r>
          </w:p>
          <w:p w:rsidR="007F49A1" w:rsidRPr="0096546F" w:rsidRDefault="007F49A1">
            <w:pPr>
              <w:spacing w:after="0" w:line="240" w:lineRule="auto"/>
              <w:jc w:val="both"/>
              <w:rPr>
                <w:rFonts w:asciiTheme="minorHAnsi" w:eastAsia="Times New Roman" w:hAnsiTheme="minorHAnsi" w:cstheme="minorHAnsi"/>
              </w:rPr>
            </w:pPr>
            <w:r w:rsidRPr="0096546F">
              <w:rPr>
                <w:rFonts w:asciiTheme="minorHAnsi" w:hAnsiTheme="minorHAnsi" w:cstheme="minorHAnsi"/>
              </w:rPr>
              <w:t>Dacă proiectul NU vizează incluziunea persoanelor de etnie romă, expertul înscrie 0 în coloana Scor.</w:t>
            </w:r>
          </w:p>
        </w:tc>
      </w:tr>
    </w:tbl>
    <w:p w:rsidR="007F49A1" w:rsidRPr="0096546F" w:rsidRDefault="007F49A1" w:rsidP="007F49A1">
      <w:pPr>
        <w:spacing w:after="0" w:line="240" w:lineRule="auto"/>
        <w:jc w:val="both"/>
        <w:rPr>
          <w:rFonts w:asciiTheme="minorHAnsi" w:eastAsia="Times New Roman" w:hAnsiTheme="minorHAnsi" w:cstheme="minorHAnsi"/>
          <w:b/>
          <w:color w:val="FF0000"/>
        </w:rPr>
      </w:pPr>
    </w:p>
    <w:p w:rsidR="007F49A1" w:rsidRPr="0096546F" w:rsidRDefault="007F49A1" w:rsidP="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CS2.</w:t>
      </w:r>
      <w:r w:rsidR="009914E0" w:rsidRPr="009914E0">
        <w:rPr>
          <w:rFonts w:asciiTheme="minorHAnsi" w:hAnsiTheme="minorHAnsi" w:cstheme="minorHAnsi"/>
          <w:b/>
        </w:rPr>
        <w:t xml:space="preserve"> </w:t>
      </w:r>
      <w:r w:rsidR="009914E0" w:rsidRPr="0096546F">
        <w:rPr>
          <w:rFonts w:asciiTheme="minorHAnsi" w:hAnsiTheme="minorHAnsi" w:cstheme="minorHAnsi"/>
          <w:b/>
        </w:rPr>
        <w:t>Proiecte de investiții în infrastructura socială</w:t>
      </w:r>
      <w:r w:rsidRPr="0096546F">
        <w:rPr>
          <w:rFonts w:asciiTheme="minorHAnsi" w:hAnsiTheme="minorHAnsi" w:cstheme="minorHAnsi"/>
          <w:b/>
        </w:rPr>
        <w:t>;</w:t>
      </w:r>
    </w:p>
    <w:tbl>
      <w:tblPr>
        <w:tblW w:w="9180"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4A0"/>
      </w:tblPr>
      <w:tblGrid>
        <w:gridCol w:w="2944"/>
        <w:gridCol w:w="6236"/>
      </w:tblGrid>
      <w:tr w:rsidR="007F49A1" w:rsidRPr="0096546F" w:rsidTr="0096546F">
        <w:tc>
          <w:tcPr>
            <w:tcW w:w="2944"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0" w:line="240" w:lineRule="auto"/>
              <w:jc w:val="both"/>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6236"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F49A1" w:rsidRPr="0096546F" w:rsidTr="0096546F">
        <w:tc>
          <w:tcPr>
            <w:tcW w:w="2944" w:type="dxa"/>
            <w:tcBorders>
              <w:top w:val="single" w:sz="4" w:space="0" w:color="FFE599"/>
              <w:left w:val="single" w:sz="4" w:space="0" w:color="FFE599"/>
              <w:bottom w:val="single" w:sz="4" w:space="0" w:color="FFE599"/>
              <w:right w:val="single" w:sz="4" w:space="0" w:color="FFE599"/>
            </w:tcBorders>
          </w:tcPr>
          <w:p w:rsidR="007F49A1" w:rsidRPr="0096546F" w:rsidRDefault="007F49A1">
            <w:pPr>
              <w:keepNext/>
              <w:spacing w:after="60" w:line="240" w:lineRule="auto"/>
              <w:jc w:val="both"/>
              <w:outlineLvl w:val="0"/>
              <w:rPr>
                <w:rFonts w:asciiTheme="minorHAnsi" w:hAnsiTheme="minorHAnsi" w:cstheme="minorHAnsi"/>
              </w:rPr>
            </w:pPr>
            <w:r w:rsidRPr="0096546F">
              <w:rPr>
                <w:rFonts w:asciiTheme="minorHAnsi" w:hAnsiTheme="minorHAnsi" w:cstheme="minorHAnsi"/>
              </w:rPr>
              <w:t>Studiul de Fezabilitate/Documentația de Avizare pentru Lucrări de Intervenții/Memoriul justificativ</w:t>
            </w:r>
          </w:p>
          <w:p w:rsidR="007F49A1" w:rsidRPr="0096546F" w:rsidRDefault="007F49A1">
            <w:pPr>
              <w:keepNext/>
              <w:spacing w:after="60" w:line="240" w:lineRule="auto"/>
              <w:jc w:val="both"/>
              <w:outlineLvl w:val="0"/>
              <w:rPr>
                <w:rFonts w:asciiTheme="minorHAnsi" w:hAnsiTheme="minorHAnsi" w:cstheme="minorHAnsi"/>
              </w:rPr>
            </w:pPr>
          </w:p>
        </w:tc>
        <w:tc>
          <w:tcPr>
            <w:tcW w:w="6236" w:type="dxa"/>
            <w:tcBorders>
              <w:top w:val="single" w:sz="4" w:space="0" w:color="FFE599"/>
              <w:left w:val="single" w:sz="4" w:space="0" w:color="FFE599"/>
              <w:bottom w:val="single" w:sz="4" w:space="0" w:color="FFE599"/>
              <w:right w:val="single" w:sz="4" w:space="0" w:color="FFE599"/>
            </w:tcBorders>
          </w:tcPr>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Se verifică în Studiul de Fezabilitate/ Documentația de Avizare pentru Lucrări de Intervenții/Memoriul justificativ.</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Dacă proiectul vizează investiții in infrastructura socială, expertul înscrie 15 în coloana Scor.</w:t>
            </w:r>
          </w:p>
          <w:p w:rsidR="007F49A1" w:rsidRPr="0096546F" w:rsidRDefault="007F49A1">
            <w:pPr>
              <w:spacing w:after="0" w:line="240" w:lineRule="auto"/>
              <w:jc w:val="both"/>
              <w:rPr>
                <w:rFonts w:asciiTheme="minorHAnsi" w:eastAsia="Times New Roman" w:hAnsiTheme="minorHAnsi" w:cstheme="minorHAnsi"/>
                <w:b/>
                <w:color w:val="FF0000"/>
              </w:rPr>
            </w:pPr>
            <w:r w:rsidRPr="0096546F">
              <w:rPr>
                <w:rFonts w:asciiTheme="minorHAnsi" w:hAnsiTheme="minorHAnsi" w:cstheme="minorHAnsi"/>
              </w:rPr>
              <w:t>Dacă proiectul NU vizează investiții in infrastructura socială, expertul înscrie 0 în coloana Scor.</w:t>
            </w:r>
          </w:p>
          <w:p w:rsidR="007F49A1" w:rsidRPr="0096546F" w:rsidRDefault="007F49A1">
            <w:pPr>
              <w:spacing w:after="0" w:line="240" w:lineRule="auto"/>
              <w:jc w:val="both"/>
              <w:rPr>
                <w:rFonts w:asciiTheme="minorHAnsi" w:eastAsia="Times New Roman" w:hAnsiTheme="minorHAnsi" w:cstheme="minorHAnsi"/>
              </w:rPr>
            </w:pPr>
          </w:p>
        </w:tc>
      </w:tr>
    </w:tbl>
    <w:p w:rsidR="007F49A1" w:rsidRPr="0096546F" w:rsidRDefault="007F49A1" w:rsidP="007F49A1">
      <w:pPr>
        <w:spacing w:after="0" w:line="240" w:lineRule="auto"/>
        <w:jc w:val="both"/>
        <w:rPr>
          <w:rFonts w:asciiTheme="minorHAnsi" w:eastAsia="Times New Roman" w:hAnsiTheme="minorHAnsi" w:cstheme="minorHAnsi"/>
          <w:b/>
          <w:color w:val="FF0000"/>
        </w:rPr>
      </w:pPr>
    </w:p>
    <w:p w:rsidR="007F49A1" w:rsidRPr="0096546F" w:rsidRDefault="007F49A1" w:rsidP="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 xml:space="preserve">CS3. </w:t>
      </w:r>
      <w:r w:rsidRPr="0096546F">
        <w:rPr>
          <w:rFonts w:asciiTheme="minorHAnsi" w:hAnsiTheme="minorHAnsi" w:cstheme="minorHAnsi"/>
          <w:b/>
        </w:rPr>
        <w:t>Principiul potențialului turistic, în sensul prioritizării proiectelor în localitățile rurale cu potențial de dezvoltare turistic;</w:t>
      </w:r>
    </w:p>
    <w:tbl>
      <w:tblPr>
        <w:tblW w:w="5000" w:type="pct"/>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ook w:val="04A0"/>
      </w:tblPr>
      <w:tblGrid>
        <w:gridCol w:w="4334"/>
        <w:gridCol w:w="4911"/>
      </w:tblGrid>
      <w:tr w:rsidR="007F49A1" w:rsidRPr="0096546F" w:rsidTr="007F49A1">
        <w:tc>
          <w:tcPr>
            <w:tcW w:w="2344" w:type="pct"/>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2656" w:type="pct"/>
            <w:tcBorders>
              <w:top w:val="single" w:sz="4" w:space="0" w:color="FFE599"/>
              <w:left w:val="single" w:sz="4" w:space="0" w:color="FFE599"/>
              <w:bottom w:val="single" w:sz="4" w:space="0" w:color="FFE599"/>
              <w:right w:val="single" w:sz="4" w:space="0" w:color="FFE599"/>
            </w:tcBorders>
            <w:hideMark/>
          </w:tcPr>
          <w:p w:rsidR="007F49A1" w:rsidRPr="0096546F" w:rsidRDefault="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F49A1" w:rsidRPr="0096546F" w:rsidTr="007F49A1">
        <w:tc>
          <w:tcPr>
            <w:tcW w:w="2344" w:type="pct"/>
            <w:tcBorders>
              <w:top w:val="single" w:sz="4" w:space="0" w:color="FFE599"/>
              <w:left w:val="single" w:sz="4" w:space="0" w:color="FFE599"/>
              <w:bottom w:val="single" w:sz="4" w:space="0" w:color="FFE599"/>
              <w:right w:val="single" w:sz="4" w:space="0" w:color="FFE599"/>
            </w:tcBorders>
            <w:hideMark/>
          </w:tcPr>
          <w:p w:rsidR="007F49A1" w:rsidRPr="001D0F2D" w:rsidRDefault="007F49A1">
            <w:pPr>
              <w:keepNext/>
              <w:spacing w:after="60" w:line="240" w:lineRule="auto"/>
              <w:outlineLvl w:val="0"/>
              <w:rPr>
                <w:rFonts w:asciiTheme="minorHAnsi" w:hAnsiTheme="minorHAnsi" w:cstheme="minorHAnsi"/>
                <w:sz w:val="18"/>
                <w:szCs w:val="18"/>
              </w:rPr>
            </w:pPr>
            <w:r w:rsidRPr="001D0F2D">
              <w:rPr>
                <w:rFonts w:asciiTheme="minorHAnsi" w:hAnsiTheme="minorHAnsi" w:cstheme="minorHAnsi"/>
                <w:sz w:val="18"/>
                <w:szCs w:val="18"/>
              </w:rPr>
              <w:t>Studiul de Fezabilitate/Documentația de Avizare pentru Lucrări de Intervenții/Memoriul justificativ</w:t>
            </w:r>
          </w:p>
          <w:p w:rsidR="007F49A1" w:rsidRPr="001D0F2D" w:rsidRDefault="007F49A1">
            <w:pPr>
              <w:spacing w:after="0" w:line="240" w:lineRule="auto"/>
              <w:jc w:val="both"/>
              <w:rPr>
                <w:rFonts w:asciiTheme="minorHAnsi" w:eastAsia="Times New Roman" w:hAnsiTheme="minorHAnsi" w:cstheme="minorHAnsi"/>
                <w:sz w:val="18"/>
                <w:szCs w:val="18"/>
              </w:rPr>
            </w:pPr>
            <w:r w:rsidRPr="001D0F2D">
              <w:rPr>
                <w:rFonts w:asciiTheme="minorHAnsi" w:eastAsia="Times New Roman" w:hAnsiTheme="minorHAnsi" w:cstheme="minorHAnsi"/>
                <w:sz w:val="18"/>
                <w:szCs w:val="18"/>
              </w:rPr>
              <w:t>-Secțiunea VIII din Ordonanţa de urgenţă a Guvernului nr. 142/2008 privind aprobarea Planului de amenajare a teritoriului naţional Secţiunea a VIII-a zone cu resurse turistice, Anexa 1, aprobată cu modificări și completări de Legea nr. 190/2009.</w:t>
            </w:r>
          </w:p>
        </w:tc>
        <w:tc>
          <w:tcPr>
            <w:tcW w:w="2656" w:type="pct"/>
            <w:tcBorders>
              <w:top w:val="single" w:sz="4" w:space="0" w:color="FFE599"/>
              <w:left w:val="single" w:sz="4" w:space="0" w:color="FFE599"/>
              <w:bottom w:val="single" w:sz="4" w:space="0" w:color="FFE599"/>
              <w:right w:val="single" w:sz="4" w:space="0" w:color="FFE599"/>
            </w:tcBorders>
            <w:hideMark/>
          </w:tcPr>
          <w:p w:rsidR="007F49A1" w:rsidRPr="001D0F2D" w:rsidRDefault="007F49A1">
            <w:pPr>
              <w:widowControl w:val="0"/>
              <w:spacing w:after="0"/>
              <w:jc w:val="both"/>
              <w:rPr>
                <w:rFonts w:asciiTheme="minorHAnsi" w:hAnsiTheme="minorHAnsi" w:cstheme="minorHAnsi"/>
                <w:b/>
                <w:sz w:val="18"/>
                <w:szCs w:val="18"/>
              </w:rPr>
            </w:pPr>
            <w:r w:rsidRPr="001D0F2D">
              <w:rPr>
                <w:rFonts w:asciiTheme="minorHAnsi" w:hAnsiTheme="minorHAnsi" w:cstheme="minorHAnsi"/>
                <w:b/>
                <w:sz w:val="18"/>
                <w:szCs w:val="18"/>
              </w:rPr>
              <w:t xml:space="preserve">Se aplica numai în cazul tipurilor de investiții: </w:t>
            </w:r>
          </w:p>
          <w:p w:rsidR="007F49A1" w:rsidRPr="001D0F2D" w:rsidRDefault="007F49A1">
            <w:pPr>
              <w:widowControl w:val="0"/>
              <w:spacing w:after="0"/>
              <w:jc w:val="both"/>
              <w:rPr>
                <w:rFonts w:asciiTheme="minorHAnsi" w:hAnsiTheme="minorHAnsi" w:cstheme="minorHAnsi"/>
                <w:b/>
                <w:i/>
                <w:sz w:val="18"/>
                <w:szCs w:val="18"/>
              </w:rPr>
            </w:pPr>
            <w:r w:rsidRPr="001D0F2D">
              <w:rPr>
                <w:rFonts w:asciiTheme="minorHAnsi" w:hAnsiTheme="minorHAnsi" w:cstheme="minorHAnsi"/>
                <w:b/>
                <w:i/>
                <w:sz w:val="18"/>
                <w:szCs w:val="18"/>
              </w:rPr>
              <w:t xml:space="preserve">,,c) Investiţii pentru a fi utilizate de către public în infrastructură recreaţională, informaţii turistice şi infrastructură turistică de scară mica” și d. Studii şi investiţii asociate cu întreţinerea, restaurarea şi îmbunătăţirea patrimoniului cultural şi natural a satelor, peisajelor rurale”. </w:t>
            </w:r>
          </w:p>
          <w:p w:rsidR="007F49A1" w:rsidRPr="001D0F2D" w:rsidRDefault="007F49A1">
            <w:pPr>
              <w:spacing w:after="0" w:line="240" w:lineRule="auto"/>
              <w:jc w:val="both"/>
              <w:rPr>
                <w:rFonts w:asciiTheme="minorHAnsi" w:eastAsia="Times New Roman" w:hAnsiTheme="minorHAnsi" w:cstheme="minorHAnsi"/>
                <w:sz w:val="18"/>
                <w:szCs w:val="18"/>
              </w:rPr>
            </w:pPr>
            <w:r w:rsidRPr="001D0F2D">
              <w:rPr>
                <w:rFonts w:asciiTheme="minorHAnsi" w:eastAsia="Times New Roman" w:hAnsiTheme="minorHAnsi" w:cstheme="minorHAnsi"/>
                <w:sz w:val="18"/>
                <w:szCs w:val="18"/>
              </w:rPr>
              <w:t>Expertul verifică dacă informaţiile din SF/ DALI /Memoriul justificativ confirmă derularea proiectului în zone cu potențial turistic ridicat. Se va verifica Secțiunea VIII din Ordonanţa de urgenţă a Guvernului nr. 142/2008 privind aprobarea Planului de amenajare a teritoriului naţional Secţiunea a VIII-a zone cu resurse turistice, Anexa 1, aprobată cu modificări și completări prin Legea nr. 190/2009.</w:t>
            </w:r>
          </w:p>
          <w:p w:rsidR="007F49A1" w:rsidRPr="001D0F2D" w:rsidRDefault="007F49A1">
            <w:pPr>
              <w:spacing w:after="0" w:line="240" w:lineRule="auto"/>
              <w:jc w:val="both"/>
              <w:rPr>
                <w:rFonts w:asciiTheme="minorHAnsi" w:eastAsia="Times New Roman" w:hAnsiTheme="minorHAnsi" w:cstheme="minorHAnsi"/>
                <w:sz w:val="18"/>
                <w:szCs w:val="18"/>
              </w:rPr>
            </w:pPr>
            <w:r w:rsidRPr="001D0F2D">
              <w:rPr>
                <w:rFonts w:asciiTheme="minorHAnsi" w:hAnsiTheme="minorHAnsi" w:cstheme="minorHAnsi"/>
                <w:sz w:val="18"/>
                <w:szCs w:val="18"/>
              </w:rPr>
              <w:t>Punctarea se va face în funcție de concentrarea de resurse turistice naturale și/sau antropice.</w:t>
            </w:r>
          </w:p>
        </w:tc>
      </w:tr>
    </w:tbl>
    <w:p w:rsidR="007F49A1" w:rsidRPr="0096546F" w:rsidRDefault="007F49A1" w:rsidP="007F49A1">
      <w:pPr>
        <w:spacing w:after="0" w:line="240" w:lineRule="auto"/>
        <w:jc w:val="both"/>
        <w:rPr>
          <w:rFonts w:asciiTheme="minorHAnsi" w:eastAsia="Times New Roman" w:hAnsiTheme="minorHAnsi" w:cstheme="minorHAnsi"/>
          <w:b/>
        </w:rPr>
      </w:pPr>
    </w:p>
    <w:p w:rsidR="007F49A1" w:rsidRPr="0096546F" w:rsidRDefault="007F49A1" w:rsidP="007F49A1">
      <w:pPr>
        <w:spacing w:after="0" w:line="240" w:lineRule="auto"/>
        <w:jc w:val="both"/>
        <w:rPr>
          <w:rFonts w:asciiTheme="minorHAnsi" w:eastAsia="Times New Roman" w:hAnsiTheme="minorHAnsi" w:cstheme="minorHAnsi"/>
          <w:b/>
        </w:rPr>
      </w:pPr>
    </w:p>
    <w:p w:rsidR="007F49A1" w:rsidRPr="0096546F" w:rsidRDefault="007F49A1" w:rsidP="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 xml:space="preserve">CS4. </w:t>
      </w:r>
      <w:r w:rsidRPr="0096546F">
        <w:rPr>
          <w:rFonts w:asciiTheme="minorHAnsi" w:hAnsiTheme="minorHAnsi" w:cstheme="minorHAnsi"/>
          <w:b/>
        </w:rPr>
        <w:t>Principiul valorii culturale în funcție de nr. de activități socio-culturale desfășurate;</w:t>
      </w:r>
    </w:p>
    <w:tbl>
      <w:tblPr>
        <w:tblW w:w="9322"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4A0"/>
      </w:tblPr>
      <w:tblGrid>
        <w:gridCol w:w="3541"/>
        <w:gridCol w:w="5781"/>
      </w:tblGrid>
      <w:tr w:rsidR="007F49A1" w:rsidRPr="0096546F" w:rsidTr="0096546F">
        <w:tc>
          <w:tcPr>
            <w:tcW w:w="3541"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lastRenderedPageBreak/>
              <w:t>DOCUMENTE  PREZENTATE</w:t>
            </w:r>
          </w:p>
        </w:tc>
        <w:tc>
          <w:tcPr>
            <w:tcW w:w="5781"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F49A1" w:rsidRPr="0096546F" w:rsidTr="001D0F2D">
        <w:trPr>
          <w:trHeight w:val="2208"/>
        </w:trPr>
        <w:tc>
          <w:tcPr>
            <w:tcW w:w="3541" w:type="dxa"/>
            <w:tcBorders>
              <w:top w:val="single" w:sz="4" w:space="0" w:color="FFE599"/>
              <w:left w:val="single" w:sz="4" w:space="0" w:color="FFE599"/>
              <w:bottom w:val="single" w:sz="4" w:space="0" w:color="FFE599"/>
              <w:right w:val="single" w:sz="4" w:space="0" w:color="FFE599"/>
            </w:tcBorders>
          </w:tcPr>
          <w:p w:rsidR="007F49A1" w:rsidRPr="0096546F" w:rsidRDefault="007F49A1">
            <w:pPr>
              <w:keepNext/>
              <w:spacing w:after="60"/>
              <w:jc w:val="both"/>
              <w:outlineLvl w:val="0"/>
              <w:rPr>
                <w:rFonts w:asciiTheme="minorHAnsi" w:hAnsiTheme="minorHAnsi" w:cstheme="minorHAnsi"/>
              </w:rPr>
            </w:pPr>
            <w:r w:rsidRPr="0096546F">
              <w:rPr>
                <w:rFonts w:asciiTheme="minorHAnsi" w:hAnsiTheme="minorHAnsi" w:cstheme="minorHAnsi"/>
              </w:rPr>
              <w:t>1. Studiul de Fezabilitate/Documentația de Avizare pentru Lucrări de Intervenții/Memoriul justificativ/Document/e justificativ/e (de ex.: afişe, pliante, anunţuri, procese-verbale, etc.).</w:t>
            </w:r>
          </w:p>
          <w:p w:rsidR="007F49A1" w:rsidRPr="0096546F" w:rsidRDefault="007F49A1">
            <w:pPr>
              <w:keepNext/>
              <w:spacing w:before="240" w:after="60"/>
              <w:jc w:val="both"/>
              <w:outlineLvl w:val="0"/>
              <w:rPr>
                <w:rFonts w:asciiTheme="minorHAnsi" w:eastAsia="Times New Roman" w:hAnsiTheme="minorHAnsi" w:cstheme="minorHAnsi"/>
                <w:lang w:eastAsia="fr-FR"/>
              </w:rPr>
            </w:pPr>
            <w:r w:rsidRPr="0096546F">
              <w:rPr>
                <w:rFonts w:asciiTheme="minorHAnsi" w:eastAsia="Times New Roman" w:hAnsiTheme="minorHAnsi" w:cstheme="minorHAnsi"/>
                <w:bCs/>
                <w:kern w:val="32"/>
              </w:rPr>
              <w:t xml:space="preserve">17. </w:t>
            </w:r>
            <w:r w:rsidRPr="0096546F">
              <w:rPr>
                <w:rFonts w:asciiTheme="minorHAnsi" w:eastAsia="Times New Roman" w:hAnsiTheme="minorHAnsi" w:cstheme="minorHAnsi"/>
                <w:lang w:eastAsia="fr-FR"/>
              </w:rPr>
              <w:t>Document</w:t>
            </w:r>
            <w:r w:rsidRPr="0096546F">
              <w:rPr>
                <w:rFonts w:asciiTheme="minorHAnsi" w:hAnsiTheme="minorHAnsi" w:cstheme="minorHAnsi"/>
              </w:rPr>
              <w:t xml:space="preserve"> eliberat de Primărie/Centru eparhial (în cazul unităților de cult)/Comitet director al ONG</w:t>
            </w:r>
            <w:r w:rsidRPr="0096546F">
              <w:rPr>
                <w:rFonts w:asciiTheme="minorHAnsi" w:eastAsia="Times New Roman" w:hAnsiTheme="minorHAnsi" w:cstheme="minorHAnsi"/>
                <w:lang w:eastAsia="fr-FR"/>
              </w:rPr>
              <w:t>din care să rezulte activităţile desfășurate în ultimele 12 luni, anterioare datei depunerii Cererii de Finanţare.</w:t>
            </w:r>
          </w:p>
          <w:p w:rsidR="007F49A1" w:rsidRPr="0096546F" w:rsidRDefault="007F49A1">
            <w:pPr>
              <w:keepNext/>
              <w:spacing w:after="60"/>
              <w:outlineLvl w:val="0"/>
              <w:rPr>
                <w:rFonts w:asciiTheme="minorHAnsi" w:hAnsiTheme="minorHAnsi" w:cstheme="minorHAnsi"/>
              </w:rPr>
            </w:pPr>
          </w:p>
        </w:tc>
        <w:tc>
          <w:tcPr>
            <w:tcW w:w="5781"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widowControl w:val="0"/>
              <w:spacing w:after="0"/>
              <w:jc w:val="both"/>
              <w:rPr>
                <w:rFonts w:asciiTheme="minorHAnsi" w:hAnsiTheme="minorHAnsi" w:cstheme="minorHAnsi"/>
                <w:b/>
              </w:rPr>
            </w:pPr>
            <w:r w:rsidRPr="0096546F">
              <w:rPr>
                <w:rFonts w:asciiTheme="minorHAnsi" w:hAnsiTheme="minorHAnsi" w:cstheme="minorHAnsi"/>
                <w:b/>
              </w:rPr>
              <w:t xml:space="preserve">Se aplica numai în cazul tipurilor de investiții: </w:t>
            </w:r>
          </w:p>
          <w:p w:rsidR="007F49A1" w:rsidRPr="0096546F" w:rsidRDefault="007F49A1">
            <w:pPr>
              <w:widowControl w:val="0"/>
              <w:spacing w:after="0"/>
              <w:jc w:val="both"/>
              <w:rPr>
                <w:rFonts w:asciiTheme="minorHAnsi" w:hAnsiTheme="minorHAnsi" w:cstheme="minorHAnsi"/>
                <w:b/>
              </w:rPr>
            </w:pPr>
            <w:r w:rsidRPr="0096546F">
              <w:rPr>
                <w:rFonts w:asciiTheme="minorHAnsi" w:hAnsiTheme="minorHAnsi" w:cstheme="minorHAnsi"/>
                <w:b/>
                <w:i/>
              </w:rPr>
              <w:t>,,d) Studii şi investiţii asociate cu întreţinerea, restaurarea şi îmbunătăţirea patrimoniului cultural şi natural a satelor, peisajelor rurale”.</w:t>
            </w:r>
          </w:p>
          <w:p w:rsidR="007F49A1" w:rsidRPr="0096546F" w:rsidRDefault="007F49A1">
            <w:pPr>
              <w:keepNext/>
              <w:spacing w:after="0" w:line="240" w:lineRule="auto"/>
              <w:ind w:left="23" w:right="72"/>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Pentru activități cultural/sociale se vor acorda câte un punct pentru fiecare activitate.</w:t>
            </w:r>
          </w:p>
          <w:p w:rsidR="007F49A1" w:rsidRPr="0096546F" w:rsidRDefault="007F49A1">
            <w:pPr>
              <w:keepNext/>
              <w:spacing w:after="0" w:line="240" w:lineRule="auto"/>
              <w:ind w:left="23" w:right="72"/>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Punctajul se va acorda numai dacă în cadrul doc. de la punctul 17 sunt descrise activitățile, denumirea, data desfășurării și dacă au avut loc în ultimele 12 luni, anterioare datei depunerii Cererii de Finanţareşi dacă sunt prezentate ca documente justificative afişe, pliante, anunţuri, procese-verbale etc.</w:t>
            </w:r>
          </w:p>
          <w:p w:rsidR="007F49A1" w:rsidRPr="0096546F" w:rsidRDefault="007F49A1">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Exemple de Activități culturale :</w:t>
            </w:r>
          </w:p>
          <w:p w:rsidR="007F49A1" w:rsidRPr="0096546F" w:rsidRDefault="007F49A1">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Existența unor ansambluri de jocuri populare, de suflători, grupuri folclorice, taraf, echipă corală și/sau teatrală, cercuri pictură, sculptură, ceramică etc.</w:t>
            </w:r>
          </w:p>
          <w:p w:rsidR="007F49A1" w:rsidRPr="0096546F" w:rsidRDefault="007F49A1">
            <w:pPr>
              <w:keepNext/>
              <w:spacing w:after="0"/>
              <w:ind w:left="20"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Exemple de Activități sociale :</w:t>
            </w:r>
          </w:p>
          <w:p w:rsidR="007F49A1" w:rsidRPr="0096546F" w:rsidRDefault="007F49A1">
            <w:pPr>
              <w:keepNext/>
              <w:spacing w:after="0"/>
              <w:ind w:left="20" w:right="72"/>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1. Organizarea de activități sociale menite a le induce vârstnicilor sentimentul de implicare în viața comunității în care își duc traiul zilnic pentru a nu se simți singuri și marginalizați.</w:t>
            </w:r>
          </w:p>
          <w:p w:rsidR="007F49A1" w:rsidRPr="0096546F" w:rsidRDefault="007F49A1">
            <w:pPr>
              <w:keepNext/>
              <w:spacing w:after="0"/>
              <w:ind w:left="20" w:right="72"/>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2. Promovarea prin activităţi specifice vârstnicilor a egalităţii de şanse cu accent pe petrecerea timpului liber.</w:t>
            </w:r>
          </w:p>
          <w:p w:rsidR="007F49A1" w:rsidRPr="0096546F" w:rsidRDefault="007F49A1">
            <w:pPr>
              <w:keepNext/>
              <w:spacing w:after="0"/>
              <w:ind w:left="20" w:right="72"/>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3. Organizarea de conferințe și manifestări pe diverse teme, cum ar fi:</w:t>
            </w:r>
          </w:p>
          <w:p w:rsidR="007F49A1" w:rsidRPr="0096546F" w:rsidRDefault="007F49A1">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desfășurarea de activități de interes comunitar;</w:t>
            </w:r>
          </w:p>
          <w:p w:rsidR="007F49A1" w:rsidRPr="0096546F" w:rsidRDefault="007F49A1">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educația pentru sănătate și profilaxia bolilor, prin promovarea unui stil de viață și mediu sănătos;</w:t>
            </w:r>
          </w:p>
          <w:p w:rsidR="007F49A1" w:rsidRPr="0096546F" w:rsidRDefault="007F49A1">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mobilizarea populației pentru participarea la programele de vaccinări, controale medicale profilactice;</w:t>
            </w:r>
          </w:p>
          <w:p w:rsidR="007F49A1" w:rsidRPr="0096546F" w:rsidRDefault="007F49A1">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promovarea dreptului copilului și a măsurilor de tip familial;</w:t>
            </w:r>
          </w:p>
          <w:p w:rsidR="007F49A1" w:rsidRPr="0096546F" w:rsidRDefault="007F49A1">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servicii pregătitoare pentru copii de vârstă preșcolară din familii defavorizate;</w:t>
            </w:r>
          </w:p>
          <w:p w:rsidR="007F49A1" w:rsidRPr="0096546F" w:rsidRDefault="007F49A1">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promovarea sănătății reproducerii și planificării familiale;</w:t>
            </w:r>
          </w:p>
          <w:p w:rsidR="007F49A1" w:rsidRPr="0096546F" w:rsidRDefault="007F49A1">
            <w:pPr>
              <w:keepNext/>
              <w:spacing w:after="0"/>
              <w:ind w:left="20" w:right="72"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sensibilizarea comunității privind problematica copilului cu dizabilități;</w:t>
            </w:r>
          </w:p>
          <w:p w:rsidR="007F49A1" w:rsidRPr="0096546F" w:rsidRDefault="007F49A1">
            <w:pPr>
              <w:keepNext/>
              <w:spacing w:after="0"/>
              <w:ind w:left="20"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w:t>
            </w:r>
            <w:r w:rsidRPr="0096546F">
              <w:rPr>
                <w:rFonts w:asciiTheme="minorHAnsi" w:eastAsia="Times New Roman" w:hAnsiTheme="minorHAnsi" w:cstheme="minorHAnsi"/>
              </w:rPr>
              <w:tab/>
              <w:t>prevenirea abandonului școlar din motive economice;</w:t>
            </w:r>
          </w:p>
          <w:p w:rsidR="007F49A1" w:rsidRPr="0096546F" w:rsidRDefault="007F49A1">
            <w:pPr>
              <w:keepNext/>
              <w:spacing w:after="0"/>
              <w:ind w:left="20" w:firstLine="54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lastRenderedPageBreak/>
              <w:t>•</w:t>
            </w:r>
            <w:r w:rsidRPr="0096546F">
              <w:rPr>
                <w:rFonts w:asciiTheme="minorHAnsi" w:eastAsia="Times New Roman" w:hAnsiTheme="minorHAnsi" w:cstheme="minorHAnsi"/>
              </w:rPr>
              <w:tab/>
              <w:t>prevenirea și combaterea acțiunilor și comportamentelor de tip delincvent ale copiilor;</w:t>
            </w:r>
          </w:p>
          <w:p w:rsidR="007F49A1" w:rsidRPr="0096546F" w:rsidRDefault="007F49A1">
            <w:pPr>
              <w:keepNext/>
              <w:spacing w:after="0"/>
              <w:ind w:left="20"/>
              <w:contextualSpacing/>
              <w:jc w:val="both"/>
              <w:outlineLvl w:val="0"/>
              <w:rPr>
                <w:rFonts w:asciiTheme="minorHAnsi" w:eastAsia="Times New Roman" w:hAnsiTheme="minorHAnsi" w:cstheme="minorHAnsi"/>
              </w:rPr>
            </w:pPr>
            <w:r w:rsidRPr="0096546F">
              <w:rPr>
                <w:rFonts w:asciiTheme="minorHAnsi" w:eastAsia="Times New Roman" w:hAnsiTheme="minorHAnsi" w:cstheme="minorHAnsi"/>
              </w:rPr>
              <w:t>4.Campania umanitară pentru sprijinirea familiilor cu probleme sociale cu prilejul diferitelor sărbători (Paște, Crăciun, etc).</w:t>
            </w:r>
          </w:p>
          <w:p w:rsidR="007F49A1" w:rsidRPr="0096546F" w:rsidRDefault="007F49A1">
            <w:pPr>
              <w:spacing w:after="0" w:line="240" w:lineRule="auto"/>
              <w:jc w:val="both"/>
              <w:rPr>
                <w:rFonts w:asciiTheme="minorHAnsi" w:eastAsia="Times New Roman" w:hAnsiTheme="minorHAnsi" w:cstheme="minorHAnsi"/>
              </w:rPr>
            </w:pPr>
            <w:r w:rsidRPr="0096546F">
              <w:rPr>
                <w:rFonts w:asciiTheme="minorHAnsi" w:eastAsia="Times New Roman" w:hAnsiTheme="minorHAnsi" w:cstheme="minorHAnsi"/>
              </w:rPr>
              <w:t>5.Campanie de ajutorare a sinistraţilor în caz de: inundații, alunecări de teren, cutremur, etc.</w:t>
            </w:r>
          </w:p>
        </w:tc>
      </w:tr>
    </w:tbl>
    <w:p w:rsidR="0011025D" w:rsidRDefault="0011025D" w:rsidP="007F49A1">
      <w:pPr>
        <w:spacing w:after="0" w:line="240" w:lineRule="auto"/>
        <w:jc w:val="both"/>
        <w:rPr>
          <w:rFonts w:asciiTheme="minorHAnsi" w:eastAsia="Times New Roman" w:hAnsiTheme="minorHAnsi" w:cstheme="minorHAnsi"/>
          <w:b/>
        </w:rPr>
      </w:pPr>
    </w:p>
    <w:p w:rsidR="007F49A1" w:rsidRPr="0096546F" w:rsidRDefault="007F49A1" w:rsidP="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 xml:space="preserve">CS5. </w:t>
      </w:r>
      <w:r w:rsidRPr="0096546F">
        <w:rPr>
          <w:rFonts w:asciiTheme="minorHAnsi" w:hAnsiTheme="minorHAnsi" w:cstheme="minorHAnsi"/>
          <w:b/>
        </w:rPr>
        <w:t>Întreținerea și asigurarea funcționării centrului de zi în parteneriat (de ex. cu alte comune, ONG-uri);</w:t>
      </w:r>
    </w:p>
    <w:tbl>
      <w:tblPr>
        <w:tblW w:w="9322"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4A0"/>
      </w:tblPr>
      <w:tblGrid>
        <w:gridCol w:w="2944"/>
        <w:gridCol w:w="6378"/>
      </w:tblGrid>
      <w:tr w:rsidR="007F49A1" w:rsidRPr="0096546F" w:rsidTr="0096546F">
        <w:tc>
          <w:tcPr>
            <w:tcW w:w="2944"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6378"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F49A1" w:rsidRPr="0096546F" w:rsidTr="0096546F">
        <w:trPr>
          <w:trHeight w:val="1876"/>
        </w:trPr>
        <w:tc>
          <w:tcPr>
            <w:tcW w:w="2944"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60" w:line="240" w:lineRule="auto"/>
              <w:outlineLvl w:val="0"/>
              <w:rPr>
                <w:rFonts w:asciiTheme="minorHAnsi" w:hAnsiTheme="minorHAnsi" w:cstheme="minorHAnsi"/>
              </w:rPr>
            </w:pPr>
            <w:r w:rsidRPr="0096546F">
              <w:rPr>
                <w:rFonts w:asciiTheme="minorHAnsi" w:hAnsiTheme="minorHAnsi" w:cstheme="minorHAnsi"/>
              </w:rPr>
              <w:t>Acordului de parteneriat (Anexa 17).</w:t>
            </w:r>
          </w:p>
        </w:tc>
        <w:tc>
          <w:tcPr>
            <w:tcW w:w="6378"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rPr>
                <w:rFonts w:asciiTheme="minorHAnsi" w:hAnsiTheme="minorHAnsi" w:cstheme="minorHAnsi"/>
              </w:rPr>
            </w:pPr>
            <w:r w:rsidRPr="0096546F">
              <w:rPr>
                <w:rFonts w:asciiTheme="minorHAnsi" w:hAnsiTheme="minorHAnsi" w:cstheme="minorHAnsi"/>
              </w:rPr>
              <w:t>Se verifică prezența Acordului de parteneriat (anexa 17), și dacă acesta este semnat, stampilat de partenerii.</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Dacă proiectul vizează întreținerea și asigurarea juncționării centrului de zi în parteneriat, expertul înscrie 6 în coloana Scor.</w:t>
            </w:r>
          </w:p>
          <w:p w:rsidR="007F49A1" w:rsidRPr="0096546F" w:rsidRDefault="007F49A1">
            <w:pPr>
              <w:spacing w:after="0" w:line="240" w:lineRule="auto"/>
              <w:jc w:val="both"/>
              <w:rPr>
                <w:rFonts w:asciiTheme="minorHAnsi" w:eastAsia="Times New Roman" w:hAnsiTheme="minorHAnsi" w:cstheme="minorHAnsi"/>
              </w:rPr>
            </w:pPr>
            <w:r w:rsidRPr="0096546F">
              <w:rPr>
                <w:rFonts w:asciiTheme="minorHAnsi" w:hAnsiTheme="minorHAnsi" w:cstheme="minorHAnsi"/>
              </w:rPr>
              <w:t>Dacă proiectul NU vizează întreținerea și asigurarea juncționării centrului de zi în parteneriat, expertul înscrie 0 în coloana Scor.</w:t>
            </w:r>
          </w:p>
        </w:tc>
      </w:tr>
    </w:tbl>
    <w:p w:rsidR="007F49A1" w:rsidRPr="0096546F" w:rsidRDefault="007F49A1" w:rsidP="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 xml:space="preserve">CS6. </w:t>
      </w:r>
      <w:r w:rsidRPr="0096546F">
        <w:rPr>
          <w:rFonts w:asciiTheme="minorHAnsi" w:hAnsiTheme="minorHAnsi" w:cstheme="minorHAnsi"/>
          <w:b/>
        </w:rPr>
        <w:t>Dotarea clădirilor cu sisteme care utilizează energie regenerabilă;</w:t>
      </w:r>
    </w:p>
    <w:tbl>
      <w:tblPr>
        <w:tblW w:w="9322"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4A0"/>
      </w:tblPr>
      <w:tblGrid>
        <w:gridCol w:w="2906"/>
        <w:gridCol w:w="6416"/>
      </w:tblGrid>
      <w:tr w:rsidR="007F49A1" w:rsidRPr="0096546F" w:rsidTr="0096546F">
        <w:tc>
          <w:tcPr>
            <w:tcW w:w="2906"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6416"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F49A1" w:rsidRPr="0096546F" w:rsidTr="0096546F">
        <w:tc>
          <w:tcPr>
            <w:tcW w:w="2906" w:type="dxa"/>
            <w:tcBorders>
              <w:top w:val="single" w:sz="4" w:space="0" w:color="FFE599"/>
              <w:left w:val="single" w:sz="4" w:space="0" w:color="FFE599"/>
              <w:bottom w:val="single" w:sz="4" w:space="0" w:color="FFE599"/>
              <w:right w:val="single" w:sz="4" w:space="0" w:color="FFE599"/>
            </w:tcBorders>
          </w:tcPr>
          <w:p w:rsidR="007F49A1" w:rsidRPr="0096546F" w:rsidRDefault="007F49A1">
            <w:pPr>
              <w:keepNext/>
              <w:spacing w:after="60" w:line="240" w:lineRule="auto"/>
              <w:outlineLvl w:val="0"/>
              <w:rPr>
                <w:rFonts w:asciiTheme="minorHAnsi" w:hAnsiTheme="minorHAnsi" w:cstheme="minorHAnsi"/>
              </w:rPr>
            </w:pPr>
            <w:r w:rsidRPr="0096546F">
              <w:rPr>
                <w:rFonts w:asciiTheme="minorHAnsi" w:hAnsiTheme="minorHAnsi" w:cstheme="minorHAnsi"/>
              </w:rPr>
              <w:t>Studiul de Fezabilitate/Documentația de Avizare pentru Lucrări de Intervenții/Memoriul justificativ</w:t>
            </w:r>
          </w:p>
          <w:p w:rsidR="007F49A1" w:rsidRPr="0096546F" w:rsidRDefault="007F49A1">
            <w:pPr>
              <w:keepNext/>
              <w:spacing w:after="60" w:line="240" w:lineRule="auto"/>
              <w:outlineLvl w:val="0"/>
              <w:rPr>
                <w:rFonts w:asciiTheme="minorHAnsi" w:hAnsiTheme="minorHAnsi" w:cstheme="minorHAnsi"/>
              </w:rPr>
            </w:pPr>
          </w:p>
        </w:tc>
        <w:tc>
          <w:tcPr>
            <w:tcW w:w="6416"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Se va verifica dacă în cadrul SF/DALI/Memoriu justificativ este demonstrat că proiectul are în componenţă şi investiţii de producere a energiei din surse regenerabile utilizate în scopul dotării cladirilor și dacă cheltuielile aferente sunt prevăzute în devizul pe obiect,  devizul general si bugetul indicativ, raportat la valoarea totală eligibilă.</w:t>
            </w:r>
          </w:p>
          <w:p w:rsidR="007F49A1" w:rsidRPr="0096546F" w:rsidRDefault="007F49A1">
            <w:pPr>
              <w:pStyle w:val="Default"/>
              <w:jc w:val="both"/>
              <w:rPr>
                <w:rFonts w:asciiTheme="minorHAnsi" w:hAnsiTheme="minorHAnsi" w:cstheme="minorHAnsi"/>
                <w:sz w:val="22"/>
                <w:szCs w:val="22"/>
                <w:lang w:val="ro-RO"/>
              </w:rPr>
            </w:pPr>
            <w:r w:rsidRPr="0096546F">
              <w:rPr>
                <w:rFonts w:asciiTheme="minorHAnsi" w:hAnsiTheme="minorHAnsi" w:cstheme="minorHAnsi"/>
                <w:sz w:val="22"/>
                <w:szCs w:val="22"/>
              </w:rPr>
              <w:t xml:space="preserve">Punctajul se acordă proporțional cu ponderea pe care o are valoarea investiției pentru energie regenerabilă în valoarea totală eligibilă a proiectului. </w:t>
            </w:r>
          </w:p>
          <w:p w:rsidR="007F49A1" w:rsidRPr="0096546F" w:rsidRDefault="007F49A1">
            <w:pPr>
              <w:pStyle w:val="Default"/>
              <w:jc w:val="both"/>
              <w:rPr>
                <w:rFonts w:asciiTheme="minorHAnsi" w:hAnsiTheme="minorHAnsi" w:cstheme="minorHAnsi"/>
                <w:i/>
                <w:sz w:val="22"/>
                <w:szCs w:val="22"/>
              </w:rPr>
            </w:pPr>
            <w:r w:rsidRPr="0096546F">
              <w:rPr>
                <w:rFonts w:asciiTheme="minorHAnsi" w:hAnsiTheme="minorHAnsi" w:cstheme="minorHAnsi"/>
                <w:i/>
                <w:sz w:val="22"/>
                <w:szCs w:val="22"/>
              </w:rPr>
              <w:t xml:space="preserve">De exemplu: </w:t>
            </w:r>
          </w:p>
          <w:p w:rsidR="007F49A1" w:rsidRPr="0096546F" w:rsidRDefault="007F49A1">
            <w:pPr>
              <w:pStyle w:val="Default"/>
              <w:jc w:val="both"/>
              <w:rPr>
                <w:rFonts w:asciiTheme="minorHAnsi" w:hAnsiTheme="minorHAnsi" w:cstheme="minorHAnsi"/>
                <w:i/>
                <w:sz w:val="22"/>
                <w:szCs w:val="22"/>
              </w:rPr>
            </w:pPr>
            <w:r w:rsidRPr="0096546F">
              <w:rPr>
                <w:rFonts w:asciiTheme="minorHAnsi" w:hAnsiTheme="minorHAnsi" w:cstheme="minorHAnsi"/>
                <w:i/>
                <w:sz w:val="22"/>
                <w:szCs w:val="22"/>
              </w:rPr>
              <w:t xml:space="preserve">-cheltuielile aferente echipamentului producerii energiei din surse regenerabile în valoare de 5.000 Euro. </w:t>
            </w:r>
          </w:p>
          <w:p w:rsidR="007F49A1" w:rsidRPr="0096546F" w:rsidRDefault="007F49A1">
            <w:pPr>
              <w:pStyle w:val="Default"/>
              <w:jc w:val="both"/>
              <w:rPr>
                <w:rFonts w:asciiTheme="minorHAnsi" w:hAnsiTheme="minorHAnsi" w:cstheme="minorHAnsi"/>
                <w:i/>
                <w:sz w:val="22"/>
                <w:szCs w:val="22"/>
              </w:rPr>
            </w:pPr>
            <w:r w:rsidRPr="0096546F">
              <w:rPr>
                <w:rFonts w:asciiTheme="minorHAnsi" w:hAnsiTheme="minorHAnsi" w:cstheme="minorHAnsi"/>
                <w:i/>
                <w:sz w:val="22"/>
                <w:szCs w:val="22"/>
              </w:rPr>
              <w:t xml:space="preserve">-valoarea totală eligibilă a proiectului de 50.000 Euro. </w:t>
            </w:r>
          </w:p>
          <w:p w:rsidR="007F49A1" w:rsidRPr="0096546F" w:rsidRDefault="007F49A1">
            <w:pPr>
              <w:pStyle w:val="Default"/>
              <w:jc w:val="both"/>
              <w:rPr>
                <w:rFonts w:asciiTheme="minorHAnsi" w:hAnsiTheme="minorHAnsi" w:cstheme="minorHAnsi"/>
                <w:sz w:val="22"/>
                <w:szCs w:val="22"/>
              </w:rPr>
            </w:pPr>
            <w:r w:rsidRPr="0096546F">
              <w:rPr>
                <w:rFonts w:asciiTheme="minorHAnsi" w:hAnsiTheme="minorHAnsi" w:cstheme="minorHAnsi"/>
                <w:i/>
                <w:sz w:val="22"/>
                <w:szCs w:val="22"/>
              </w:rPr>
              <w:t>Punctaj = 5.000/50.000x15=1,5 puncte</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Dacă în urma verificării, expertul constată că sunt prevăzute cheltuieli cu realizarea investițiilor în producerea și utilizarea energiei regenerabile va înscrie punctajul (cu doua zecimale) acordat în coloana “scor”, în rubrica specifică acestui criteriu.</w:t>
            </w:r>
          </w:p>
          <w:p w:rsidR="007F49A1" w:rsidRPr="0096546F" w:rsidRDefault="007F49A1">
            <w:pPr>
              <w:spacing w:after="0" w:line="240" w:lineRule="auto"/>
              <w:jc w:val="both"/>
              <w:rPr>
                <w:rFonts w:asciiTheme="minorHAnsi" w:eastAsia="Times New Roman" w:hAnsiTheme="minorHAnsi" w:cstheme="minorHAnsi"/>
              </w:rPr>
            </w:pPr>
            <w:r w:rsidRPr="0096546F">
              <w:rPr>
                <w:rFonts w:asciiTheme="minorHAnsi" w:hAnsiTheme="minorHAnsi" w:cstheme="minorHAnsi"/>
              </w:rPr>
              <w:t>În cazul în care nu sunt prevăzute aceste cheltuieli, expertul nu va acorda punctaj la acest criteriu și va înscrie “0” în rubrica aferentă.</w:t>
            </w:r>
          </w:p>
        </w:tc>
      </w:tr>
    </w:tbl>
    <w:p w:rsidR="007F49A1" w:rsidRPr="0096546F" w:rsidRDefault="007F49A1" w:rsidP="007F49A1">
      <w:pPr>
        <w:spacing w:after="0" w:line="240" w:lineRule="auto"/>
        <w:jc w:val="both"/>
        <w:rPr>
          <w:rFonts w:asciiTheme="minorHAnsi" w:eastAsia="Times New Roman" w:hAnsiTheme="minorHAnsi" w:cstheme="minorHAnsi"/>
          <w:b/>
        </w:rPr>
      </w:pPr>
    </w:p>
    <w:p w:rsidR="001D0F2D" w:rsidRDefault="001D0F2D" w:rsidP="007F49A1">
      <w:pPr>
        <w:spacing w:after="0" w:line="240" w:lineRule="auto"/>
        <w:jc w:val="both"/>
        <w:rPr>
          <w:rFonts w:asciiTheme="minorHAnsi" w:eastAsia="Times New Roman" w:hAnsiTheme="minorHAnsi" w:cstheme="minorHAnsi"/>
          <w:b/>
        </w:rPr>
      </w:pPr>
    </w:p>
    <w:p w:rsidR="001D0F2D" w:rsidRDefault="001D0F2D" w:rsidP="007F49A1">
      <w:pPr>
        <w:spacing w:after="0" w:line="240" w:lineRule="auto"/>
        <w:jc w:val="both"/>
        <w:rPr>
          <w:rFonts w:asciiTheme="minorHAnsi" w:eastAsia="Times New Roman" w:hAnsiTheme="minorHAnsi" w:cstheme="minorHAnsi"/>
          <w:b/>
        </w:rPr>
      </w:pPr>
    </w:p>
    <w:p w:rsidR="007F49A1" w:rsidRPr="0096546F" w:rsidRDefault="007F49A1" w:rsidP="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lastRenderedPageBreak/>
        <w:t>CS7. Principiul crearea de locuri de muncă cu normă întreagă;</w:t>
      </w:r>
    </w:p>
    <w:tbl>
      <w:tblPr>
        <w:tblW w:w="9322"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4A0"/>
      </w:tblPr>
      <w:tblGrid>
        <w:gridCol w:w="2973"/>
        <w:gridCol w:w="6349"/>
      </w:tblGrid>
      <w:tr w:rsidR="007F49A1" w:rsidRPr="0096546F" w:rsidTr="0096546F">
        <w:tc>
          <w:tcPr>
            <w:tcW w:w="2973"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6349"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F49A1" w:rsidRPr="0096546F" w:rsidTr="0096546F">
        <w:tc>
          <w:tcPr>
            <w:tcW w:w="2973" w:type="dxa"/>
            <w:tcBorders>
              <w:top w:val="single" w:sz="4" w:space="0" w:color="FFE599"/>
              <w:left w:val="single" w:sz="4" w:space="0" w:color="FFE599"/>
              <w:bottom w:val="single" w:sz="4" w:space="0" w:color="FFE599"/>
              <w:right w:val="single" w:sz="4" w:space="0" w:color="FFE599"/>
            </w:tcBorders>
          </w:tcPr>
          <w:p w:rsidR="007F49A1" w:rsidRPr="0096546F" w:rsidRDefault="007F49A1">
            <w:pPr>
              <w:keepNext/>
              <w:spacing w:after="60" w:line="240" w:lineRule="auto"/>
              <w:outlineLvl w:val="0"/>
              <w:rPr>
                <w:rFonts w:asciiTheme="minorHAnsi" w:hAnsiTheme="minorHAnsi" w:cstheme="minorHAnsi"/>
              </w:rPr>
            </w:pPr>
            <w:r w:rsidRPr="0096546F">
              <w:rPr>
                <w:rFonts w:asciiTheme="minorHAnsi" w:hAnsiTheme="minorHAnsi" w:cstheme="minorHAnsi"/>
              </w:rPr>
              <w:t>Studiul de Fezabilitate/Documentația de Avizare pentru Lucrări de Intervenții/Memoriul justificativ</w:t>
            </w:r>
          </w:p>
          <w:p w:rsidR="007F49A1" w:rsidRPr="0096546F" w:rsidRDefault="007F49A1">
            <w:pPr>
              <w:keepNext/>
              <w:spacing w:after="60" w:line="240" w:lineRule="auto"/>
              <w:outlineLvl w:val="0"/>
              <w:rPr>
                <w:rFonts w:asciiTheme="minorHAnsi" w:hAnsiTheme="minorHAnsi" w:cstheme="minorHAnsi"/>
              </w:rPr>
            </w:pPr>
          </w:p>
          <w:p w:rsidR="007F49A1" w:rsidRPr="0096546F" w:rsidRDefault="007F49A1">
            <w:pPr>
              <w:keepNext/>
              <w:spacing w:after="60" w:line="240" w:lineRule="auto"/>
              <w:outlineLvl w:val="0"/>
              <w:rPr>
                <w:rFonts w:asciiTheme="minorHAnsi" w:hAnsiTheme="minorHAnsi" w:cstheme="minorHAnsi"/>
              </w:rPr>
            </w:pPr>
            <w:r w:rsidRPr="0096546F">
              <w:rPr>
                <w:rFonts w:asciiTheme="minorHAnsi" w:hAnsiTheme="minorHAnsi" w:cstheme="minorHAnsi"/>
              </w:rPr>
              <w:t>Cererea de Finantare-Indicatori de monitorizare</w:t>
            </w:r>
          </w:p>
        </w:tc>
        <w:tc>
          <w:tcPr>
            <w:tcW w:w="6349"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Se verifică în cadrul SF/DALI/ Memoriu justificativ Estimări privind forţa de muncă ocupată prin realizarea investiţiei.</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Se verifică în cadrul Cereri de Finanțare la indicatori de monitorizare.</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Dacă proiectul prin activitatea propusă crează un loc de muncă, expertul înscrie 10 puncte  în coloana Scor.</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Dacă proiectul prin activitatea propusă crează mai multe locuri de muncă, expertul înscrie 20 în coloana Scor.</w:t>
            </w:r>
          </w:p>
          <w:p w:rsidR="007F49A1" w:rsidRPr="0096546F" w:rsidRDefault="007F49A1">
            <w:pPr>
              <w:spacing w:after="0" w:line="240" w:lineRule="auto"/>
              <w:jc w:val="both"/>
              <w:rPr>
                <w:rFonts w:asciiTheme="minorHAnsi" w:eastAsia="Times New Roman" w:hAnsiTheme="minorHAnsi" w:cstheme="minorHAnsi"/>
              </w:rPr>
            </w:pPr>
            <w:r w:rsidRPr="0096546F">
              <w:rPr>
                <w:rFonts w:asciiTheme="minorHAnsi" w:hAnsiTheme="minorHAnsi" w:cstheme="minorHAnsi"/>
              </w:rPr>
              <w:t>Dacă proiectul prin activitatea propusă NU crează locuri de muncă, expertul înscrie 0 în coloana Scor</w:t>
            </w:r>
          </w:p>
        </w:tc>
      </w:tr>
    </w:tbl>
    <w:p w:rsidR="007F49A1" w:rsidRPr="0096546F" w:rsidRDefault="007F49A1" w:rsidP="007F49A1">
      <w:pPr>
        <w:spacing w:after="0" w:line="240" w:lineRule="auto"/>
        <w:jc w:val="both"/>
        <w:rPr>
          <w:rFonts w:asciiTheme="minorHAnsi" w:eastAsia="Times New Roman" w:hAnsiTheme="minorHAnsi" w:cstheme="minorHAnsi"/>
          <w:b/>
        </w:rPr>
      </w:pPr>
    </w:p>
    <w:p w:rsidR="007F49A1" w:rsidRPr="0096546F" w:rsidRDefault="007F49A1" w:rsidP="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 xml:space="preserve">CS8. </w:t>
      </w:r>
      <w:r w:rsidRPr="0096546F">
        <w:rPr>
          <w:rFonts w:asciiTheme="minorHAnsi" w:hAnsiTheme="minorHAnsi" w:cstheme="minorHAnsi"/>
          <w:b/>
        </w:rPr>
        <w:t>Solicitanții care nu au primit anterior sprijin pentru o investiție similară</w:t>
      </w:r>
      <w:r w:rsidRPr="0096546F">
        <w:rPr>
          <w:rFonts w:asciiTheme="minorHAnsi" w:eastAsia="Times New Roman" w:hAnsiTheme="minorHAnsi" w:cstheme="minorHAnsi"/>
          <w:b/>
        </w:rPr>
        <w:t>;</w:t>
      </w:r>
    </w:p>
    <w:tbl>
      <w:tblPr>
        <w:tblW w:w="9322"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Layout w:type="fixed"/>
        <w:tblLook w:val="04A0"/>
      </w:tblPr>
      <w:tblGrid>
        <w:gridCol w:w="2973"/>
        <w:gridCol w:w="6349"/>
      </w:tblGrid>
      <w:tr w:rsidR="007F49A1" w:rsidRPr="0096546F" w:rsidTr="0096546F">
        <w:tc>
          <w:tcPr>
            <w:tcW w:w="2973"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keepNext/>
              <w:spacing w:after="0" w:line="240" w:lineRule="auto"/>
              <w:outlineLvl w:val="0"/>
              <w:rPr>
                <w:rFonts w:asciiTheme="minorHAnsi" w:eastAsia="Times New Roman" w:hAnsiTheme="minorHAnsi" w:cstheme="minorHAnsi"/>
                <w:b/>
                <w:bCs/>
                <w:kern w:val="32"/>
              </w:rPr>
            </w:pPr>
            <w:r w:rsidRPr="0096546F">
              <w:rPr>
                <w:rFonts w:asciiTheme="minorHAnsi" w:eastAsia="Times New Roman" w:hAnsiTheme="minorHAnsi" w:cstheme="minorHAnsi"/>
                <w:b/>
                <w:bCs/>
                <w:kern w:val="32"/>
              </w:rPr>
              <w:t>DOCUMENTE  PREZENTATE</w:t>
            </w:r>
          </w:p>
        </w:tc>
        <w:tc>
          <w:tcPr>
            <w:tcW w:w="6349"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spacing w:after="0" w:line="240" w:lineRule="auto"/>
              <w:jc w:val="both"/>
              <w:rPr>
                <w:rFonts w:asciiTheme="minorHAnsi" w:eastAsia="Times New Roman" w:hAnsiTheme="minorHAnsi" w:cstheme="minorHAnsi"/>
                <w:b/>
              </w:rPr>
            </w:pPr>
            <w:r w:rsidRPr="0096546F">
              <w:rPr>
                <w:rFonts w:asciiTheme="minorHAnsi" w:eastAsia="Times New Roman" w:hAnsiTheme="minorHAnsi" w:cstheme="minorHAnsi"/>
                <w:b/>
              </w:rPr>
              <w:t>PUNCTE DE VERIFICAT ÎN CADRUL DOCUMENTELOR  PREZENTATE</w:t>
            </w:r>
          </w:p>
        </w:tc>
      </w:tr>
      <w:tr w:rsidR="007F49A1" w:rsidRPr="0096546F" w:rsidTr="0096546F">
        <w:tc>
          <w:tcPr>
            <w:tcW w:w="2973"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 xml:space="preserve">- Cererea de finanțare-secțiunea C; </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 Raportul asupra utilizării programelor de finanțare nerambursabilă;</w:t>
            </w:r>
          </w:p>
          <w:p w:rsidR="007F49A1" w:rsidRPr="0096546F" w:rsidRDefault="007F49A1">
            <w:pPr>
              <w:keepNext/>
              <w:spacing w:after="60" w:line="240" w:lineRule="auto"/>
              <w:outlineLvl w:val="0"/>
              <w:rPr>
                <w:rFonts w:asciiTheme="minorHAnsi" w:hAnsiTheme="minorHAnsi" w:cstheme="minorHAnsi"/>
              </w:rPr>
            </w:pPr>
            <w:r w:rsidRPr="0096546F">
              <w:rPr>
                <w:rFonts w:asciiTheme="minorHAnsi" w:hAnsiTheme="minorHAnsi" w:cstheme="minorHAnsi"/>
              </w:rPr>
              <w:t>- În Bazele de date FEADR dacă solicitantul se regăsește și cu ce tip de investiție</w:t>
            </w:r>
          </w:p>
        </w:tc>
        <w:tc>
          <w:tcPr>
            <w:tcW w:w="6349" w:type="dxa"/>
            <w:tcBorders>
              <w:top w:val="single" w:sz="4" w:space="0" w:color="FFE599"/>
              <w:left w:val="single" w:sz="4" w:space="0" w:color="FFE599"/>
              <w:bottom w:val="single" w:sz="4" w:space="0" w:color="FFE599"/>
              <w:right w:val="single" w:sz="4" w:space="0" w:color="FFE599"/>
            </w:tcBorders>
            <w:hideMark/>
          </w:tcPr>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 xml:space="preserve">Se verifică: </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 xml:space="preserve">- Informațiile menționate de solicitant în secțiunea C din cererea de finanțare; </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 Raportul asupra utilizării programelor de finanțare nerambursabilă;</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 În Bazele de date FEADR dacă solicitantul se regăsește și cu ce tip de investiție;</w:t>
            </w:r>
          </w:p>
          <w:p w:rsidR="007F49A1" w:rsidRPr="0096546F" w:rsidRDefault="007F49A1">
            <w:pPr>
              <w:widowControl w:val="0"/>
              <w:spacing w:after="0"/>
              <w:jc w:val="both"/>
              <w:rPr>
                <w:rFonts w:asciiTheme="minorHAnsi" w:hAnsiTheme="minorHAnsi" w:cstheme="minorHAnsi"/>
              </w:rPr>
            </w:pPr>
            <w:r w:rsidRPr="0096546F">
              <w:rPr>
                <w:rFonts w:asciiTheme="minorHAnsi" w:hAnsiTheme="minorHAnsi" w:cstheme="minorHAnsi"/>
              </w:rPr>
              <w:t xml:space="preserve">În cazul în care solicitantul se regăsește în Bazele de date FEADR că a beneficiat de sprijin pentru investiții similare (același tip de investiție), începând cu anul 2007 expertul înscrie 0 în coloana Scor. </w:t>
            </w:r>
          </w:p>
          <w:p w:rsidR="007F49A1" w:rsidRPr="0096546F" w:rsidRDefault="007F49A1">
            <w:pPr>
              <w:spacing w:after="0" w:line="240" w:lineRule="auto"/>
              <w:jc w:val="both"/>
              <w:rPr>
                <w:rFonts w:asciiTheme="minorHAnsi" w:eastAsia="Times New Roman" w:hAnsiTheme="minorHAnsi" w:cstheme="minorHAnsi"/>
              </w:rPr>
            </w:pPr>
            <w:r w:rsidRPr="0096546F">
              <w:rPr>
                <w:rFonts w:asciiTheme="minorHAnsi" w:hAnsiTheme="minorHAnsi" w:cstheme="minorHAnsi"/>
              </w:rPr>
              <w:t>Dacă solicitantul nu a beneficiat de sprijin pentru o investiție similar începând cu anul 2007, expertul înscrie 5 în coloana Scor.</w:t>
            </w:r>
          </w:p>
        </w:tc>
      </w:tr>
    </w:tbl>
    <w:p w:rsidR="007F49A1" w:rsidRPr="0096546F" w:rsidRDefault="007F49A1" w:rsidP="007F49A1">
      <w:pPr>
        <w:spacing w:after="0" w:line="240" w:lineRule="auto"/>
        <w:jc w:val="both"/>
        <w:rPr>
          <w:rFonts w:asciiTheme="minorHAnsi" w:eastAsia="Times New Roman" w:hAnsiTheme="minorHAnsi" w:cstheme="minorHAnsi"/>
          <w:b/>
        </w:rPr>
      </w:pPr>
    </w:p>
    <w:p w:rsidR="007F49A1" w:rsidRPr="0096546F" w:rsidRDefault="007F49A1" w:rsidP="007F49A1">
      <w:pPr>
        <w:spacing w:after="120" w:line="240" w:lineRule="auto"/>
        <w:jc w:val="both"/>
        <w:rPr>
          <w:rFonts w:asciiTheme="minorHAnsi" w:eastAsia="Times New Roman" w:hAnsiTheme="minorHAnsi" w:cstheme="minorHAnsi"/>
        </w:rPr>
      </w:pPr>
      <w:r w:rsidRPr="0096546F">
        <w:rPr>
          <w:rFonts w:asciiTheme="minorHAnsi" w:eastAsia="Times New Roman" w:hAnsiTheme="minorHAnsi" w:cstheme="minorHAnsi"/>
        </w:rPr>
        <w:t xml:space="preserve">Expertul completează, semnează şi datează Fişa de evaluare a criteriilor de selecţie şi de departajare înscrie punctajul total acordat. </w:t>
      </w:r>
    </w:p>
    <w:p w:rsidR="007F49A1" w:rsidRPr="0096546F" w:rsidRDefault="007F49A1" w:rsidP="007F49A1">
      <w:pPr>
        <w:spacing w:after="120" w:line="240" w:lineRule="auto"/>
        <w:jc w:val="both"/>
        <w:rPr>
          <w:rFonts w:asciiTheme="minorHAnsi" w:eastAsia="Times New Roman" w:hAnsiTheme="minorHAnsi" w:cstheme="minorHAnsi"/>
        </w:rPr>
      </w:pPr>
      <w:r w:rsidRPr="0096546F">
        <w:rPr>
          <w:rFonts w:asciiTheme="minorHAnsi" w:eastAsia="Times New Roman" w:hAnsiTheme="minorHAnsi" w:cstheme="minorHAnsi"/>
        </w:rPr>
        <w:t>Dacă există divergenţe între expert şi persoana care verifică munca expertului, acestea sunt mediate/rezolvate de şeful ierarhic superior, care îşi consemnează decizia sub semnătură.</w:t>
      </w:r>
    </w:p>
    <w:p w:rsidR="005626B5" w:rsidRPr="001D0F2D" w:rsidRDefault="005626B5" w:rsidP="001D0F2D">
      <w:pPr>
        <w:spacing w:after="120"/>
        <w:rPr>
          <w:rFonts w:asciiTheme="minorHAnsi" w:hAnsiTheme="minorHAnsi" w:cstheme="minorHAnsi"/>
          <w:b/>
          <w:i/>
        </w:rPr>
      </w:pPr>
      <w:bookmarkStart w:id="15" w:name="_GoBack"/>
      <w:bookmarkEnd w:id="15"/>
    </w:p>
    <w:sectPr w:rsidR="005626B5" w:rsidRPr="001D0F2D" w:rsidSect="009759D0">
      <w:pgSz w:w="11909" w:h="16834" w:code="9"/>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3B3D" w:rsidRDefault="00D23B3D" w:rsidP="000C57EE">
      <w:pPr>
        <w:spacing w:after="0" w:line="240" w:lineRule="auto"/>
      </w:pPr>
      <w:r>
        <w:separator/>
      </w:r>
    </w:p>
  </w:endnote>
  <w:endnote w:type="continuationSeparator" w:id="1">
    <w:p w:rsidR="00D23B3D" w:rsidRDefault="00D23B3D" w:rsidP="000C57E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Optima">
    <w:altName w:val="Segoe UI"/>
    <w:charset w:val="00"/>
    <w:family w:val="swiss"/>
    <w:pitch w:val="variable"/>
    <w:sig w:usb0="00000001" w:usb1="00000000" w:usb2="00000000" w:usb3="00000000" w:csb0="00000093" w:csb1="00000000"/>
  </w:font>
  <w:font w:name="Eurostile">
    <w:panose1 w:val="00000000000000000000"/>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Helvetica">
    <w:panose1 w:val="020B0604020202020204"/>
    <w:charset w:val="00"/>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7"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EHBNCC+TimesNewRoman,Bold">
    <w:altName w:val="Times New Roman"/>
    <w:panose1 w:val="00000000000000000000"/>
    <w:charset w:val="EE"/>
    <w:family w:val="roman"/>
    <w:notTrueType/>
    <w:pitch w:val="default"/>
    <w:sig w:usb0="00000005" w:usb1="00000000" w:usb2="00000000" w:usb3="00000000" w:csb0="00000002" w:csb1="00000000"/>
  </w:font>
  <w:font w:name="SimSun">
    <w:altName w:val="宋体"/>
    <w:panose1 w:val="02010600030101010101"/>
    <w:charset w:val="86"/>
    <w:family w:val="auto"/>
    <w:pitch w:val="variable"/>
    <w:sig w:usb0="00000003" w:usb1="288F0000" w:usb2="00000016" w:usb3="00000000" w:csb0="00040001" w:csb1="00000000"/>
  </w:font>
  <w:font w:name="TrebuchetMS">
    <w:altName w:val="MS Gothic"/>
    <w:panose1 w:val="00000000000000000000"/>
    <w:charset w:val="00"/>
    <w:family w:val="swiss"/>
    <w:notTrueType/>
    <w:pitch w:val="default"/>
    <w:sig w:usb0="00000003" w:usb1="08070000" w:usb2="00000010" w:usb3="00000000" w:csb0="00020001" w:csb1="00000000"/>
  </w:font>
  <w:font w:name="Aharoni">
    <w:charset w:val="B1"/>
    <w:family w:val="auto"/>
    <w:pitch w:val="variable"/>
    <w:sig w:usb0="00000801" w:usb1="00000000" w:usb2="00000000" w:usb3="00000000" w:csb0="0000002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9679813"/>
      <w:docPartObj>
        <w:docPartGallery w:val="Page Numbers (Bottom of Page)"/>
        <w:docPartUnique/>
      </w:docPartObj>
    </w:sdtPr>
    <w:sdtContent>
      <w:p w:rsidR="00D23B3D" w:rsidRDefault="00D23B3D">
        <w:pPr>
          <w:pStyle w:val="Footer"/>
        </w:pPr>
        <w:r>
          <w:rPr>
            <w:noProof/>
            <w:lang w:val="en-US" w:eastAsia="zh-TW"/>
          </w:rPr>
          <w:pict>
            <v:group id="_x0000_s2050" style="position:absolute;margin-left:0;margin-top:0;width:611.15pt;height:15pt;z-index:251660288;mso-width-percent:1000;mso-position-horizontal:center;mso-position-horizontal-relative:page;mso-position-vertical:center;mso-position-vertical-relative:bottom-margin-area;mso-width-percent:1000" coordorigin=",14970" coordsize="12255,300">
              <v:shapetype id="_x0000_t202" coordsize="21600,21600" o:spt="202" path="m,l,21600r21600,l21600,xe">
                <v:stroke joinstyle="miter"/>
                <v:path gradientshapeok="t" o:connecttype="rect"/>
              </v:shapetype>
              <v:shape id="_x0000_s2051" type="#_x0000_t202" style="position:absolute;left:10803;top:14982;width:659;height:288;v-text-anchor:top" filled="f" stroked="f">
                <v:textbox style="mso-next-textbox:#_x0000_s2051" inset="0,0,0,0">
                  <w:txbxContent>
                    <w:p w:rsidR="00D23B3D" w:rsidRDefault="00D23B3D">
                      <w:pPr>
                        <w:jc w:val="center"/>
                      </w:pPr>
                      <w:fldSimple w:instr=" PAGE    \* MERGEFORMAT ">
                        <w:r w:rsidR="00B93EF5" w:rsidRPr="00B93EF5">
                          <w:rPr>
                            <w:noProof/>
                            <w:color w:val="8C8C8C" w:themeColor="background1" w:themeShade="8C"/>
                          </w:rPr>
                          <w:t>34</w:t>
                        </w:r>
                      </w:fldSimple>
                    </w:p>
                  </w:txbxContent>
                </v:textbox>
              </v:shape>
              <v:group id="_x0000_s2052" style="position:absolute;top:14970;width:12255;height:230;flip:x" coordorigin="-8,14978" coordsize="12255,23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2053" type="#_x0000_t34" style="position:absolute;left:-8;top:14978;width:1260;height:230;flip:y" o:connectortype="elbow" adj=",1024457,257" strokecolor="#a5a5a5 [2092]"/>
                <v:shape id="_x0000_s2054" type="#_x0000_t34" style="position:absolute;left:1252;top:14978;width:10995;height:230;rotation:180" o:connectortype="elbow" adj="20904,-1024457,-24046" strokecolor="#a5a5a5 [2092]"/>
              </v:group>
              <w10:wrap anchorx="page" anchory="page"/>
            </v:group>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3B3D" w:rsidRDefault="00D23B3D" w:rsidP="000C57EE">
      <w:pPr>
        <w:spacing w:after="0" w:line="240" w:lineRule="auto"/>
      </w:pPr>
      <w:r>
        <w:separator/>
      </w:r>
    </w:p>
  </w:footnote>
  <w:footnote w:type="continuationSeparator" w:id="1">
    <w:p w:rsidR="00D23B3D" w:rsidRDefault="00D23B3D" w:rsidP="000C57EE">
      <w:pPr>
        <w:spacing w:after="0" w:line="240" w:lineRule="auto"/>
      </w:pPr>
      <w:r>
        <w:continuationSeparator/>
      </w:r>
    </w:p>
  </w:footnote>
  <w:footnote w:id="2">
    <w:p w:rsidR="00D23B3D" w:rsidRPr="00552D49" w:rsidRDefault="00D23B3D" w:rsidP="009D3499">
      <w:pPr>
        <w:pStyle w:val="FootnoteText"/>
        <w:jc w:val="both"/>
        <w:rPr>
          <w:lang w:val="fr-FR"/>
        </w:rPr>
      </w:pPr>
      <w:r>
        <w:rPr>
          <w:rStyle w:val="FootnoteReference"/>
        </w:rPr>
        <w:footnoteRef/>
      </w:r>
      <w:r>
        <w:t xml:space="preserve"> </w:t>
      </w:r>
      <w:r>
        <w:rPr>
          <w:lang w:val="en-US"/>
        </w:rPr>
        <w:t xml:space="preserve">Această fișă se aplică proiectelor cu obiective care se încadrează în prevederile art. </w:t>
      </w:r>
      <w:proofErr w:type="gramStart"/>
      <w:r>
        <w:rPr>
          <w:lang w:val="en-US"/>
        </w:rPr>
        <w:t>20 alin.</w:t>
      </w:r>
      <w:proofErr w:type="gramEnd"/>
      <w:r>
        <w:rPr>
          <w:lang w:val="en-US"/>
        </w:rPr>
        <w:t xml:space="preserve"> (1), lit.  f), dacă acestea conțin și investiții. </w:t>
      </w:r>
      <w:r w:rsidRPr="00552D49">
        <w:rPr>
          <w:lang w:val="fr-FR"/>
        </w:rPr>
        <w:t xml:space="preserve">În cazul în care proiectul conține doar servicii, acesta va fi tratat ca un proiect de servicii și se va aplica Fișa de evaluare generală aplicabilă art. 14, </w:t>
      </w:r>
      <w:r>
        <w:rPr>
          <w:lang w:val="fr-FR"/>
        </w:rPr>
        <w:t xml:space="preserve">art. 15 </w:t>
      </w:r>
      <w:proofErr w:type="gramStart"/>
      <w:r>
        <w:rPr>
          <w:lang w:val="fr-FR"/>
        </w:rPr>
        <w:t>alin</w:t>
      </w:r>
      <w:proofErr w:type="gramEnd"/>
      <w:r>
        <w:rPr>
          <w:lang w:val="fr-FR"/>
        </w:rPr>
        <w:t xml:space="preserve">. (1) lit. a), </w:t>
      </w:r>
      <w:r w:rsidRPr="00552D49">
        <w:rPr>
          <w:lang w:val="fr-FR"/>
        </w:rPr>
        <w:t>art. 16</w:t>
      </w:r>
      <w:r>
        <w:rPr>
          <w:lang w:val="fr-FR"/>
        </w:rPr>
        <w:t xml:space="preserve"> </w:t>
      </w:r>
      <w:proofErr w:type="gramStart"/>
      <w:r>
        <w:rPr>
          <w:lang w:val="fr-FR"/>
        </w:rPr>
        <w:t>alin</w:t>
      </w:r>
      <w:proofErr w:type="gramEnd"/>
      <w:r>
        <w:rPr>
          <w:lang w:val="fr-FR"/>
        </w:rPr>
        <w:t>. (2)</w:t>
      </w:r>
      <w:r w:rsidRPr="00552D49">
        <w:rPr>
          <w:lang w:val="fr-FR"/>
        </w:rPr>
        <w:t xml:space="preserve">, art. 20 </w:t>
      </w:r>
      <w:proofErr w:type="gramStart"/>
      <w:r w:rsidRPr="00552D49">
        <w:rPr>
          <w:lang w:val="fr-FR"/>
        </w:rPr>
        <w:t>alin</w:t>
      </w:r>
      <w:proofErr w:type="gramEnd"/>
      <w:r w:rsidRPr="00552D49">
        <w:rPr>
          <w:lang w:val="fr-FR"/>
        </w:rPr>
        <w:t>. (1) lit. f)</w:t>
      </w:r>
      <w:r>
        <w:rPr>
          <w:lang w:val="fr-FR"/>
        </w:rPr>
        <w:t xml:space="preserve"> art. 35 </w:t>
      </w:r>
      <w:proofErr w:type="gramStart"/>
      <w:r>
        <w:rPr>
          <w:lang w:val="fr-FR"/>
        </w:rPr>
        <w:t>alin</w:t>
      </w:r>
      <w:proofErr w:type="gramEnd"/>
      <w:r>
        <w:rPr>
          <w:lang w:val="fr-FR"/>
        </w:rPr>
        <w:t>. (2) lit. d) </w:t>
      </w:r>
      <w:r>
        <w:t>și e)</w:t>
      </w:r>
      <w:r w:rsidRPr="00552D49">
        <w:rPr>
          <w:lang w:val="fr-FR"/>
        </w:rPr>
        <w:t xml:space="preserve"> din Reg. (UE) nr. 1305/2013</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3B3D" w:rsidRDefault="00D23B3D">
    <w:r>
      <w:c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536" w:type="dxa"/>
      <w:tblLook w:val="04A0"/>
    </w:tblPr>
    <w:tblGrid>
      <w:gridCol w:w="50"/>
      <w:gridCol w:w="10453"/>
      <w:gridCol w:w="33"/>
    </w:tblGrid>
    <w:tr w:rsidR="00D23B3D" w:rsidRPr="002A13DF" w:rsidTr="005D2232">
      <w:trPr>
        <w:trHeight w:val="103"/>
      </w:trPr>
      <w:tc>
        <w:tcPr>
          <w:tcW w:w="10536" w:type="dxa"/>
          <w:gridSpan w:val="3"/>
          <w:shd w:val="clear" w:color="auto" w:fill="auto"/>
        </w:tcPr>
        <w:p w:rsidR="00D23B3D" w:rsidRDefault="00D23B3D" w:rsidP="000A0A2F">
          <w:pPr>
            <w:pStyle w:val="Header"/>
            <w:rPr>
              <w:b/>
              <w:color w:val="385623"/>
              <w:sz w:val="18"/>
              <w:szCs w:val="18"/>
            </w:rPr>
          </w:pPr>
          <w:r>
            <w:rPr>
              <w:b/>
              <w:noProof/>
              <w:color w:val="385623"/>
              <w:sz w:val="18"/>
              <w:szCs w:val="18"/>
              <w:lang w:val="en-US" w:eastAsia="ro-RO" w:bidi="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322720" o:spid="_x0000_s2049" type="#_x0000_t75" style="position:absolute;margin-left:0;margin-top:0;width:453.55pt;height:291.65pt;z-index:-251658752;mso-position-horizontal:center;mso-position-horizontal-relative:margin;mso-position-vertical:center;mso-position-vertical-relative:margin" o:allowincell="f">
                <v:imagedata r:id="rId1" o:title="logo-final-mic" gain="19661f" blacklevel="22938f"/>
                <w10:wrap anchorx="margin" anchory="margin"/>
              </v:shape>
            </w:pict>
          </w:r>
          <w:r w:rsidRPr="00CE2F11">
            <w:rPr>
              <w:b/>
              <w:noProof/>
              <w:color w:val="385623"/>
              <w:sz w:val="18"/>
              <w:szCs w:val="18"/>
              <w:lang w:val="en-US"/>
            </w:rPr>
            <w:drawing>
              <wp:inline distT="0" distB="0" distL="0" distR="0">
                <wp:extent cx="6490529" cy="665528"/>
                <wp:effectExtent l="19050" t="0" r="5521"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srcRect/>
                        <a:stretch>
                          <a:fillRect/>
                        </a:stretch>
                      </pic:blipFill>
                      <pic:spPr bwMode="auto">
                        <a:xfrm>
                          <a:off x="0" y="0"/>
                          <a:ext cx="6500736" cy="666575"/>
                        </a:xfrm>
                        <a:prstGeom prst="rect">
                          <a:avLst/>
                        </a:prstGeom>
                        <a:noFill/>
                        <a:ln w="9525">
                          <a:noFill/>
                          <a:miter lim="800000"/>
                          <a:headEnd/>
                          <a:tailEnd/>
                        </a:ln>
                      </pic:spPr>
                    </pic:pic>
                  </a:graphicData>
                </a:graphic>
              </wp:inline>
            </w:drawing>
          </w:r>
        </w:p>
        <w:p w:rsidR="00D23B3D" w:rsidRDefault="00D23B3D" w:rsidP="00E813E0">
          <w:pPr>
            <w:pStyle w:val="Header"/>
            <w:jc w:val="center"/>
            <w:rPr>
              <w:b/>
              <w:color w:val="385623"/>
              <w:sz w:val="18"/>
              <w:szCs w:val="18"/>
            </w:rPr>
          </w:pPr>
          <w:r w:rsidRPr="00934F59">
            <w:rPr>
              <w:b/>
              <w:color w:val="385623"/>
              <w:sz w:val="18"/>
              <w:szCs w:val="18"/>
            </w:rPr>
            <w:t>SEDIU: ROMÂNIA, JUD. SĂLAJ, LOC. NĂPRADEA, NR. 23,</w:t>
          </w:r>
          <w:r>
            <w:rPr>
              <w:b/>
              <w:color w:val="385623"/>
              <w:sz w:val="18"/>
              <w:szCs w:val="18"/>
            </w:rPr>
            <w:t xml:space="preserve"> PUNCT DE LUCRU : JUD. SĂLAJ, LOC. JIBOU, Str. Garoafelor, NR. 2, BL. T1, AP.29</w:t>
          </w:r>
        </w:p>
        <w:p w:rsidR="00D23B3D" w:rsidRPr="00934F59" w:rsidRDefault="00D23B3D" w:rsidP="00E813E0">
          <w:pPr>
            <w:pStyle w:val="Header"/>
            <w:jc w:val="center"/>
            <w:rPr>
              <w:b/>
              <w:color w:val="385623"/>
              <w:sz w:val="18"/>
              <w:szCs w:val="18"/>
            </w:rPr>
          </w:pPr>
          <w:r w:rsidRPr="00934F59">
            <w:rPr>
              <w:b/>
              <w:color w:val="385623"/>
              <w:sz w:val="18"/>
              <w:szCs w:val="18"/>
            </w:rPr>
            <w:t xml:space="preserve">Nr. R.N. ONG: 6/23.09.2016  </w:t>
          </w:r>
          <w:r>
            <w:rPr>
              <w:b/>
              <w:color w:val="385623"/>
              <w:sz w:val="18"/>
              <w:szCs w:val="18"/>
            </w:rPr>
            <w:t>|   C.I</w:t>
          </w:r>
          <w:r w:rsidRPr="00934F59">
            <w:rPr>
              <w:b/>
              <w:color w:val="385623"/>
              <w:sz w:val="18"/>
              <w:szCs w:val="18"/>
            </w:rPr>
            <w:t>.F.: 36564590, cont IBAN RO26BTRLRONCRT0362507201, Banca Transilvania,</w:t>
          </w:r>
        </w:p>
        <w:p w:rsidR="00D23B3D" w:rsidRPr="00934F59" w:rsidRDefault="00D23B3D" w:rsidP="00E813E0">
          <w:pPr>
            <w:pStyle w:val="Header"/>
            <w:rPr>
              <w:b/>
              <w:color w:val="385623"/>
              <w:sz w:val="18"/>
              <w:szCs w:val="18"/>
            </w:rPr>
          </w:pPr>
          <w:r>
            <w:rPr>
              <w:b/>
              <w:color w:val="385623"/>
              <w:sz w:val="18"/>
              <w:szCs w:val="18"/>
            </w:rPr>
            <w:t xml:space="preserve">                        </w:t>
          </w:r>
          <w:r w:rsidRPr="00934F59">
            <w:rPr>
              <w:b/>
              <w:color w:val="385623"/>
              <w:sz w:val="18"/>
              <w:szCs w:val="18"/>
            </w:rPr>
            <w:t xml:space="preserve">TEL.: </w:t>
          </w:r>
          <w:r>
            <w:rPr>
              <w:rStyle w:val="xbe"/>
              <w:color w:val="385623"/>
              <w:sz w:val="18"/>
              <w:szCs w:val="18"/>
            </w:rPr>
            <w:t>0360/730163</w:t>
          </w:r>
          <w:r w:rsidRPr="002A13DF">
            <w:rPr>
              <w:b/>
              <w:color w:val="385623"/>
              <w:sz w:val="18"/>
              <w:szCs w:val="18"/>
            </w:rPr>
            <w:t xml:space="preserve">| </w:t>
          </w:r>
          <w:r w:rsidRPr="00934F59">
            <w:rPr>
              <w:b/>
              <w:color w:val="385623"/>
              <w:sz w:val="18"/>
              <w:szCs w:val="18"/>
              <w:lang w:val="fr-FR"/>
            </w:rPr>
            <w:t xml:space="preserve">FAX: </w:t>
          </w:r>
          <w:r>
            <w:rPr>
              <w:rStyle w:val="xbe"/>
              <w:color w:val="385623"/>
              <w:sz w:val="18"/>
              <w:szCs w:val="18"/>
            </w:rPr>
            <w:t>0360/730163</w:t>
          </w:r>
          <w:r w:rsidRPr="002A13DF">
            <w:rPr>
              <w:b/>
              <w:color w:val="385623"/>
              <w:sz w:val="18"/>
              <w:szCs w:val="18"/>
            </w:rPr>
            <w:t>|</w:t>
          </w:r>
          <w:r>
            <w:rPr>
              <w:b/>
              <w:color w:val="385623"/>
              <w:sz w:val="18"/>
              <w:szCs w:val="18"/>
            </w:rPr>
            <w:t xml:space="preserve">, </w:t>
          </w:r>
          <w:r w:rsidRPr="00934F59">
            <w:rPr>
              <w:b/>
              <w:color w:val="385623"/>
              <w:sz w:val="18"/>
              <w:szCs w:val="18"/>
            </w:rPr>
            <w:t xml:space="preserve">email: </w:t>
          </w:r>
          <w:hyperlink r:id="rId3" w:history="1">
            <w:r w:rsidRPr="00AE2A66">
              <w:rPr>
                <w:rStyle w:val="Hyperlink"/>
                <w:b/>
                <w:sz w:val="18"/>
                <w:szCs w:val="18"/>
              </w:rPr>
              <w:t>samusporolissum@gmail.com</w:t>
            </w:r>
          </w:hyperlink>
          <w:r>
            <w:rPr>
              <w:b/>
              <w:color w:val="385623"/>
              <w:sz w:val="18"/>
              <w:szCs w:val="18"/>
            </w:rPr>
            <w:t>, www.samusporolissum.ro</w:t>
          </w:r>
        </w:p>
      </w:tc>
    </w:tr>
    <w:tr w:rsidR="00D23B3D" w:rsidRPr="002A13DF" w:rsidTr="005D2232">
      <w:trPr>
        <w:gridBefore w:val="1"/>
        <w:gridAfter w:val="1"/>
        <w:wBefore w:w="50" w:type="dxa"/>
        <w:wAfter w:w="33" w:type="dxa"/>
        <w:trHeight w:val="114"/>
      </w:trPr>
      <w:tc>
        <w:tcPr>
          <w:tcW w:w="10453" w:type="dxa"/>
          <w:shd w:val="clear" w:color="auto" w:fill="385623"/>
        </w:tcPr>
        <w:p w:rsidR="00D23B3D" w:rsidRPr="002A13DF" w:rsidRDefault="00D23B3D" w:rsidP="00E813E0">
          <w:pPr>
            <w:pStyle w:val="Header"/>
            <w:jc w:val="center"/>
            <w:rPr>
              <w:rFonts w:cs="Aharoni"/>
              <w:b/>
              <w:bCs/>
              <w:iCs/>
              <w:color w:val="FFFFFF"/>
            </w:rPr>
          </w:pPr>
          <w:r w:rsidRPr="002A13DF">
            <w:rPr>
              <w:rFonts w:cs="Aharoni"/>
              <w:b/>
              <w:bCs/>
              <w:color w:val="FFFFFF"/>
              <w:sz w:val="18"/>
            </w:rPr>
            <w:t>AUTORIZAȚIA DE FUNCȚIONARE NR. 207/12.10.2016 - MADR, DGDR, AM PNDR - PROIECT FINANŢAT PRIN FEADR</w:t>
          </w:r>
        </w:p>
      </w:tc>
    </w:tr>
  </w:tbl>
  <w:p w:rsidR="00D23B3D" w:rsidRDefault="00D23B3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2664D"/>
    <w:multiLevelType w:val="hybridMultilevel"/>
    <w:tmpl w:val="6E2AC9D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9942C3C"/>
    <w:multiLevelType w:val="hybridMultilevel"/>
    <w:tmpl w:val="86DC07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0D9547D8"/>
    <w:multiLevelType w:val="hybridMultilevel"/>
    <w:tmpl w:val="CEF87910"/>
    <w:lvl w:ilvl="0" w:tplc="48CAC05A">
      <w:numFmt w:val="bullet"/>
      <w:lvlText w:val="-"/>
      <w:lvlJc w:val="left"/>
      <w:pPr>
        <w:ind w:left="72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9587998"/>
    <w:multiLevelType w:val="hybridMultilevel"/>
    <w:tmpl w:val="4118903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4">
    <w:nsid w:val="1D2C4A70"/>
    <w:multiLevelType w:val="hybridMultilevel"/>
    <w:tmpl w:val="962ECFE0"/>
    <w:lvl w:ilvl="0" w:tplc="918E56FC">
      <w:start w:val="2"/>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2F11EEF"/>
    <w:multiLevelType w:val="hybridMultilevel"/>
    <w:tmpl w:val="C8BEB8CE"/>
    <w:lvl w:ilvl="0" w:tplc="0409000F">
      <w:start w:val="1"/>
      <w:numFmt w:val="decimal"/>
      <w:pStyle w:val="Titlu1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66E7F80"/>
    <w:multiLevelType w:val="hybridMultilevel"/>
    <w:tmpl w:val="EA6E02A4"/>
    <w:lvl w:ilvl="0" w:tplc="0418000F">
      <w:start w:val="7"/>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2789758A"/>
    <w:multiLevelType w:val="hybridMultilevel"/>
    <w:tmpl w:val="E8D866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37FE578E"/>
    <w:multiLevelType w:val="hybridMultilevel"/>
    <w:tmpl w:val="383A7A72"/>
    <w:lvl w:ilvl="0" w:tplc="F37C6F32">
      <w:start w:val="1"/>
      <w:numFmt w:val="bullet"/>
      <w:pStyle w:val="Titlu12"/>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3850695"/>
    <w:multiLevelType w:val="hybridMultilevel"/>
    <w:tmpl w:val="25BA942C"/>
    <w:lvl w:ilvl="0" w:tplc="CAC4612A">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448F6EB4"/>
    <w:multiLevelType w:val="hybridMultilevel"/>
    <w:tmpl w:val="83CA468A"/>
    <w:lvl w:ilvl="0" w:tplc="75B8AA6E">
      <w:start w:val="1"/>
      <w:numFmt w:val="decimal"/>
      <w:lvlText w:val="%1."/>
      <w:lvlJc w:val="left"/>
      <w:pPr>
        <w:ind w:left="117" w:hanging="258"/>
      </w:pPr>
      <w:rPr>
        <w:rFonts w:ascii="Calibri" w:eastAsia="Calibri" w:hAnsi="Calibri" w:hint="default"/>
        <w:sz w:val="24"/>
        <w:szCs w:val="24"/>
      </w:rPr>
    </w:lvl>
    <w:lvl w:ilvl="1" w:tplc="DB5C148A">
      <w:start w:val="1"/>
      <w:numFmt w:val="bullet"/>
      <w:lvlText w:val="•"/>
      <w:lvlJc w:val="left"/>
      <w:pPr>
        <w:ind w:left="1064" w:hanging="258"/>
      </w:pPr>
      <w:rPr>
        <w:rFonts w:hint="default"/>
      </w:rPr>
    </w:lvl>
    <w:lvl w:ilvl="2" w:tplc="5742080E">
      <w:start w:val="1"/>
      <w:numFmt w:val="bullet"/>
      <w:lvlText w:val="•"/>
      <w:lvlJc w:val="left"/>
      <w:pPr>
        <w:ind w:left="2011" w:hanging="258"/>
      </w:pPr>
      <w:rPr>
        <w:rFonts w:hint="default"/>
      </w:rPr>
    </w:lvl>
    <w:lvl w:ilvl="3" w:tplc="6F3834E0">
      <w:start w:val="1"/>
      <w:numFmt w:val="bullet"/>
      <w:lvlText w:val="•"/>
      <w:lvlJc w:val="left"/>
      <w:pPr>
        <w:ind w:left="2958" w:hanging="258"/>
      </w:pPr>
      <w:rPr>
        <w:rFonts w:hint="default"/>
      </w:rPr>
    </w:lvl>
    <w:lvl w:ilvl="4" w:tplc="DEAE7A3A">
      <w:start w:val="1"/>
      <w:numFmt w:val="bullet"/>
      <w:lvlText w:val="•"/>
      <w:lvlJc w:val="left"/>
      <w:pPr>
        <w:ind w:left="3906" w:hanging="258"/>
      </w:pPr>
      <w:rPr>
        <w:rFonts w:hint="default"/>
      </w:rPr>
    </w:lvl>
    <w:lvl w:ilvl="5" w:tplc="647C4C78">
      <w:start w:val="1"/>
      <w:numFmt w:val="bullet"/>
      <w:lvlText w:val="•"/>
      <w:lvlJc w:val="left"/>
      <w:pPr>
        <w:ind w:left="4853" w:hanging="258"/>
      </w:pPr>
      <w:rPr>
        <w:rFonts w:hint="default"/>
      </w:rPr>
    </w:lvl>
    <w:lvl w:ilvl="6" w:tplc="0180ED9A">
      <w:start w:val="1"/>
      <w:numFmt w:val="bullet"/>
      <w:lvlText w:val="•"/>
      <w:lvlJc w:val="left"/>
      <w:pPr>
        <w:ind w:left="5800" w:hanging="258"/>
      </w:pPr>
      <w:rPr>
        <w:rFonts w:hint="default"/>
      </w:rPr>
    </w:lvl>
    <w:lvl w:ilvl="7" w:tplc="C6A06680">
      <w:start w:val="1"/>
      <w:numFmt w:val="bullet"/>
      <w:lvlText w:val="•"/>
      <w:lvlJc w:val="left"/>
      <w:pPr>
        <w:ind w:left="6747" w:hanging="258"/>
      </w:pPr>
      <w:rPr>
        <w:rFonts w:hint="default"/>
      </w:rPr>
    </w:lvl>
    <w:lvl w:ilvl="8" w:tplc="BF0255EE">
      <w:start w:val="1"/>
      <w:numFmt w:val="bullet"/>
      <w:lvlText w:val="•"/>
      <w:lvlJc w:val="left"/>
      <w:pPr>
        <w:ind w:left="7694" w:hanging="258"/>
      </w:pPr>
      <w:rPr>
        <w:rFonts w:hint="default"/>
      </w:rPr>
    </w:lvl>
  </w:abstractNum>
  <w:abstractNum w:abstractNumId="13">
    <w:nsid w:val="48E658A6"/>
    <w:multiLevelType w:val="hybridMultilevel"/>
    <w:tmpl w:val="DCE608F2"/>
    <w:lvl w:ilvl="0" w:tplc="FFFFFFFF">
      <w:numFmt w:val="bullet"/>
      <w:lvlText w:val=""/>
      <w:lvlJc w:val="left"/>
      <w:pPr>
        <w:ind w:left="804" w:hanging="360"/>
      </w:pPr>
      <w:rPr>
        <w:rFonts w:ascii="Symbol" w:eastAsia="Times New Roman" w:hAnsi="Symbol" w:cs="Times New Roman" w:hint="default"/>
      </w:rPr>
    </w:lvl>
    <w:lvl w:ilvl="1" w:tplc="04090003" w:tentative="1">
      <w:start w:val="1"/>
      <w:numFmt w:val="bullet"/>
      <w:lvlText w:val="o"/>
      <w:lvlJc w:val="left"/>
      <w:pPr>
        <w:ind w:left="1524" w:hanging="360"/>
      </w:pPr>
      <w:rPr>
        <w:rFonts w:ascii="Courier New" w:hAnsi="Courier New" w:cs="Courier New" w:hint="default"/>
      </w:rPr>
    </w:lvl>
    <w:lvl w:ilvl="2" w:tplc="04090005" w:tentative="1">
      <w:start w:val="1"/>
      <w:numFmt w:val="bullet"/>
      <w:lvlText w:val=""/>
      <w:lvlJc w:val="left"/>
      <w:pPr>
        <w:ind w:left="2244" w:hanging="360"/>
      </w:pPr>
      <w:rPr>
        <w:rFonts w:ascii="Wingdings" w:hAnsi="Wingdings" w:hint="default"/>
      </w:rPr>
    </w:lvl>
    <w:lvl w:ilvl="3" w:tplc="04090001" w:tentative="1">
      <w:start w:val="1"/>
      <w:numFmt w:val="bullet"/>
      <w:lvlText w:val=""/>
      <w:lvlJc w:val="left"/>
      <w:pPr>
        <w:ind w:left="2964" w:hanging="360"/>
      </w:pPr>
      <w:rPr>
        <w:rFonts w:ascii="Symbol" w:hAnsi="Symbol" w:hint="default"/>
      </w:rPr>
    </w:lvl>
    <w:lvl w:ilvl="4" w:tplc="04090003" w:tentative="1">
      <w:start w:val="1"/>
      <w:numFmt w:val="bullet"/>
      <w:lvlText w:val="o"/>
      <w:lvlJc w:val="left"/>
      <w:pPr>
        <w:ind w:left="3684" w:hanging="360"/>
      </w:pPr>
      <w:rPr>
        <w:rFonts w:ascii="Courier New" w:hAnsi="Courier New" w:cs="Courier New" w:hint="default"/>
      </w:rPr>
    </w:lvl>
    <w:lvl w:ilvl="5" w:tplc="04090005" w:tentative="1">
      <w:start w:val="1"/>
      <w:numFmt w:val="bullet"/>
      <w:lvlText w:val=""/>
      <w:lvlJc w:val="left"/>
      <w:pPr>
        <w:ind w:left="4404" w:hanging="360"/>
      </w:pPr>
      <w:rPr>
        <w:rFonts w:ascii="Wingdings" w:hAnsi="Wingdings" w:hint="default"/>
      </w:rPr>
    </w:lvl>
    <w:lvl w:ilvl="6" w:tplc="04090001" w:tentative="1">
      <w:start w:val="1"/>
      <w:numFmt w:val="bullet"/>
      <w:lvlText w:val=""/>
      <w:lvlJc w:val="left"/>
      <w:pPr>
        <w:ind w:left="5124" w:hanging="360"/>
      </w:pPr>
      <w:rPr>
        <w:rFonts w:ascii="Symbol" w:hAnsi="Symbol" w:hint="default"/>
      </w:rPr>
    </w:lvl>
    <w:lvl w:ilvl="7" w:tplc="04090003" w:tentative="1">
      <w:start w:val="1"/>
      <w:numFmt w:val="bullet"/>
      <w:lvlText w:val="o"/>
      <w:lvlJc w:val="left"/>
      <w:pPr>
        <w:ind w:left="5844" w:hanging="360"/>
      </w:pPr>
      <w:rPr>
        <w:rFonts w:ascii="Courier New" w:hAnsi="Courier New" w:cs="Courier New" w:hint="default"/>
      </w:rPr>
    </w:lvl>
    <w:lvl w:ilvl="8" w:tplc="04090005" w:tentative="1">
      <w:start w:val="1"/>
      <w:numFmt w:val="bullet"/>
      <w:lvlText w:val=""/>
      <w:lvlJc w:val="left"/>
      <w:pPr>
        <w:ind w:left="6564" w:hanging="360"/>
      </w:pPr>
      <w:rPr>
        <w:rFonts w:ascii="Wingdings" w:hAnsi="Wingdings" w:hint="default"/>
      </w:rPr>
    </w:lvl>
  </w:abstractNum>
  <w:abstractNum w:abstractNumId="14">
    <w:nsid w:val="49296144"/>
    <w:multiLevelType w:val="hybridMultilevel"/>
    <w:tmpl w:val="0D3E5E74"/>
    <w:lvl w:ilvl="0" w:tplc="04090005">
      <w:start w:val="1"/>
      <w:numFmt w:val="bullet"/>
      <w:lvlText w:val=""/>
      <w:lvlJc w:val="left"/>
      <w:pPr>
        <w:tabs>
          <w:tab w:val="num" w:pos="360"/>
        </w:tabs>
        <w:ind w:left="360" w:hanging="360"/>
      </w:pPr>
      <w:rPr>
        <w:rFonts w:ascii="Symbol" w:hAnsi="Symbol" w:hint="default"/>
      </w:rPr>
    </w:lvl>
    <w:lvl w:ilvl="1" w:tplc="04090003">
      <w:numFmt w:val="bullet"/>
      <w:lvlText w:val="-"/>
      <w:lvlJc w:val="left"/>
      <w:pPr>
        <w:tabs>
          <w:tab w:val="num" w:pos="720"/>
        </w:tabs>
        <w:ind w:left="720" w:hanging="360"/>
      </w:pPr>
      <w:rPr>
        <w:rFonts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5">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0DC45E9"/>
    <w:multiLevelType w:val="multilevel"/>
    <w:tmpl w:val="66F2C2C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9375F2B"/>
    <w:multiLevelType w:val="hybridMultilevel"/>
    <w:tmpl w:val="91AA9616"/>
    <w:lvl w:ilvl="0" w:tplc="FFFFFFFF">
      <w:start w:val="1"/>
      <w:numFmt w:val="bullet"/>
      <w:lvlText w:val=""/>
      <w:lvlJc w:val="left"/>
      <w:pPr>
        <w:ind w:left="720" w:hanging="360"/>
      </w:pPr>
      <w:rPr>
        <w:rFonts w:ascii="Symbol" w:hAnsi="Symbol"/>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0">
    <w:nsid w:val="7486183D"/>
    <w:multiLevelType w:val="hybridMultilevel"/>
    <w:tmpl w:val="716A6894"/>
    <w:lvl w:ilvl="0" w:tplc="5E2C48C8">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nsid w:val="7A2476F3"/>
    <w:multiLevelType w:val="hybridMultilevel"/>
    <w:tmpl w:val="4B4AB8F2"/>
    <w:lvl w:ilvl="0" w:tplc="BC28B9BE">
      <w:start w:val="1"/>
      <w:numFmt w:val="bullet"/>
      <w:lvlText w:val=""/>
      <w:lvlJc w:val="left"/>
      <w:pPr>
        <w:ind w:left="720" w:hanging="360"/>
      </w:pPr>
      <w:rPr>
        <w:rFonts w:ascii="Symbol" w:hAnsi="Symbol" w:hint="default"/>
      </w:rPr>
    </w:lvl>
    <w:lvl w:ilvl="1" w:tplc="04180019">
      <w:start w:val="1"/>
      <w:numFmt w:val="bullet"/>
      <w:lvlText w:val="o"/>
      <w:lvlJc w:val="left"/>
      <w:pPr>
        <w:ind w:left="1440" w:hanging="360"/>
      </w:pPr>
      <w:rPr>
        <w:rFonts w:ascii="Courier New" w:hAnsi="Courier New" w:cs="Courier New" w:hint="default"/>
      </w:rPr>
    </w:lvl>
    <w:lvl w:ilvl="2" w:tplc="0418001B">
      <w:start w:val="1"/>
      <w:numFmt w:val="bullet"/>
      <w:lvlText w:val=""/>
      <w:lvlJc w:val="left"/>
      <w:pPr>
        <w:ind w:left="2160" w:hanging="360"/>
      </w:pPr>
      <w:rPr>
        <w:rFonts w:ascii="Wingdings" w:hAnsi="Wingdings" w:hint="default"/>
      </w:rPr>
    </w:lvl>
    <w:lvl w:ilvl="3" w:tplc="0418000F">
      <w:start w:val="1"/>
      <w:numFmt w:val="bullet"/>
      <w:lvlText w:val=""/>
      <w:lvlJc w:val="left"/>
      <w:pPr>
        <w:ind w:left="2880" w:hanging="360"/>
      </w:pPr>
      <w:rPr>
        <w:rFonts w:ascii="Symbol" w:hAnsi="Symbol" w:hint="default"/>
      </w:rPr>
    </w:lvl>
    <w:lvl w:ilvl="4" w:tplc="04180019">
      <w:start w:val="1"/>
      <w:numFmt w:val="bullet"/>
      <w:lvlText w:val="o"/>
      <w:lvlJc w:val="left"/>
      <w:pPr>
        <w:ind w:left="3600" w:hanging="360"/>
      </w:pPr>
      <w:rPr>
        <w:rFonts w:ascii="Courier New" w:hAnsi="Courier New" w:cs="Courier New" w:hint="default"/>
      </w:rPr>
    </w:lvl>
    <w:lvl w:ilvl="5" w:tplc="0418001B">
      <w:start w:val="1"/>
      <w:numFmt w:val="bullet"/>
      <w:lvlText w:val=""/>
      <w:lvlJc w:val="left"/>
      <w:pPr>
        <w:ind w:left="4320" w:hanging="360"/>
      </w:pPr>
      <w:rPr>
        <w:rFonts w:ascii="Wingdings" w:hAnsi="Wingdings" w:hint="default"/>
      </w:rPr>
    </w:lvl>
    <w:lvl w:ilvl="6" w:tplc="0418000F">
      <w:start w:val="1"/>
      <w:numFmt w:val="bullet"/>
      <w:lvlText w:val=""/>
      <w:lvlJc w:val="left"/>
      <w:pPr>
        <w:ind w:left="5040" w:hanging="360"/>
      </w:pPr>
      <w:rPr>
        <w:rFonts w:ascii="Symbol" w:hAnsi="Symbol" w:hint="default"/>
      </w:rPr>
    </w:lvl>
    <w:lvl w:ilvl="7" w:tplc="04180019">
      <w:start w:val="1"/>
      <w:numFmt w:val="bullet"/>
      <w:lvlText w:val="o"/>
      <w:lvlJc w:val="left"/>
      <w:pPr>
        <w:ind w:left="5760" w:hanging="360"/>
      </w:pPr>
      <w:rPr>
        <w:rFonts w:ascii="Courier New" w:hAnsi="Courier New" w:cs="Courier New" w:hint="default"/>
      </w:rPr>
    </w:lvl>
    <w:lvl w:ilvl="8" w:tplc="0418001B">
      <w:start w:val="1"/>
      <w:numFmt w:val="bullet"/>
      <w:lvlText w:val=""/>
      <w:lvlJc w:val="left"/>
      <w:pPr>
        <w:ind w:left="6480" w:hanging="360"/>
      </w:pPr>
      <w:rPr>
        <w:rFonts w:ascii="Wingdings" w:hAnsi="Wingdings" w:hint="default"/>
      </w:rPr>
    </w:lvl>
  </w:abstractNum>
  <w:abstractNum w:abstractNumId="22">
    <w:nsid w:val="7C79122A"/>
    <w:multiLevelType w:val="hybridMultilevel"/>
    <w:tmpl w:val="FB349F2E"/>
    <w:lvl w:ilvl="0" w:tplc="54AE294C">
      <w:start w:val="1"/>
      <w:numFmt w:val="bullet"/>
      <w:lvlText w:val=""/>
      <w:lvlJc w:val="left"/>
      <w:pPr>
        <w:ind w:left="419" w:hanging="203"/>
      </w:pPr>
      <w:rPr>
        <w:rFonts w:ascii="Symbol" w:eastAsia="Symbol" w:hAnsi="Symbol" w:hint="default"/>
        <w:b/>
        <w:bCs/>
        <w:w w:val="240"/>
        <w:sz w:val="24"/>
        <w:szCs w:val="24"/>
      </w:rPr>
    </w:lvl>
    <w:lvl w:ilvl="1" w:tplc="CD549A08">
      <w:start w:val="1"/>
      <w:numFmt w:val="bullet"/>
      <w:lvlText w:val="•"/>
      <w:lvlJc w:val="left"/>
      <w:pPr>
        <w:ind w:left="1424" w:hanging="203"/>
      </w:pPr>
      <w:rPr>
        <w:rFonts w:hint="default"/>
      </w:rPr>
    </w:lvl>
    <w:lvl w:ilvl="2" w:tplc="BCAA41CA">
      <w:start w:val="1"/>
      <w:numFmt w:val="bullet"/>
      <w:lvlText w:val="•"/>
      <w:lvlJc w:val="left"/>
      <w:pPr>
        <w:ind w:left="2429" w:hanging="203"/>
      </w:pPr>
      <w:rPr>
        <w:rFonts w:hint="default"/>
      </w:rPr>
    </w:lvl>
    <w:lvl w:ilvl="3" w:tplc="6CBCE7EC">
      <w:start w:val="1"/>
      <w:numFmt w:val="bullet"/>
      <w:lvlText w:val="•"/>
      <w:lvlJc w:val="left"/>
      <w:pPr>
        <w:ind w:left="3434" w:hanging="203"/>
      </w:pPr>
      <w:rPr>
        <w:rFonts w:hint="default"/>
      </w:rPr>
    </w:lvl>
    <w:lvl w:ilvl="4" w:tplc="F7AE982C">
      <w:start w:val="1"/>
      <w:numFmt w:val="bullet"/>
      <w:lvlText w:val="•"/>
      <w:lvlJc w:val="left"/>
      <w:pPr>
        <w:ind w:left="4439" w:hanging="203"/>
      </w:pPr>
      <w:rPr>
        <w:rFonts w:hint="default"/>
      </w:rPr>
    </w:lvl>
    <w:lvl w:ilvl="5" w:tplc="59D0E042">
      <w:start w:val="1"/>
      <w:numFmt w:val="bullet"/>
      <w:lvlText w:val="•"/>
      <w:lvlJc w:val="left"/>
      <w:pPr>
        <w:ind w:left="5444" w:hanging="203"/>
      </w:pPr>
      <w:rPr>
        <w:rFonts w:hint="default"/>
      </w:rPr>
    </w:lvl>
    <w:lvl w:ilvl="6" w:tplc="FB5CAB9A">
      <w:start w:val="1"/>
      <w:numFmt w:val="bullet"/>
      <w:lvlText w:val="•"/>
      <w:lvlJc w:val="left"/>
      <w:pPr>
        <w:ind w:left="6449" w:hanging="203"/>
      </w:pPr>
      <w:rPr>
        <w:rFonts w:hint="default"/>
      </w:rPr>
    </w:lvl>
    <w:lvl w:ilvl="7" w:tplc="CB283E20">
      <w:start w:val="1"/>
      <w:numFmt w:val="bullet"/>
      <w:lvlText w:val="•"/>
      <w:lvlJc w:val="left"/>
      <w:pPr>
        <w:ind w:left="7454" w:hanging="203"/>
      </w:pPr>
      <w:rPr>
        <w:rFonts w:hint="default"/>
      </w:rPr>
    </w:lvl>
    <w:lvl w:ilvl="8" w:tplc="DF042B74">
      <w:start w:val="1"/>
      <w:numFmt w:val="bullet"/>
      <w:lvlText w:val="•"/>
      <w:lvlJc w:val="left"/>
      <w:pPr>
        <w:ind w:left="8458" w:hanging="203"/>
      </w:pPr>
      <w:rPr>
        <w:rFonts w:hint="default"/>
      </w:rPr>
    </w:lvl>
  </w:abstractNum>
  <w:num w:numId="1">
    <w:abstractNumId w:val="19"/>
  </w:num>
  <w:num w:numId="2">
    <w:abstractNumId w:val="9"/>
  </w:num>
  <w:num w:numId="3">
    <w:abstractNumId w:val="11"/>
  </w:num>
  <w:num w:numId="4">
    <w:abstractNumId w:val="3"/>
  </w:num>
  <w:num w:numId="5">
    <w:abstractNumId w:val="21"/>
  </w:num>
  <w:num w:numId="6">
    <w:abstractNumId w:val="1"/>
  </w:num>
  <w:num w:numId="7">
    <w:abstractNumId w:val="8"/>
  </w:num>
  <w:num w:numId="8">
    <w:abstractNumId w:val="18"/>
  </w:num>
  <w:num w:numId="9">
    <w:abstractNumId w:val="13"/>
  </w:num>
  <w:num w:numId="10">
    <w:abstractNumId w:val="6"/>
  </w:num>
  <w:num w:numId="11">
    <w:abstractNumId w:val="22"/>
  </w:num>
  <w:num w:numId="12">
    <w:abstractNumId w:val="12"/>
  </w:num>
  <w:num w:numId="13">
    <w:abstractNumId w:val="10"/>
  </w:num>
  <w:num w:numId="14">
    <w:abstractNumId w:val="5"/>
  </w:num>
  <w:num w:numId="15">
    <w:abstractNumId w:val="4"/>
  </w:num>
  <w:num w:numId="16">
    <w:abstractNumId w:val="17"/>
  </w:num>
  <w:num w:numId="17">
    <w:abstractNumId w:val="20"/>
  </w:num>
  <w:num w:numId="18">
    <w:abstractNumId w:val="2"/>
  </w:num>
  <w:num w:numId="19">
    <w:abstractNumId w:val="0"/>
  </w:num>
  <w:num w:numId="20">
    <w:abstractNumId w:val="14"/>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hideSpellingErrors/>
  <w:proofState w:grammar="clean"/>
  <w:defaultTabStop w:val="720"/>
  <w:hyphenationZone w:val="425"/>
  <w:characterSpacingControl w:val="doNotCompress"/>
  <w:hdrShapeDefaults>
    <o:shapedefaults v:ext="edit" spidmax="2056"/>
    <o:shapelayout v:ext="edit">
      <o:idmap v:ext="edit" data="2"/>
      <o:rules v:ext="edit">
        <o:r id="V:Rule3" type="connector" idref="#_x0000_s2053"/>
        <o:r id="V:Rule4" type="connector" idref="#_x0000_s2054"/>
      </o:rules>
    </o:shapelayout>
  </w:hdrShapeDefaults>
  <w:footnotePr>
    <w:footnote w:id="0"/>
    <w:footnote w:id="1"/>
  </w:footnotePr>
  <w:endnotePr>
    <w:endnote w:id="0"/>
    <w:endnote w:id="1"/>
  </w:endnotePr>
  <w:compat/>
  <w:rsids>
    <w:rsidRoot w:val="000C57EE"/>
    <w:rsid w:val="00001722"/>
    <w:rsid w:val="000017C6"/>
    <w:rsid w:val="00001D9F"/>
    <w:rsid w:val="00002180"/>
    <w:rsid w:val="00002701"/>
    <w:rsid w:val="00002A80"/>
    <w:rsid w:val="00003640"/>
    <w:rsid w:val="000039AB"/>
    <w:rsid w:val="000070C6"/>
    <w:rsid w:val="000070F8"/>
    <w:rsid w:val="00007A98"/>
    <w:rsid w:val="0001046B"/>
    <w:rsid w:val="000108FF"/>
    <w:rsid w:val="00011BDF"/>
    <w:rsid w:val="00012D6A"/>
    <w:rsid w:val="0001309C"/>
    <w:rsid w:val="00014068"/>
    <w:rsid w:val="00014650"/>
    <w:rsid w:val="000176E4"/>
    <w:rsid w:val="0002040A"/>
    <w:rsid w:val="000205A8"/>
    <w:rsid w:val="00020DD0"/>
    <w:rsid w:val="00020E0E"/>
    <w:rsid w:val="0002192A"/>
    <w:rsid w:val="00021F2B"/>
    <w:rsid w:val="000222BB"/>
    <w:rsid w:val="0002264A"/>
    <w:rsid w:val="000231C7"/>
    <w:rsid w:val="00023565"/>
    <w:rsid w:val="00024EEF"/>
    <w:rsid w:val="00025273"/>
    <w:rsid w:val="000256C1"/>
    <w:rsid w:val="000257FE"/>
    <w:rsid w:val="000277C8"/>
    <w:rsid w:val="0003199B"/>
    <w:rsid w:val="000327D6"/>
    <w:rsid w:val="000327F9"/>
    <w:rsid w:val="00032A58"/>
    <w:rsid w:val="00033205"/>
    <w:rsid w:val="00033CFC"/>
    <w:rsid w:val="00036676"/>
    <w:rsid w:val="00036AD7"/>
    <w:rsid w:val="00037041"/>
    <w:rsid w:val="000377E9"/>
    <w:rsid w:val="00040169"/>
    <w:rsid w:val="00042012"/>
    <w:rsid w:val="0004395A"/>
    <w:rsid w:val="000439F0"/>
    <w:rsid w:val="00044878"/>
    <w:rsid w:val="00044C26"/>
    <w:rsid w:val="000457CE"/>
    <w:rsid w:val="00046A87"/>
    <w:rsid w:val="000505DD"/>
    <w:rsid w:val="00051202"/>
    <w:rsid w:val="00051897"/>
    <w:rsid w:val="000532E6"/>
    <w:rsid w:val="00055145"/>
    <w:rsid w:val="0005556C"/>
    <w:rsid w:val="00055A14"/>
    <w:rsid w:val="00056B42"/>
    <w:rsid w:val="000570DD"/>
    <w:rsid w:val="00057219"/>
    <w:rsid w:val="000609E7"/>
    <w:rsid w:val="00060B7B"/>
    <w:rsid w:val="000611FD"/>
    <w:rsid w:val="00061AC8"/>
    <w:rsid w:val="00061F13"/>
    <w:rsid w:val="000627AC"/>
    <w:rsid w:val="00062CD5"/>
    <w:rsid w:val="0006339B"/>
    <w:rsid w:val="00064FF2"/>
    <w:rsid w:val="000655F1"/>
    <w:rsid w:val="00065C69"/>
    <w:rsid w:val="00066709"/>
    <w:rsid w:val="0006760D"/>
    <w:rsid w:val="0007106B"/>
    <w:rsid w:val="000712C0"/>
    <w:rsid w:val="000726F1"/>
    <w:rsid w:val="000749EF"/>
    <w:rsid w:val="000763DC"/>
    <w:rsid w:val="000763F8"/>
    <w:rsid w:val="00076985"/>
    <w:rsid w:val="00077C7F"/>
    <w:rsid w:val="0008078C"/>
    <w:rsid w:val="0008200B"/>
    <w:rsid w:val="00082911"/>
    <w:rsid w:val="0008412E"/>
    <w:rsid w:val="0008428C"/>
    <w:rsid w:val="00086536"/>
    <w:rsid w:val="00087001"/>
    <w:rsid w:val="000901EA"/>
    <w:rsid w:val="000908C8"/>
    <w:rsid w:val="000910FD"/>
    <w:rsid w:val="00091B2B"/>
    <w:rsid w:val="00091E6A"/>
    <w:rsid w:val="000924C4"/>
    <w:rsid w:val="000930E3"/>
    <w:rsid w:val="00094318"/>
    <w:rsid w:val="00094560"/>
    <w:rsid w:val="000954F5"/>
    <w:rsid w:val="000959E6"/>
    <w:rsid w:val="00096063"/>
    <w:rsid w:val="00096264"/>
    <w:rsid w:val="00097553"/>
    <w:rsid w:val="000A0A2F"/>
    <w:rsid w:val="000A0B60"/>
    <w:rsid w:val="000A29F2"/>
    <w:rsid w:val="000A3640"/>
    <w:rsid w:val="000A61B6"/>
    <w:rsid w:val="000A6227"/>
    <w:rsid w:val="000A74A0"/>
    <w:rsid w:val="000B1103"/>
    <w:rsid w:val="000B1322"/>
    <w:rsid w:val="000B2F61"/>
    <w:rsid w:val="000B33F9"/>
    <w:rsid w:val="000B6D15"/>
    <w:rsid w:val="000C03BD"/>
    <w:rsid w:val="000C078F"/>
    <w:rsid w:val="000C0956"/>
    <w:rsid w:val="000C09ED"/>
    <w:rsid w:val="000C0FEF"/>
    <w:rsid w:val="000C158B"/>
    <w:rsid w:val="000C1CBC"/>
    <w:rsid w:val="000C1D56"/>
    <w:rsid w:val="000C49BC"/>
    <w:rsid w:val="000C57EE"/>
    <w:rsid w:val="000C6FCC"/>
    <w:rsid w:val="000D161F"/>
    <w:rsid w:val="000D1A27"/>
    <w:rsid w:val="000D1D14"/>
    <w:rsid w:val="000D1F3E"/>
    <w:rsid w:val="000D2EAF"/>
    <w:rsid w:val="000D3BF2"/>
    <w:rsid w:val="000D4BD8"/>
    <w:rsid w:val="000D7F1E"/>
    <w:rsid w:val="000E0779"/>
    <w:rsid w:val="000E1821"/>
    <w:rsid w:val="000E2536"/>
    <w:rsid w:val="000E281D"/>
    <w:rsid w:val="000E2F6B"/>
    <w:rsid w:val="000E2FD4"/>
    <w:rsid w:val="000E3ED3"/>
    <w:rsid w:val="000E4189"/>
    <w:rsid w:val="000E4F78"/>
    <w:rsid w:val="000E4FF3"/>
    <w:rsid w:val="000E575C"/>
    <w:rsid w:val="000E692D"/>
    <w:rsid w:val="000E7841"/>
    <w:rsid w:val="000E7FA4"/>
    <w:rsid w:val="000F03E1"/>
    <w:rsid w:val="000F08AD"/>
    <w:rsid w:val="000F08D8"/>
    <w:rsid w:val="000F0DB2"/>
    <w:rsid w:val="000F1660"/>
    <w:rsid w:val="000F2563"/>
    <w:rsid w:val="000F2C33"/>
    <w:rsid w:val="000F39FB"/>
    <w:rsid w:val="000F3AEF"/>
    <w:rsid w:val="000F3BB3"/>
    <w:rsid w:val="000F3CC0"/>
    <w:rsid w:val="000F4E94"/>
    <w:rsid w:val="000F5A64"/>
    <w:rsid w:val="000F6520"/>
    <w:rsid w:val="000F65BE"/>
    <w:rsid w:val="000F6A70"/>
    <w:rsid w:val="000F6D92"/>
    <w:rsid w:val="000F7B01"/>
    <w:rsid w:val="0010091E"/>
    <w:rsid w:val="00100CC8"/>
    <w:rsid w:val="00101553"/>
    <w:rsid w:val="00103B74"/>
    <w:rsid w:val="00104585"/>
    <w:rsid w:val="001056B2"/>
    <w:rsid w:val="00106347"/>
    <w:rsid w:val="001064AA"/>
    <w:rsid w:val="0010695B"/>
    <w:rsid w:val="00106B76"/>
    <w:rsid w:val="0010735B"/>
    <w:rsid w:val="00107656"/>
    <w:rsid w:val="00107A57"/>
    <w:rsid w:val="0011025D"/>
    <w:rsid w:val="00111528"/>
    <w:rsid w:val="0011161E"/>
    <w:rsid w:val="00111FDD"/>
    <w:rsid w:val="00111FED"/>
    <w:rsid w:val="00112661"/>
    <w:rsid w:val="001128E5"/>
    <w:rsid w:val="00112D07"/>
    <w:rsid w:val="001137A1"/>
    <w:rsid w:val="00113BB6"/>
    <w:rsid w:val="001141A6"/>
    <w:rsid w:val="00116816"/>
    <w:rsid w:val="00117F96"/>
    <w:rsid w:val="00117FF0"/>
    <w:rsid w:val="00120A91"/>
    <w:rsid w:val="00121A2A"/>
    <w:rsid w:val="00122269"/>
    <w:rsid w:val="001222A7"/>
    <w:rsid w:val="00122709"/>
    <w:rsid w:val="00122984"/>
    <w:rsid w:val="001231FD"/>
    <w:rsid w:val="0012471A"/>
    <w:rsid w:val="0012772C"/>
    <w:rsid w:val="00127FF7"/>
    <w:rsid w:val="00130A51"/>
    <w:rsid w:val="00130ADF"/>
    <w:rsid w:val="00131C29"/>
    <w:rsid w:val="001332E1"/>
    <w:rsid w:val="0013400E"/>
    <w:rsid w:val="00134756"/>
    <w:rsid w:val="00134920"/>
    <w:rsid w:val="00134F96"/>
    <w:rsid w:val="0013590C"/>
    <w:rsid w:val="00135E54"/>
    <w:rsid w:val="00135F8E"/>
    <w:rsid w:val="00136019"/>
    <w:rsid w:val="00137161"/>
    <w:rsid w:val="001374F1"/>
    <w:rsid w:val="0013790C"/>
    <w:rsid w:val="001403CA"/>
    <w:rsid w:val="00140421"/>
    <w:rsid w:val="00140EE4"/>
    <w:rsid w:val="00140FC5"/>
    <w:rsid w:val="001413C5"/>
    <w:rsid w:val="00141B35"/>
    <w:rsid w:val="00141E78"/>
    <w:rsid w:val="00141F56"/>
    <w:rsid w:val="00142AC2"/>
    <w:rsid w:val="00142DA4"/>
    <w:rsid w:val="001436E0"/>
    <w:rsid w:val="001446B2"/>
    <w:rsid w:val="001453AF"/>
    <w:rsid w:val="00145C00"/>
    <w:rsid w:val="00146C05"/>
    <w:rsid w:val="00147E9C"/>
    <w:rsid w:val="00147ED9"/>
    <w:rsid w:val="00150095"/>
    <w:rsid w:val="00150711"/>
    <w:rsid w:val="00150975"/>
    <w:rsid w:val="001528FC"/>
    <w:rsid w:val="001536A0"/>
    <w:rsid w:val="00153BC1"/>
    <w:rsid w:val="00153C93"/>
    <w:rsid w:val="0015443B"/>
    <w:rsid w:val="00157BA0"/>
    <w:rsid w:val="00160F71"/>
    <w:rsid w:val="001610D7"/>
    <w:rsid w:val="00161626"/>
    <w:rsid w:val="00161E7A"/>
    <w:rsid w:val="001624F2"/>
    <w:rsid w:val="00162CE4"/>
    <w:rsid w:val="00163595"/>
    <w:rsid w:val="00163805"/>
    <w:rsid w:val="00165CAB"/>
    <w:rsid w:val="00166458"/>
    <w:rsid w:val="00166A78"/>
    <w:rsid w:val="0016758D"/>
    <w:rsid w:val="00167680"/>
    <w:rsid w:val="00167BB7"/>
    <w:rsid w:val="00167F8C"/>
    <w:rsid w:val="00170893"/>
    <w:rsid w:val="00170995"/>
    <w:rsid w:val="00171D8A"/>
    <w:rsid w:val="00172036"/>
    <w:rsid w:val="00172DB5"/>
    <w:rsid w:val="001735EC"/>
    <w:rsid w:val="00174016"/>
    <w:rsid w:val="001756C4"/>
    <w:rsid w:val="001772FC"/>
    <w:rsid w:val="00181444"/>
    <w:rsid w:val="0018165A"/>
    <w:rsid w:val="00181C42"/>
    <w:rsid w:val="0018350D"/>
    <w:rsid w:val="00183ECA"/>
    <w:rsid w:val="001841F9"/>
    <w:rsid w:val="001842B2"/>
    <w:rsid w:val="00184DA6"/>
    <w:rsid w:val="001857AE"/>
    <w:rsid w:val="00185BCA"/>
    <w:rsid w:val="00186211"/>
    <w:rsid w:val="001871A6"/>
    <w:rsid w:val="001874D9"/>
    <w:rsid w:val="00187586"/>
    <w:rsid w:val="0019051A"/>
    <w:rsid w:val="00190656"/>
    <w:rsid w:val="00191197"/>
    <w:rsid w:val="00192436"/>
    <w:rsid w:val="001948E1"/>
    <w:rsid w:val="00194D55"/>
    <w:rsid w:val="001958C2"/>
    <w:rsid w:val="00195B24"/>
    <w:rsid w:val="001968B6"/>
    <w:rsid w:val="001A1652"/>
    <w:rsid w:val="001A1A76"/>
    <w:rsid w:val="001A28D3"/>
    <w:rsid w:val="001A4B13"/>
    <w:rsid w:val="001A4C9F"/>
    <w:rsid w:val="001A62E8"/>
    <w:rsid w:val="001A7633"/>
    <w:rsid w:val="001B053D"/>
    <w:rsid w:val="001B0BDB"/>
    <w:rsid w:val="001B0F80"/>
    <w:rsid w:val="001B1500"/>
    <w:rsid w:val="001B2E1C"/>
    <w:rsid w:val="001B2EF8"/>
    <w:rsid w:val="001B4844"/>
    <w:rsid w:val="001B4E5F"/>
    <w:rsid w:val="001B58CD"/>
    <w:rsid w:val="001B693E"/>
    <w:rsid w:val="001B7934"/>
    <w:rsid w:val="001B7E64"/>
    <w:rsid w:val="001C0D0D"/>
    <w:rsid w:val="001C0D42"/>
    <w:rsid w:val="001C1760"/>
    <w:rsid w:val="001C2393"/>
    <w:rsid w:val="001C255E"/>
    <w:rsid w:val="001C27FD"/>
    <w:rsid w:val="001C2E84"/>
    <w:rsid w:val="001C34AE"/>
    <w:rsid w:val="001C4194"/>
    <w:rsid w:val="001C4401"/>
    <w:rsid w:val="001C44B6"/>
    <w:rsid w:val="001C4679"/>
    <w:rsid w:val="001C4A7E"/>
    <w:rsid w:val="001C6F3A"/>
    <w:rsid w:val="001D0F2D"/>
    <w:rsid w:val="001D1307"/>
    <w:rsid w:val="001D1AFA"/>
    <w:rsid w:val="001D1F49"/>
    <w:rsid w:val="001D2AA3"/>
    <w:rsid w:val="001D2CD4"/>
    <w:rsid w:val="001D3245"/>
    <w:rsid w:val="001D3BE8"/>
    <w:rsid w:val="001D3E51"/>
    <w:rsid w:val="001D5166"/>
    <w:rsid w:val="001D5625"/>
    <w:rsid w:val="001D56D4"/>
    <w:rsid w:val="001D57A8"/>
    <w:rsid w:val="001D5DF4"/>
    <w:rsid w:val="001D77A5"/>
    <w:rsid w:val="001E121A"/>
    <w:rsid w:val="001E12A7"/>
    <w:rsid w:val="001E16BD"/>
    <w:rsid w:val="001E2E12"/>
    <w:rsid w:val="001E2F4B"/>
    <w:rsid w:val="001E3DE9"/>
    <w:rsid w:val="001E4CD1"/>
    <w:rsid w:val="001E5C2F"/>
    <w:rsid w:val="001E6177"/>
    <w:rsid w:val="001E6D68"/>
    <w:rsid w:val="001E6E88"/>
    <w:rsid w:val="001E718C"/>
    <w:rsid w:val="001F112F"/>
    <w:rsid w:val="001F1C48"/>
    <w:rsid w:val="001F1F25"/>
    <w:rsid w:val="001F3AE0"/>
    <w:rsid w:val="001F3AE9"/>
    <w:rsid w:val="001F3F58"/>
    <w:rsid w:val="001F407D"/>
    <w:rsid w:val="001F43AD"/>
    <w:rsid w:val="001F4676"/>
    <w:rsid w:val="001F4F25"/>
    <w:rsid w:val="001F5FDA"/>
    <w:rsid w:val="001F7200"/>
    <w:rsid w:val="001F7645"/>
    <w:rsid w:val="00200CB5"/>
    <w:rsid w:val="00201677"/>
    <w:rsid w:val="002017FB"/>
    <w:rsid w:val="0020227B"/>
    <w:rsid w:val="002029E3"/>
    <w:rsid w:val="00202BB2"/>
    <w:rsid w:val="00203C2F"/>
    <w:rsid w:val="00204793"/>
    <w:rsid w:val="002060FD"/>
    <w:rsid w:val="00210067"/>
    <w:rsid w:val="0021198A"/>
    <w:rsid w:val="00212505"/>
    <w:rsid w:val="002129D5"/>
    <w:rsid w:val="002133F6"/>
    <w:rsid w:val="00213AFF"/>
    <w:rsid w:val="00214132"/>
    <w:rsid w:val="0021474F"/>
    <w:rsid w:val="002147B0"/>
    <w:rsid w:val="00214D7D"/>
    <w:rsid w:val="00221565"/>
    <w:rsid w:val="00221958"/>
    <w:rsid w:val="00222B01"/>
    <w:rsid w:val="00222C84"/>
    <w:rsid w:val="002238C8"/>
    <w:rsid w:val="00223BD6"/>
    <w:rsid w:val="00223D39"/>
    <w:rsid w:val="00224738"/>
    <w:rsid w:val="00224D13"/>
    <w:rsid w:val="002256C2"/>
    <w:rsid w:val="002261C8"/>
    <w:rsid w:val="002266EB"/>
    <w:rsid w:val="002269A0"/>
    <w:rsid w:val="00227091"/>
    <w:rsid w:val="0022789F"/>
    <w:rsid w:val="00227D2E"/>
    <w:rsid w:val="00230578"/>
    <w:rsid w:val="00230785"/>
    <w:rsid w:val="00230D9B"/>
    <w:rsid w:val="00230F7B"/>
    <w:rsid w:val="00231CDA"/>
    <w:rsid w:val="002322D7"/>
    <w:rsid w:val="0023286D"/>
    <w:rsid w:val="00232B3E"/>
    <w:rsid w:val="002339EA"/>
    <w:rsid w:val="002353E3"/>
    <w:rsid w:val="002355E3"/>
    <w:rsid w:val="00236160"/>
    <w:rsid w:val="0023625C"/>
    <w:rsid w:val="00236773"/>
    <w:rsid w:val="00237098"/>
    <w:rsid w:val="0023709B"/>
    <w:rsid w:val="002375D6"/>
    <w:rsid w:val="002378F2"/>
    <w:rsid w:val="00240A52"/>
    <w:rsid w:val="0024100E"/>
    <w:rsid w:val="002413A7"/>
    <w:rsid w:val="00241BB3"/>
    <w:rsid w:val="00241C00"/>
    <w:rsid w:val="0024290A"/>
    <w:rsid w:val="00243054"/>
    <w:rsid w:val="00244D94"/>
    <w:rsid w:val="002458CE"/>
    <w:rsid w:val="00245EBF"/>
    <w:rsid w:val="002464B3"/>
    <w:rsid w:val="0024668D"/>
    <w:rsid w:val="002466EB"/>
    <w:rsid w:val="00247004"/>
    <w:rsid w:val="002504E8"/>
    <w:rsid w:val="002504F8"/>
    <w:rsid w:val="00251217"/>
    <w:rsid w:val="002514E7"/>
    <w:rsid w:val="0025228B"/>
    <w:rsid w:val="0025233C"/>
    <w:rsid w:val="0025265B"/>
    <w:rsid w:val="002531B6"/>
    <w:rsid w:val="00253218"/>
    <w:rsid w:val="00253D84"/>
    <w:rsid w:val="002546C8"/>
    <w:rsid w:val="00254FE5"/>
    <w:rsid w:val="00255E33"/>
    <w:rsid w:val="0025627C"/>
    <w:rsid w:val="00256327"/>
    <w:rsid w:val="0025676F"/>
    <w:rsid w:val="00257DFF"/>
    <w:rsid w:val="002607B8"/>
    <w:rsid w:val="0026239F"/>
    <w:rsid w:val="0026510E"/>
    <w:rsid w:val="0026534A"/>
    <w:rsid w:val="00265534"/>
    <w:rsid w:val="0026557F"/>
    <w:rsid w:val="00265B91"/>
    <w:rsid w:val="002661FB"/>
    <w:rsid w:val="00266EC9"/>
    <w:rsid w:val="00267466"/>
    <w:rsid w:val="0026753C"/>
    <w:rsid w:val="00267903"/>
    <w:rsid w:val="00270A94"/>
    <w:rsid w:val="00271087"/>
    <w:rsid w:val="00271795"/>
    <w:rsid w:val="00271E54"/>
    <w:rsid w:val="002750A1"/>
    <w:rsid w:val="00275643"/>
    <w:rsid w:val="002756FA"/>
    <w:rsid w:val="00275701"/>
    <w:rsid w:val="00277548"/>
    <w:rsid w:val="00280763"/>
    <w:rsid w:val="00282511"/>
    <w:rsid w:val="00283330"/>
    <w:rsid w:val="0028422E"/>
    <w:rsid w:val="002842F4"/>
    <w:rsid w:val="00284A3C"/>
    <w:rsid w:val="00284C35"/>
    <w:rsid w:val="002866F6"/>
    <w:rsid w:val="00286763"/>
    <w:rsid w:val="00287B60"/>
    <w:rsid w:val="00290709"/>
    <w:rsid w:val="00290B2B"/>
    <w:rsid w:val="0029121F"/>
    <w:rsid w:val="00293399"/>
    <w:rsid w:val="00293B6B"/>
    <w:rsid w:val="00295236"/>
    <w:rsid w:val="00295413"/>
    <w:rsid w:val="00295D78"/>
    <w:rsid w:val="00296E79"/>
    <w:rsid w:val="00296F7A"/>
    <w:rsid w:val="002979DC"/>
    <w:rsid w:val="00297F42"/>
    <w:rsid w:val="002A085D"/>
    <w:rsid w:val="002A11CE"/>
    <w:rsid w:val="002A13D1"/>
    <w:rsid w:val="002A14AD"/>
    <w:rsid w:val="002A18B9"/>
    <w:rsid w:val="002A26BE"/>
    <w:rsid w:val="002A2EF2"/>
    <w:rsid w:val="002A3189"/>
    <w:rsid w:val="002A396B"/>
    <w:rsid w:val="002A480E"/>
    <w:rsid w:val="002A502D"/>
    <w:rsid w:val="002A50F0"/>
    <w:rsid w:val="002A562F"/>
    <w:rsid w:val="002A5A39"/>
    <w:rsid w:val="002A6660"/>
    <w:rsid w:val="002A6B4F"/>
    <w:rsid w:val="002A728B"/>
    <w:rsid w:val="002A7343"/>
    <w:rsid w:val="002B0A34"/>
    <w:rsid w:val="002B1586"/>
    <w:rsid w:val="002B216F"/>
    <w:rsid w:val="002B3FD1"/>
    <w:rsid w:val="002B4AC5"/>
    <w:rsid w:val="002B4E3E"/>
    <w:rsid w:val="002B5436"/>
    <w:rsid w:val="002B5AA8"/>
    <w:rsid w:val="002B5CEF"/>
    <w:rsid w:val="002B6989"/>
    <w:rsid w:val="002B6A5A"/>
    <w:rsid w:val="002B6A8C"/>
    <w:rsid w:val="002B6D92"/>
    <w:rsid w:val="002B7358"/>
    <w:rsid w:val="002B77A6"/>
    <w:rsid w:val="002C08E5"/>
    <w:rsid w:val="002C0C51"/>
    <w:rsid w:val="002C1A20"/>
    <w:rsid w:val="002C1A9B"/>
    <w:rsid w:val="002C2052"/>
    <w:rsid w:val="002C2518"/>
    <w:rsid w:val="002C28D1"/>
    <w:rsid w:val="002C2ACE"/>
    <w:rsid w:val="002C44E1"/>
    <w:rsid w:val="002C4E67"/>
    <w:rsid w:val="002C63FA"/>
    <w:rsid w:val="002C6550"/>
    <w:rsid w:val="002C7704"/>
    <w:rsid w:val="002C79B1"/>
    <w:rsid w:val="002D0A94"/>
    <w:rsid w:val="002D1A2B"/>
    <w:rsid w:val="002D1F9A"/>
    <w:rsid w:val="002D352E"/>
    <w:rsid w:val="002D4783"/>
    <w:rsid w:val="002D54C6"/>
    <w:rsid w:val="002D616C"/>
    <w:rsid w:val="002D793C"/>
    <w:rsid w:val="002E0051"/>
    <w:rsid w:val="002E1091"/>
    <w:rsid w:val="002E1825"/>
    <w:rsid w:val="002E1CD7"/>
    <w:rsid w:val="002E2199"/>
    <w:rsid w:val="002E3830"/>
    <w:rsid w:val="002E4C6B"/>
    <w:rsid w:val="002E4D3E"/>
    <w:rsid w:val="002E5232"/>
    <w:rsid w:val="002E5CAC"/>
    <w:rsid w:val="002E6E2C"/>
    <w:rsid w:val="002F11D2"/>
    <w:rsid w:val="002F1AEA"/>
    <w:rsid w:val="002F2924"/>
    <w:rsid w:val="002F3509"/>
    <w:rsid w:val="002F3F16"/>
    <w:rsid w:val="002F4409"/>
    <w:rsid w:val="002F50FF"/>
    <w:rsid w:val="002F62A4"/>
    <w:rsid w:val="002F664D"/>
    <w:rsid w:val="002F684F"/>
    <w:rsid w:val="002F6E52"/>
    <w:rsid w:val="002F6EEA"/>
    <w:rsid w:val="002F79C1"/>
    <w:rsid w:val="0030169F"/>
    <w:rsid w:val="00302733"/>
    <w:rsid w:val="00302C7B"/>
    <w:rsid w:val="00302FE1"/>
    <w:rsid w:val="00303E9A"/>
    <w:rsid w:val="00304BC4"/>
    <w:rsid w:val="00304C04"/>
    <w:rsid w:val="00304E19"/>
    <w:rsid w:val="00306287"/>
    <w:rsid w:val="00306659"/>
    <w:rsid w:val="0031021E"/>
    <w:rsid w:val="003124E9"/>
    <w:rsid w:val="0031276D"/>
    <w:rsid w:val="003129AE"/>
    <w:rsid w:val="00314E8B"/>
    <w:rsid w:val="00315628"/>
    <w:rsid w:val="0031618E"/>
    <w:rsid w:val="00316EE8"/>
    <w:rsid w:val="003176AA"/>
    <w:rsid w:val="00320D05"/>
    <w:rsid w:val="003211B4"/>
    <w:rsid w:val="003224F9"/>
    <w:rsid w:val="00322933"/>
    <w:rsid w:val="00323937"/>
    <w:rsid w:val="003244E4"/>
    <w:rsid w:val="0032473B"/>
    <w:rsid w:val="0032475E"/>
    <w:rsid w:val="00324B6E"/>
    <w:rsid w:val="0032718D"/>
    <w:rsid w:val="0032735E"/>
    <w:rsid w:val="003302D3"/>
    <w:rsid w:val="00331423"/>
    <w:rsid w:val="00332D04"/>
    <w:rsid w:val="00332F1E"/>
    <w:rsid w:val="00334872"/>
    <w:rsid w:val="00334BBF"/>
    <w:rsid w:val="0033510B"/>
    <w:rsid w:val="00336597"/>
    <w:rsid w:val="00336DC3"/>
    <w:rsid w:val="00336F7F"/>
    <w:rsid w:val="0033783F"/>
    <w:rsid w:val="0033796E"/>
    <w:rsid w:val="00337C14"/>
    <w:rsid w:val="00337C3A"/>
    <w:rsid w:val="003406E3"/>
    <w:rsid w:val="00340834"/>
    <w:rsid w:val="00340BE8"/>
    <w:rsid w:val="00340E05"/>
    <w:rsid w:val="00341569"/>
    <w:rsid w:val="00341737"/>
    <w:rsid w:val="00343278"/>
    <w:rsid w:val="003433F7"/>
    <w:rsid w:val="0034346E"/>
    <w:rsid w:val="003435D1"/>
    <w:rsid w:val="003437EA"/>
    <w:rsid w:val="003440B2"/>
    <w:rsid w:val="00344F73"/>
    <w:rsid w:val="00344FEA"/>
    <w:rsid w:val="003454F2"/>
    <w:rsid w:val="00345D9D"/>
    <w:rsid w:val="00346CAF"/>
    <w:rsid w:val="00346DF1"/>
    <w:rsid w:val="00346EC5"/>
    <w:rsid w:val="003474AE"/>
    <w:rsid w:val="00347E5A"/>
    <w:rsid w:val="00347E72"/>
    <w:rsid w:val="00350B3F"/>
    <w:rsid w:val="00350F77"/>
    <w:rsid w:val="0035163A"/>
    <w:rsid w:val="00351BC8"/>
    <w:rsid w:val="003520B6"/>
    <w:rsid w:val="00352136"/>
    <w:rsid w:val="0035218A"/>
    <w:rsid w:val="0035239E"/>
    <w:rsid w:val="0035249E"/>
    <w:rsid w:val="00352DD5"/>
    <w:rsid w:val="003532E9"/>
    <w:rsid w:val="003537EC"/>
    <w:rsid w:val="00354EB6"/>
    <w:rsid w:val="00355318"/>
    <w:rsid w:val="0035540C"/>
    <w:rsid w:val="00357008"/>
    <w:rsid w:val="00357011"/>
    <w:rsid w:val="0036114D"/>
    <w:rsid w:val="00361CA8"/>
    <w:rsid w:val="00364206"/>
    <w:rsid w:val="00364D67"/>
    <w:rsid w:val="00365B7D"/>
    <w:rsid w:val="00365FFD"/>
    <w:rsid w:val="00367161"/>
    <w:rsid w:val="00371E6D"/>
    <w:rsid w:val="00372513"/>
    <w:rsid w:val="003727E0"/>
    <w:rsid w:val="00372A77"/>
    <w:rsid w:val="00373B3C"/>
    <w:rsid w:val="003743AA"/>
    <w:rsid w:val="00375B10"/>
    <w:rsid w:val="0037622B"/>
    <w:rsid w:val="00376AFF"/>
    <w:rsid w:val="00380E8A"/>
    <w:rsid w:val="0038191E"/>
    <w:rsid w:val="00381959"/>
    <w:rsid w:val="00382BC6"/>
    <w:rsid w:val="0038361C"/>
    <w:rsid w:val="0038432E"/>
    <w:rsid w:val="00384A34"/>
    <w:rsid w:val="00384DB6"/>
    <w:rsid w:val="003875B5"/>
    <w:rsid w:val="00387872"/>
    <w:rsid w:val="00391F23"/>
    <w:rsid w:val="00393E59"/>
    <w:rsid w:val="0039438B"/>
    <w:rsid w:val="00395DFE"/>
    <w:rsid w:val="00395F8B"/>
    <w:rsid w:val="003965C2"/>
    <w:rsid w:val="00396B1C"/>
    <w:rsid w:val="00396EC5"/>
    <w:rsid w:val="003971B8"/>
    <w:rsid w:val="003A01DF"/>
    <w:rsid w:val="003A0843"/>
    <w:rsid w:val="003A0B20"/>
    <w:rsid w:val="003A2667"/>
    <w:rsid w:val="003A28F1"/>
    <w:rsid w:val="003A36B3"/>
    <w:rsid w:val="003A452E"/>
    <w:rsid w:val="003A4799"/>
    <w:rsid w:val="003A6807"/>
    <w:rsid w:val="003A69B0"/>
    <w:rsid w:val="003A6A5C"/>
    <w:rsid w:val="003A7759"/>
    <w:rsid w:val="003B1632"/>
    <w:rsid w:val="003B1A2C"/>
    <w:rsid w:val="003B1E89"/>
    <w:rsid w:val="003B2167"/>
    <w:rsid w:val="003B34B5"/>
    <w:rsid w:val="003B39B1"/>
    <w:rsid w:val="003B4177"/>
    <w:rsid w:val="003B469A"/>
    <w:rsid w:val="003B4FF5"/>
    <w:rsid w:val="003B58B2"/>
    <w:rsid w:val="003B5E70"/>
    <w:rsid w:val="003B6359"/>
    <w:rsid w:val="003B6B7E"/>
    <w:rsid w:val="003B7080"/>
    <w:rsid w:val="003C13DF"/>
    <w:rsid w:val="003C1795"/>
    <w:rsid w:val="003C25E2"/>
    <w:rsid w:val="003C4D32"/>
    <w:rsid w:val="003C549A"/>
    <w:rsid w:val="003C6F65"/>
    <w:rsid w:val="003C7B6A"/>
    <w:rsid w:val="003D074E"/>
    <w:rsid w:val="003D10C9"/>
    <w:rsid w:val="003D1551"/>
    <w:rsid w:val="003D2763"/>
    <w:rsid w:val="003D316D"/>
    <w:rsid w:val="003D453A"/>
    <w:rsid w:val="003D5D36"/>
    <w:rsid w:val="003D705C"/>
    <w:rsid w:val="003D72AB"/>
    <w:rsid w:val="003D77A0"/>
    <w:rsid w:val="003E0C57"/>
    <w:rsid w:val="003E1493"/>
    <w:rsid w:val="003E175A"/>
    <w:rsid w:val="003E2B54"/>
    <w:rsid w:val="003E5014"/>
    <w:rsid w:val="003E51DA"/>
    <w:rsid w:val="003E5512"/>
    <w:rsid w:val="003E5B66"/>
    <w:rsid w:val="003E6416"/>
    <w:rsid w:val="003E66BB"/>
    <w:rsid w:val="003E68A9"/>
    <w:rsid w:val="003E6C34"/>
    <w:rsid w:val="003E7731"/>
    <w:rsid w:val="003E7870"/>
    <w:rsid w:val="003F0544"/>
    <w:rsid w:val="003F0559"/>
    <w:rsid w:val="003F1267"/>
    <w:rsid w:val="003F3B94"/>
    <w:rsid w:val="003F415F"/>
    <w:rsid w:val="003F4210"/>
    <w:rsid w:val="003F48CA"/>
    <w:rsid w:val="003F4F3C"/>
    <w:rsid w:val="003F565B"/>
    <w:rsid w:val="003F73B6"/>
    <w:rsid w:val="003F740D"/>
    <w:rsid w:val="003F7DA2"/>
    <w:rsid w:val="003F7FD8"/>
    <w:rsid w:val="00400677"/>
    <w:rsid w:val="00400773"/>
    <w:rsid w:val="00400AE1"/>
    <w:rsid w:val="00400AF5"/>
    <w:rsid w:val="00401072"/>
    <w:rsid w:val="00401126"/>
    <w:rsid w:val="00402321"/>
    <w:rsid w:val="00402EC7"/>
    <w:rsid w:val="00403C5A"/>
    <w:rsid w:val="0040421B"/>
    <w:rsid w:val="00405619"/>
    <w:rsid w:val="004060A7"/>
    <w:rsid w:val="00406573"/>
    <w:rsid w:val="00406667"/>
    <w:rsid w:val="00406F84"/>
    <w:rsid w:val="00407DC6"/>
    <w:rsid w:val="00411E30"/>
    <w:rsid w:val="00411E3F"/>
    <w:rsid w:val="00411F62"/>
    <w:rsid w:val="0041442C"/>
    <w:rsid w:val="0041670A"/>
    <w:rsid w:val="00420D3A"/>
    <w:rsid w:val="004214C8"/>
    <w:rsid w:val="004216F8"/>
    <w:rsid w:val="0042247C"/>
    <w:rsid w:val="004227EE"/>
    <w:rsid w:val="004234E7"/>
    <w:rsid w:val="004237A6"/>
    <w:rsid w:val="00424116"/>
    <w:rsid w:val="00424217"/>
    <w:rsid w:val="0042524A"/>
    <w:rsid w:val="0042591A"/>
    <w:rsid w:val="00426138"/>
    <w:rsid w:val="00427F54"/>
    <w:rsid w:val="00430A82"/>
    <w:rsid w:val="004315E0"/>
    <w:rsid w:val="004316A3"/>
    <w:rsid w:val="00432C85"/>
    <w:rsid w:val="004334DA"/>
    <w:rsid w:val="00433EB8"/>
    <w:rsid w:val="00435490"/>
    <w:rsid w:val="00435789"/>
    <w:rsid w:val="00435855"/>
    <w:rsid w:val="004359FC"/>
    <w:rsid w:val="0044177B"/>
    <w:rsid w:val="0044179A"/>
    <w:rsid w:val="00441E17"/>
    <w:rsid w:val="00442256"/>
    <w:rsid w:val="004433CD"/>
    <w:rsid w:val="004454F6"/>
    <w:rsid w:val="00445F2B"/>
    <w:rsid w:val="004461F3"/>
    <w:rsid w:val="004466BF"/>
    <w:rsid w:val="00446A73"/>
    <w:rsid w:val="00446CC6"/>
    <w:rsid w:val="004473E7"/>
    <w:rsid w:val="00451DE3"/>
    <w:rsid w:val="0045255D"/>
    <w:rsid w:val="004525DD"/>
    <w:rsid w:val="00452E1A"/>
    <w:rsid w:val="00453D73"/>
    <w:rsid w:val="00454562"/>
    <w:rsid w:val="004564BD"/>
    <w:rsid w:val="0045763B"/>
    <w:rsid w:val="004605A6"/>
    <w:rsid w:val="00460C79"/>
    <w:rsid w:val="004621FB"/>
    <w:rsid w:val="00463240"/>
    <w:rsid w:val="004635B3"/>
    <w:rsid w:val="00463D61"/>
    <w:rsid w:val="004664B6"/>
    <w:rsid w:val="0046653F"/>
    <w:rsid w:val="00466D22"/>
    <w:rsid w:val="00467E0A"/>
    <w:rsid w:val="00467F4D"/>
    <w:rsid w:val="004721E1"/>
    <w:rsid w:val="0047261C"/>
    <w:rsid w:val="00472A18"/>
    <w:rsid w:val="00472B65"/>
    <w:rsid w:val="0047461B"/>
    <w:rsid w:val="004754D7"/>
    <w:rsid w:val="00476E5E"/>
    <w:rsid w:val="0047710E"/>
    <w:rsid w:val="004803D0"/>
    <w:rsid w:val="0048081D"/>
    <w:rsid w:val="00481476"/>
    <w:rsid w:val="00482818"/>
    <w:rsid w:val="00483684"/>
    <w:rsid w:val="004837EA"/>
    <w:rsid w:val="00483DBD"/>
    <w:rsid w:val="00485D8A"/>
    <w:rsid w:val="00486397"/>
    <w:rsid w:val="00487B16"/>
    <w:rsid w:val="004909C8"/>
    <w:rsid w:val="00490B29"/>
    <w:rsid w:val="00490E23"/>
    <w:rsid w:val="00491253"/>
    <w:rsid w:val="00491A4C"/>
    <w:rsid w:val="0049265E"/>
    <w:rsid w:val="00494BFE"/>
    <w:rsid w:val="00494EF8"/>
    <w:rsid w:val="00497F90"/>
    <w:rsid w:val="004A0AF1"/>
    <w:rsid w:val="004A1275"/>
    <w:rsid w:val="004A2803"/>
    <w:rsid w:val="004A28C2"/>
    <w:rsid w:val="004A5534"/>
    <w:rsid w:val="004A5A45"/>
    <w:rsid w:val="004A6CBA"/>
    <w:rsid w:val="004A7499"/>
    <w:rsid w:val="004B0234"/>
    <w:rsid w:val="004B0386"/>
    <w:rsid w:val="004B050E"/>
    <w:rsid w:val="004B1ABC"/>
    <w:rsid w:val="004B27E6"/>
    <w:rsid w:val="004B28CC"/>
    <w:rsid w:val="004B320E"/>
    <w:rsid w:val="004B35FC"/>
    <w:rsid w:val="004B4BE1"/>
    <w:rsid w:val="004B528C"/>
    <w:rsid w:val="004B557A"/>
    <w:rsid w:val="004B57F7"/>
    <w:rsid w:val="004B6D83"/>
    <w:rsid w:val="004B70B7"/>
    <w:rsid w:val="004B7B18"/>
    <w:rsid w:val="004C0BAB"/>
    <w:rsid w:val="004C266A"/>
    <w:rsid w:val="004C27B4"/>
    <w:rsid w:val="004C2AAD"/>
    <w:rsid w:val="004C305B"/>
    <w:rsid w:val="004C3C26"/>
    <w:rsid w:val="004C3EC5"/>
    <w:rsid w:val="004C4A6F"/>
    <w:rsid w:val="004C4AA2"/>
    <w:rsid w:val="004C51FD"/>
    <w:rsid w:val="004C795E"/>
    <w:rsid w:val="004C7AC4"/>
    <w:rsid w:val="004D033E"/>
    <w:rsid w:val="004D09F1"/>
    <w:rsid w:val="004D1658"/>
    <w:rsid w:val="004D1A5E"/>
    <w:rsid w:val="004D1BC8"/>
    <w:rsid w:val="004D1DC4"/>
    <w:rsid w:val="004D2357"/>
    <w:rsid w:val="004D23F6"/>
    <w:rsid w:val="004D25AF"/>
    <w:rsid w:val="004D29FE"/>
    <w:rsid w:val="004D2C1E"/>
    <w:rsid w:val="004D3BB1"/>
    <w:rsid w:val="004D56B2"/>
    <w:rsid w:val="004D584A"/>
    <w:rsid w:val="004D58FC"/>
    <w:rsid w:val="004D6980"/>
    <w:rsid w:val="004E0B2F"/>
    <w:rsid w:val="004E218A"/>
    <w:rsid w:val="004E2893"/>
    <w:rsid w:val="004E2C73"/>
    <w:rsid w:val="004E4AF1"/>
    <w:rsid w:val="004E685D"/>
    <w:rsid w:val="004E7FC0"/>
    <w:rsid w:val="004F0113"/>
    <w:rsid w:val="004F02AD"/>
    <w:rsid w:val="004F0462"/>
    <w:rsid w:val="004F2626"/>
    <w:rsid w:val="004F2DA9"/>
    <w:rsid w:val="004F3FC2"/>
    <w:rsid w:val="004F463D"/>
    <w:rsid w:val="004F57E2"/>
    <w:rsid w:val="004F5D03"/>
    <w:rsid w:val="004F62D3"/>
    <w:rsid w:val="004F63B4"/>
    <w:rsid w:val="004F794A"/>
    <w:rsid w:val="00500271"/>
    <w:rsid w:val="005029A0"/>
    <w:rsid w:val="005046B8"/>
    <w:rsid w:val="00505346"/>
    <w:rsid w:val="00506CDD"/>
    <w:rsid w:val="005073CB"/>
    <w:rsid w:val="00507A24"/>
    <w:rsid w:val="00510C3D"/>
    <w:rsid w:val="00511425"/>
    <w:rsid w:val="00511534"/>
    <w:rsid w:val="00513195"/>
    <w:rsid w:val="00513E98"/>
    <w:rsid w:val="005146E6"/>
    <w:rsid w:val="00514DC5"/>
    <w:rsid w:val="005153A2"/>
    <w:rsid w:val="005156FC"/>
    <w:rsid w:val="00515831"/>
    <w:rsid w:val="00515D91"/>
    <w:rsid w:val="00515E6C"/>
    <w:rsid w:val="005170C0"/>
    <w:rsid w:val="0051789C"/>
    <w:rsid w:val="00520E06"/>
    <w:rsid w:val="0052111D"/>
    <w:rsid w:val="005216A4"/>
    <w:rsid w:val="0052185D"/>
    <w:rsid w:val="00521F6F"/>
    <w:rsid w:val="005220D0"/>
    <w:rsid w:val="005229E2"/>
    <w:rsid w:val="00522B76"/>
    <w:rsid w:val="005245EA"/>
    <w:rsid w:val="00525243"/>
    <w:rsid w:val="00526735"/>
    <w:rsid w:val="00527A63"/>
    <w:rsid w:val="00527F9B"/>
    <w:rsid w:val="00531A3D"/>
    <w:rsid w:val="00531DF7"/>
    <w:rsid w:val="005320EC"/>
    <w:rsid w:val="00532D46"/>
    <w:rsid w:val="00532F3C"/>
    <w:rsid w:val="00534589"/>
    <w:rsid w:val="00534826"/>
    <w:rsid w:val="005348E1"/>
    <w:rsid w:val="005353A2"/>
    <w:rsid w:val="00537BE3"/>
    <w:rsid w:val="00540784"/>
    <w:rsid w:val="00540DA6"/>
    <w:rsid w:val="00541486"/>
    <w:rsid w:val="00541F21"/>
    <w:rsid w:val="00542DCC"/>
    <w:rsid w:val="0054396E"/>
    <w:rsid w:val="00544038"/>
    <w:rsid w:val="005444C4"/>
    <w:rsid w:val="00544885"/>
    <w:rsid w:val="00544C23"/>
    <w:rsid w:val="005453E0"/>
    <w:rsid w:val="0054599B"/>
    <w:rsid w:val="00547608"/>
    <w:rsid w:val="00550BF2"/>
    <w:rsid w:val="00552CAF"/>
    <w:rsid w:val="00553CFC"/>
    <w:rsid w:val="00554A58"/>
    <w:rsid w:val="00557C3B"/>
    <w:rsid w:val="00561590"/>
    <w:rsid w:val="00561CEC"/>
    <w:rsid w:val="00561FEF"/>
    <w:rsid w:val="005626B5"/>
    <w:rsid w:val="00562CEA"/>
    <w:rsid w:val="00563C4D"/>
    <w:rsid w:val="0056498C"/>
    <w:rsid w:val="005656F8"/>
    <w:rsid w:val="00565D9F"/>
    <w:rsid w:val="00566A82"/>
    <w:rsid w:val="00566B54"/>
    <w:rsid w:val="00570A1D"/>
    <w:rsid w:val="00571BBD"/>
    <w:rsid w:val="00571F39"/>
    <w:rsid w:val="005727B7"/>
    <w:rsid w:val="0057344C"/>
    <w:rsid w:val="00573D9B"/>
    <w:rsid w:val="00576B51"/>
    <w:rsid w:val="005774D5"/>
    <w:rsid w:val="00577A9F"/>
    <w:rsid w:val="00580AE7"/>
    <w:rsid w:val="00581B56"/>
    <w:rsid w:val="005822F5"/>
    <w:rsid w:val="0058277D"/>
    <w:rsid w:val="0058308C"/>
    <w:rsid w:val="00584202"/>
    <w:rsid w:val="00584B60"/>
    <w:rsid w:val="00585767"/>
    <w:rsid w:val="00585D55"/>
    <w:rsid w:val="00585E06"/>
    <w:rsid w:val="00586064"/>
    <w:rsid w:val="005862F8"/>
    <w:rsid w:val="00586A14"/>
    <w:rsid w:val="00586EC2"/>
    <w:rsid w:val="00586FE4"/>
    <w:rsid w:val="0058721D"/>
    <w:rsid w:val="005877AB"/>
    <w:rsid w:val="00590202"/>
    <w:rsid w:val="0059024D"/>
    <w:rsid w:val="00591616"/>
    <w:rsid w:val="00591AAC"/>
    <w:rsid w:val="00591C5D"/>
    <w:rsid w:val="005922D2"/>
    <w:rsid w:val="005923BE"/>
    <w:rsid w:val="00592998"/>
    <w:rsid w:val="00593312"/>
    <w:rsid w:val="00594DB6"/>
    <w:rsid w:val="00594DE1"/>
    <w:rsid w:val="005952C4"/>
    <w:rsid w:val="00596B09"/>
    <w:rsid w:val="00597F3A"/>
    <w:rsid w:val="005A0839"/>
    <w:rsid w:val="005A1672"/>
    <w:rsid w:val="005A19E0"/>
    <w:rsid w:val="005A2512"/>
    <w:rsid w:val="005A293E"/>
    <w:rsid w:val="005A3B1E"/>
    <w:rsid w:val="005A3C82"/>
    <w:rsid w:val="005A4712"/>
    <w:rsid w:val="005A4C1D"/>
    <w:rsid w:val="005A4C73"/>
    <w:rsid w:val="005A4CEB"/>
    <w:rsid w:val="005A4F5F"/>
    <w:rsid w:val="005B0495"/>
    <w:rsid w:val="005B1C12"/>
    <w:rsid w:val="005B1F03"/>
    <w:rsid w:val="005B4301"/>
    <w:rsid w:val="005B4575"/>
    <w:rsid w:val="005B4951"/>
    <w:rsid w:val="005B4A79"/>
    <w:rsid w:val="005B5223"/>
    <w:rsid w:val="005B538E"/>
    <w:rsid w:val="005B5C93"/>
    <w:rsid w:val="005B63E9"/>
    <w:rsid w:val="005B6767"/>
    <w:rsid w:val="005B6DA5"/>
    <w:rsid w:val="005B74EC"/>
    <w:rsid w:val="005B775A"/>
    <w:rsid w:val="005C0944"/>
    <w:rsid w:val="005C2494"/>
    <w:rsid w:val="005C2DB2"/>
    <w:rsid w:val="005C31AB"/>
    <w:rsid w:val="005C514D"/>
    <w:rsid w:val="005C7618"/>
    <w:rsid w:val="005C7B72"/>
    <w:rsid w:val="005D00E5"/>
    <w:rsid w:val="005D20FE"/>
    <w:rsid w:val="005D2232"/>
    <w:rsid w:val="005D25FB"/>
    <w:rsid w:val="005D30BF"/>
    <w:rsid w:val="005D4082"/>
    <w:rsid w:val="005D5192"/>
    <w:rsid w:val="005D592B"/>
    <w:rsid w:val="005D7541"/>
    <w:rsid w:val="005D7DC0"/>
    <w:rsid w:val="005E046D"/>
    <w:rsid w:val="005E0986"/>
    <w:rsid w:val="005E0A9B"/>
    <w:rsid w:val="005E2083"/>
    <w:rsid w:val="005E228B"/>
    <w:rsid w:val="005E30E5"/>
    <w:rsid w:val="005E60DC"/>
    <w:rsid w:val="005E6D5B"/>
    <w:rsid w:val="005E77BC"/>
    <w:rsid w:val="005F0039"/>
    <w:rsid w:val="005F00B8"/>
    <w:rsid w:val="005F0116"/>
    <w:rsid w:val="005F1EB0"/>
    <w:rsid w:val="005F207C"/>
    <w:rsid w:val="005F3390"/>
    <w:rsid w:val="005F33DA"/>
    <w:rsid w:val="005F3E36"/>
    <w:rsid w:val="005F4AD1"/>
    <w:rsid w:val="005F5134"/>
    <w:rsid w:val="005F5D61"/>
    <w:rsid w:val="005F5E40"/>
    <w:rsid w:val="005F626B"/>
    <w:rsid w:val="005F62E2"/>
    <w:rsid w:val="005F74D3"/>
    <w:rsid w:val="005F7584"/>
    <w:rsid w:val="005F7F2C"/>
    <w:rsid w:val="00600948"/>
    <w:rsid w:val="0060190B"/>
    <w:rsid w:val="00601E63"/>
    <w:rsid w:val="006023BC"/>
    <w:rsid w:val="00602713"/>
    <w:rsid w:val="00603638"/>
    <w:rsid w:val="006037A7"/>
    <w:rsid w:val="00604321"/>
    <w:rsid w:val="00605461"/>
    <w:rsid w:val="006070FE"/>
    <w:rsid w:val="006073E0"/>
    <w:rsid w:val="00610B66"/>
    <w:rsid w:val="0061121A"/>
    <w:rsid w:val="00611397"/>
    <w:rsid w:val="00612998"/>
    <w:rsid w:val="006129FB"/>
    <w:rsid w:val="0061401D"/>
    <w:rsid w:val="006141AF"/>
    <w:rsid w:val="00614350"/>
    <w:rsid w:val="00614B2E"/>
    <w:rsid w:val="0061524E"/>
    <w:rsid w:val="00615827"/>
    <w:rsid w:val="00615F96"/>
    <w:rsid w:val="00616DD6"/>
    <w:rsid w:val="006201AB"/>
    <w:rsid w:val="00620EAA"/>
    <w:rsid w:val="00620FF2"/>
    <w:rsid w:val="00622CBD"/>
    <w:rsid w:val="006233C0"/>
    <w:rsid w:val="006239CB"/>
    <w:rsid w:val="00623FE2"/>
    <w:rsid w:val="00624278"/>
    <w:rsid w:val="006251BC"/>
    <w:rsid w:val="00626328"/>
    <w:rsid w:val="006301C7"/>
    <w:rsid w:val="00630CB5"/>
    <w:rsid w:val="0063108A"/>
    <w:rsid w:val="00631961"/>
    <w:rsid w:val="00631F7E"/>
    <w:rsid w:val="00632888"/>
    <w:rsid w:val="00632F29"/>
    <w:rsid w:val="006332DE"/>
    <w:rsid w:val="00633A9C"/>
    <w:rsid w:val="00634BDA"/>
    <w:rsid w:val="00635763"/>
    <w:rsid w:val="00635D72"/>
    <w:rsid w:val="00635EE0"/>
    <w:rsid w:val="00636502"/>
    <w:rsid w:val="006403E1"/>
    <w:rsid w:val="0064070A"/>
    <w:rsid w:val="006408AF"/>
    <w:rsid w:val="00642211"/>
    <w:rsid w:val="0064340B"/>
    <w:rsid w:val="006442A1"/>
    <w:rsid w:val="00644806"/>
    <w:rsid w:val="00644C47"/>
    <w:rsid w:val="0064739E"/>
    <w:rsid w:val="00647CFF"/>
    <w:rsid w:val="006501BA"/>
    <w:rsid w:val="00650479"/>
    <w:rsid w:val="00652AC6"/>
    <w:rsid w:val="006535E6"/>
    <w:rsid w:val="006544F9"/>
    <w:rsid w:val="00654957"/>
    <w:rsid w:val="00654D67"/>
    <w:rsid w:val="00654ED0"/>
    <w:rsid w:val="00654FC7"/>
    <w:rsid w:val="00655596"/>
    <w:rsid w:val="00656D32"/>
    <w:rsid w:val="00660447"/>
    <w:rsid w:val="006622D8"/>
    <w:rsid w:val="0066255B"/>
    <w:rsid w:val="006628C2"/>
    <w:rsid w:val="00664B61"/>
    <w:rsid w:val="006653D0"/>
    <w:rsid w:val="0066553A"/>
    <w:rsid w:val="00666932"/>
    <w:rsid w:val="0066749B"/>
    <w:rsid w:val="006714A1"/>
    <w:rsid w:val="006715E5"/>
    <w:rsid w:val="00672591"/>
    <w:rsid w:val="00672CBA"/>
    <w:rsid w:val="00673002"/>
    <w:rsid w:val="00673336"/>
    <w:rsid w:val="006734F3"/>
    <w:rsid w:val="006738CC"/>
    <w:rsid w:val="00674289"/>
    <w:rsid w:val="00674A98"/>
    <w:rsid w:val="00674BD5"/>
    <w:rsid w:val="00675024"/>
    <w:rsid w:val="00675724"/>
    <w:rsid w:val="0067602B"/>
    <w:rsid w:val="006767D7"/>
    <w:rsid w:val="00676D3C"/>
    <w:rsid w:val="006773B9"/>
    <w:rsid w:val="006800C2"/>
    <w:rsid w:val="006802AE"/>
    <w:rsid w:val="00680437"/>
    <w:rsid w:val="00680EBC"/>
    <w:rsid w:val="0068157C"/>
    <w:rsid w:val="0068235D"/>
    <w:rsid w:val="006828A0"/>
    <w:rsid w:val="00682CDC"/>
    <w:rsid w:val="0068461E"/>
    <w:rsid w:val="0068502B"/>
    <w:rsid w:val="006861E3"/>
    <w:rsid w:val="0068633B"/>
    <w:rsid w:val="00686AF3"/>
    <w:rsid w:val="00686FA2"/>
    <w:rsid w:val="00690122"/>
    <w:rsid w:val="00691209"/>
    <w:rsid w:val="0069130F"/>
    <w:rsid w:val="00691AE2"/>
    <w:rsid w:val="00692552"/>
    <w:rsid w:val="00692652"/>
    <w:rsid w:val="00692D6E"/>
    <w:rsid w:val="0069433B"/>
    <w:rsid w:val="00694B4A"/>
    <w:rsid w:val="006970A2"/>
    <w:rsid w:val="00697657"/>
    <w:rsid w:val="006979A8"/>
    <w:rsid w:val="006A1C15"/>
    <w:rsid w:val="006A1EFE"/>
    <w:rsid w:val="006A26FB"/>
    <w:rsid w:val="006A52DA"/>
    <w:rsid w:val="006A56FF"/>
    <w:rsid w:val="006A6943"/>
    <w:rsid w:val="006A6DB5"/>
    <w:rsid w:val="006B01B7"/>
    <w:rsid w:val="006B0E70"/>
    <w:rsid w:val="006B15BF"/>
    <w:rsid w:val="006B2984"/>
    <w:rsid w:val="006B3752"/>
    <w:rsid w:val="006B410F"/>
    <w:rsid w:val="006B416A"/>
    <w:rsid w:val="006B4B1A"/>
    <w:rsid w:val="006B4F43"/>
    <w:rsid w:val="006B6634"/>
    <w:rsid w:val="006B6B14"/>
    <w:rsid w:val="006B7B88"/>
    <w:rsid w:val="006B7FB0"/>
    <w:rsid w:val="006C0136"/>
    <w:rsid w:val="006C0C62"/>
    <w:rsid w:val="006C1392"/>
    <w:rsid w:val="006C1C0D"/>
    <w:rsid w:val="006C221F"/>
    <w:rsid w:val="006C22B9"/>
    <w:rsid w:val="006C22C0"/>
    <w:rsid w:val="006C24B3"/>
    <w:rsid w:val="006C2780"/>
    <w:rsid w:val="006C291A"/>
    <w:rsid w:val="006C30BD"/>
    <w:rsid w:val="006C405B"/>
    <w:rsid w:val="006C4B3A"/>
    <w:rsid w:val="006C58D1"/>
    <w:rsid w:val="006C6431"/>
    <w:rsid w:val="006C6BC1"/>
    <w:rsid w:val="006D04D9"/>
    <w:rsid w:val="006D0A61"/>
    <w:rsid w:val="006D1C4E"/>
    <w:rsid w:val="006D1E63"/>
    <w:rsid w:val="006D3350"/>
    <w:rsid w:val="006D3550"/>
    <w:rsid w:val="006D3BF5"/>
    <w:rsid w:val="006D4457"/>
    <w:rsid w:val="006D4C01"/>
    <w:rsid w:val="006D5524"/>
    <w:rsid w:val="006D5EFE"/>
    <w:rsid w:val="006D6AFE"/>
    <w:rsid w:val="006D6BFF"/>
    <w:rsid w:val="006D710F"/>
    <w:rsid w:val="006D7B5E"/>
    <w:rsid w:val="006E0181"/>
    <w:rsid w:val="006E037F"/>
    <w:rsid w:val="006E21FF"/>
    <w:rsid w:val="006E3E32"/>
    <w:rsid w:val="006E60D8"/>
    <w:rsid w:val="006E6464"/>
    <w:rsid w:val="006E739F"/>
    <w:rsid w:val="006E7B4E"/>
    <w:rsid w:val="006F0247"/>
    <w:rsid w:val="006F0D93"/>
    <w:rsid w:val="006F2D70"/>
    <w:rsid w:val="006F3A10"/>
    <w:rsid w:val="006F5626"/>
    <w:rsid w:val="006F598E"/>
    <w:rsid w:val="006F64D0"/>
    <w:rsid w:val="006F75EE"/>
    <w:rsid w:val="006F77CB"/>
    <w:rsid w:val="0070083A"/>
    <w:rsid w:val="00701B7D"/>
    <w:rsid w:val="00702EA6"/>
    <w:rsid w:val="007036F7"/>
    <w:rsid w:val="007048EF"/>
    <w:rsid w:val="0070590B"/>
    <w:rsid w:val="007060AB"/>
    <w:rsid w:val="00706AFA"/>
    <w:rsid w:val="007100FB"/>
    <w:rsid w:val="00711B5D"/>
    <w:rsid w:val="0071432F"/>
    <w:rsid w:val="007143C4"/>
    <w:rsid w:val="00714539"/>
    <w:rsid w:val="007147DA"/>
    <w:rsid w:val="00715A2C"/>
    <w:rsid w:val="00715BA6"/>
    <w:rsid w:val="00716AE4"/>
    <w:rsid w:val="00717021"/>
    <w:rsid w:val="00717BD7"/>
    <w:rsid w:val="0072071B"/>
    <w:rsid w:val="0072079C"/>
    <w:rsid w:val="0072175C"/>
    <w:rsid w:val="00721FDE"/>
    <w:rsid w:val="007225B8"/>
    <w:rsid w:val="00723E23"/>
    <w:rsid w:val="00724BBD"/>
    <w:rsid w:val="007252ED"/>
    <w:rsid w:val="00726C66"/>
    <w:rsid w:val="00726F61"/>
    <w:rsid w:val="00727991"/>
    <w:rsid w:val="00727D3F"/>
    <w:rsid w:val="00727E98"/>
    <w:rsid w:val="007316DA"/>
    <w:rsid w:val="00734D5D"/>
    <w:rsid w:val="0073542C"/>
    <w:rsid w:val="00735504"/>
    <w:rsid w:val="00736AF2"/>
    <w:rsid w:val="007375A9"/>
    <w:rsid w:val="00740180"/>
    <w:rsid w:val="00740984"/>
    <w:rsid w:val="0074235C"/>
    <w:rsid w:val="00742B54"/>
    <w:rsid w:val="00742D1D"/>
    <w:rsid w:val="00742D79"/>
    <w:rsid w:val="0074471C"/>
    <w:rsid w:val="00747B43"/>
    <w:rsid w:val="00750781"/>
    <w:rsid w:val="00750C80"/>
    <w:rsid w:val="007514B2"/>
    <w:rsid w:val="007518C7"/>
    <w:rsid w:val="00751D34"/>
    <w:rsid w:val="00752023"/>
    <w:rsid w:val="00752269"/>
    <w:rsid w:val="007527C3"/>
    <w:rsid w:val="00752981"/>
    <w:rsid w:val="00754985"/>
    <w:rsid w:val="007549C6"/>
    <w:rsid w:val="007577E0"/>
    <w:rsid w:val="00757AD2"/>
    <w:rsid w:val="00761C86"/>
    <w:rsid w:val="00762420"/>
    <w:rsid w:val="00762DCB"/>
    <w:rsid w:val="00763775"/>
    <w:rsid w:val="00763BF2"/>
    <w:rsid w:val="00764150"/>
    <w:rsid w:val="007646A0"/>
    <w:rsid w:val="00764A60"/>
    <w:rsid w:val="00764AE4"/>
    <w:rsid w:val="00764B18"/>
    <w:rsid w:val="00767E5A"/>
    <w:rsid w:val="0077014F"/>
    <w:rsid w:val="00770944"/>
    <w:rsid w:val="00770EC5"/>
    <w:rsid w:val="007720C7"/>
    <w:rsid w:val="00773E3D"/>
    <w:rsid w:val="00773FED"/>
    <w:rsid w:val="00777967"/>
    <w:rsid w:val="0078024F"/>
    <w:rsid w:val="00780D4B"/>
    <w:rsid w:val="007811A4"/>
    <w:rsid w:val="00781203"/>
    <w:rsid w:val="0078247E"/>
    <w:rsid w:val="007827D4"/>
    <w:rsid w:val="007832D3"/>
    <w:rsid w:val="007839E5"/>
    <w:rsid w:val="00783BF3"/>
    <w:rsid w:val="00784057"/>
    <w:rsid w:val="00784384"/>
    <w:rsid w:val="00786698"/>
    <w:rsid w:val="00787622"/>
    <w:rsid w:val="00790F77"/>
    <w:rsid w:val="0079213A"/>
    <w:rsid w:val="00792AB2"/>
    <w:rsid w:val="007958F0"/>
    <w:rsid w:val="00795BED"/>
    <w:rsid w:val="00795C7F"/>
    <w:rsid w:val="00795E3D"/>
    <w:rsid w:val="00796495"/>
    <w:rsid w:val="00796772"/>
    <w:rsid w:val="00796DD9"/>
    <w:rsid w:val="00797115"/>
    <w:rsid w:val="00797DDB"/>
    <w:rsid w:val="007A0308"/>
    <w:rsid w:val="007A092E"/>
    <w:rsid w:val="007A1F4A"/>
    <w:rsid w:val="007A2189"/>
    <w:rsid w:val="007A3C3F"/>
    <w:rsid w:val="007A3E45"/>
    <w:rsid w:val="007A4115"/>
    <w:rsid w:val="007A603E"/>
    <w:rsid w:val="007A6070"/>
    <w:rsid w:val="007A6A3C"/>
    <w:rsid w:val="007A6DBC"/>
    <w:rsid w:val="007A6F37"/>
    <w:rsid w:val="007B0F0C"/>
    <w:rsid w:val="007B121C"/>
    <w:rsid w:val="007B184B"/>
    <w:rsid w:val="007B3091"/>
    <w:rsid w:val="007B3AC2"/>
    <w:rsid w:val="007B3E5B"/>
    <w:rsid w:val="007B42E9"/>
    <w:rsid w:val="007B4668"/>
    <w:rsid w:val="007B47CE"/>
    <w:rsid w:val="007B5181"/>
    <w:rsid w:val="007B6C74"/>
    <w:rsid w:val="007B7027"/>
    <w:rsid w:val="007C10A5"/>
    <w:rsid w:val="007C1C5F"/>
    <w:rsid w:val="007C2AF7"/>
    <w:rsid w:val="007C424D"/>
    <w:rsid w:val="007C5231"/>
    <w:rsid w:val="007C67AB"/>
    <w:rsid w:val="007C70A9"/>
    <w:rsid w:val="007C7C8A"/>
    <w:rsid w:val="007D0202"/>
    <w:rsid w:val="007D066E"/>
    <w:rsid w:val="007D16EC"/>
    <w:rsid w:val="007D20B2"/>
    <w:rsid w:val="007D34E8"/>
    <w:rsid w:val="007D3BB9"/>
    <w:rsid w:val="007D50EB"/>
    <w:rsid w:val="007D52FA"/>
    <w:rsid w:val="007D5774"/>
    <w:rsid w:val="007D67B7"/>
    <w:rsid w:val="007D7547"/>
    <w:rsid w:val="007D7F55"/>
    <w:rsid w:val="007E04ED"/>
    <w:rsid w:val="007E0929"/>
    <w:rsid w:val="007E2B0C"/>
    <w:rsid w:val="007E2F4D"/>
    <w:rsid w:val="007E2F52"/>
    <w:rsid w:val="007E3F8B"/>
    <w:rsid w:val="007E4CBB"/>
    <w:rsid w:val="007E6E81"/>
    <w:rsid w:val="007E6F87"/>
    <w:rsid w:val="007F0B0F"/>
    <w:rsid w:val="007F3BB2"/>
    <w:rsid w:val="007F3F40"/>
    <w:rsid w:val="007F49A1"/>
    <w:rsid w:val="007F6072"/>
    <w:rsid w:val="007F7024"/>
    <w:rsid w:val="00800768"/>
    <w:rsid w:val="00800A8B"/>
    <w:rsid w:val="00800DF5"/>
    <w:rsid w:val="00800ED3"/>
    <w:rsid w:val="00801854"/>
    <w:rsid w:val="00803E95"/>
    <w:rsid w:val="00807F3C"/>
    <w:rsid w:val="00810089"/>
    <w:rsid w:val="008115B7"/>
    <w:rsid w:val="00811E4B"/>
    <w:rsid w:val="008136DD"/>
    <w:rsid w:val="008138D3"/>
    <w:rsid w:val="008149CB"/>
    <w:rsid w:val="00814EE9"/>
    <w:rsid w:val="0081538B"/>
    <w:rsid w:val="008162FA"/>
    <w:rsid w:val="008171E9"/>
    <w:rsid w:val="00817F9C"/>
    <w:rsid w:val="00820608"/>
    <w:rsid w:val="00820990"/>
    <w:rsid w:val="00821225"/>
    <w:rsid w:val="00821BB8"/>
    <w:rsid w:val="00821C71"/>
    <w:rsid w:val="00822488"/>
    <w:rsid w:val="00822821"/>
    <w:rsid w:val="00822FD2"/>
    <w:rsid w:val="0082361E"/>
    <w:rsid w:val="00824414"/>
    <w:rsid w:val="0082500A"/>
    <w:rsid w:val="0082506D"/>
    <w:rsid w:val="008251CA"/>
    <w:rsid w:val="00825DE1"/>
    <w:rsid w:val="00825E17"/>
    <w:rsid w:val="00826201"/>
    <w:rsid w:val="00827D9C"/>
    <w:rsid w:val="00830997"/>
    <w:rsid w:val="00830D13"/>
    <w:rsid w:val="0083113D"/>
    <w:rsid w:val="00831747"/>
    <w:rsid w:val="00831750"/>
    <w:rsid w:val="00831C62"/>
    <w:rsid w:val="008325B1"/>
    <w:rsid w:val="008330D7"/>
    <w:rsid w:val="00833698"/>
    <w:rsid w:val="00834E45"/>
    <w:rsid w:val="00835B4C"/>
    <w:rsid w:val="00835F26"/>
    <w:rsid w:val="00836C50"/>
    <w:rsid w:val="00837C16"/>
    <w:rsid w:val="008403E6"/>
    <w:rsid w:val="00840458"/>
    <w:rsid w:val="00842B37"/>
    <w:rsid w:val="00843078"/>
    <w:rsid w:val="008439A2"/>
    <w:rsid w:val="00844052"/>
    <w:rsid w:val="008449BC"/>
    <w:rsid w:val="008463ED"/>
    <w:rsid w:val="00847453"/>
    <w:rsid w:val="008474A1"/>
    <w:rsid w:val="00850384"/>
    <w:rsid w:val="00850FE0"/>
    <w:rsid w:val="008522E3"/>
    <w:rsid w:val="008533D9"/>
    <w:rsid w:val="00854558"/>
    <w:rsid w:val="00856407"/>
    <w:rsid w:val="00856ECA"/>
    <w:rsid w:val="008579F8"/>
    <w:rsid w:val="00857C20"/>
    <w:rsid w:val="00857D47"/>
    <w:rsid w:val="00860063"/>
    <w:rsid w:val="00861626"/>
    <w:rsid w:val="008616EB"/>
    <w:rsid w:val="0086274C"/>
    <w:rsid w:val="0086450E"/>
    <w:rsid w:val="0086577A"/>
    <w:rsid w:val="00867080"/>
    <w:rsid w:val="0087113F"/>
    <w:rsid w:val="008713A8"/>
    <w:rsid w:val="00871F9B"/>
    <w:rsid w:val="00872BE8"/>
    <w:rsid w:val="00873CFF"/>
    <w:rsid w:val="0087465A"/>
    <w:rsid w:val="00874BE2"/>
    <w:rsid w:val="008758F8"/>
    <w:rsid w:val="00875B80"/>
    <w:rsid w:val="008762EC"/>
    <w:rsid w:val="00880313"/>
    <w:rsid w:val="00880489"/>
    <w:rsid w:val="008824AE"/>
    <w:rsid w:val="008828C6"/>
    <w:rsid w:val="00882983"/>
    <w:rsid w:val="00883AF7"/>
    <w:rsid w:val="00883E55"/>
    <w:rsid w:val="00886C56"/>
    <w:rsid w:val="00886FC4"/>
    <w:rsid w:val="00887E84"/>
    <w:rsid w:val="00890264"/>
    <w:rsid w:val="00890872"/>
    <w:rsid w:val="00890DAF"/>
    <w:rsid w:val="00891871"/>
    <w:rsid w:val="00892F7D"/>
    <w:rsid w:val="00893C1D"/>
    <w:rsid w:val="00895A23"/>
    <w:rsid w:val="00895D2D"/>
    <w:rsid w:val="008A1073"/>
    <w:rsid w:val="008A1ECA"/>
    <w:rsid w:val="008A251C"/>
    <w:rsid w:val="008A4079"/>
    <w:rsid w:val="008A41D6"/>
    <w:rsid w:val="008A42BD"/>
    <w:rsid w:val="008A4643"/>
    <w:rsid w:val="008A46E3"/>
    <w:rsid w:val="008A661A"/>
    <w:rsid w:val="008A7729"/>
    <w:rsid w:val="008B1899"/>
    <w:rsid w:val="008B1C05"/>
    <w:rsid w:val="008B24FE"/>
    <w:rsid w:val="008B2724"/>
    <w:rsid w:val="008B2D48"/>
    <w:rsid w:val="008B2DB6"/>
    <w:rsid w:val="008B4F43"/>
    <w:rsid w:val="008B5492"/>
    <w:rsid w:val="008B62CF"/>
    <w:rsid w:val="008B6912"/>
    <w:rsid w:val="008B7722"/>
    <w:rsid w:val="008B7AD1"/>
    <w:rsid w:val="008C0E4D"/>
    <w:rsid w:val="008C271A"/>
    <w:rsid w:val="008C3950"/>
    <w:rsid w:val="008C3E28"/>
    <w:rsid w:val="008C3F7B"/>
    <w:rsid w:val="008C51EC"/>
    <w:rsid w:val="008C53DA"/>
    <w:rsid w:val="008C5888"/>
    <w:rsid w:val="008C5DF2"/>
    <w:rsid w:val="008C6891"/>
    <w:rsid w:val="008C6FF6"/>
    <w:rsid w:val="008D01C1"/>
    <w:rsid w:val="008D03DD"/>
    <w:rsid w:val="008D083E"/>
    <w:rsid w:val="008D0CE6"/>
    <w:rsid w:val="008D1AA2"/>
    <w:rsid w:val="008D1B25"/>
    <w:rsid w:val="008D1BDB"/>
    <w:rsid w:val="008D2AFB"/>
    <w:rsid w:val="008D2ECA"/>
    <w:rsid w:val="008D3161"/>
    <w:rsid w:val="008D43DA"/>
    <w:rsid w:val="008D4523"/>
    <w:rsid w:val="008D54FB"/>
    <w:rsid w:val="008D63DC"/>
    <w:rsid w:val="008D6954"/>
    <w:rsid w:val="008E024C"/>
    <w:rsid w:val="008E026D"/>
    <w:rsid w:val="008E0A68"/>
    <w:rsid w:val="008E162E"/>
    <w:rsid w:val="008E1857"/>
    <w:rsid w:val="008E2EE1"/>
    <w:rsid w:val="008E47BE"/>
    <w:rsid w:val="008E694E"/>
    <w:rsid w:val="008F02AC"/>
    <w:rsid w:val="008F068B"/>
    <w:rsid w:val="008F07DD"/>
    <w:rsid w:val="008F0E25"/>
    <w:rsid w:val="008F0EAB"/>
    <w:rsid w:val="008F21CD"/>
    <w:rsid w:val="008F37F2"/>
    <w:rsid w:val="008F47E9"/>
    <w:rsid w:val="008F5E2C"/>
    <w:rsid w:val="008F63FB"/>
    <w:rsid w:val="008F6DF8"/>
    <w:rsid w:val="008F74C8"/>
    <w:rsid w:val="008F7716"/>
    <w:rsid w:val="00900222"/>
    <w:rsid w:val="00902283"/>
    <w:rsid w:val="009039CB"/>
    <w:rsid w:val="00903A06"/>
    <w:rsid w:val="00903BCE"/>
    <w:rsid w:val="00905920"/>
    <w:rsid w:val="009061F2"/>
    <w:rsid w:val="00907237"/>
    <w:rsid w:val="00907C98"/>
    <w:rsid w:val="00907F8A"/>
    <w:rsid w:val="00907FA9"/>
    <w:rsid w:val="0091074B"/>
    <w:rsid w:val="00911715"/>
    <w:rsid w:val="00914EA1"/>
    <w:rsid w:val="009204B8"/>
    <w:rsid w:val="0092124C"/>
    <w:rsid w:val="00921690"/>
    <w:rsid w:val="009220B2"/>
    <w:rsid w:val="00922961"/>
    <w:rsid w:val="009233EA"/>
    <w:rsid w:val="0092365A"/>
    <w:rsid w:val="00923BDB"/>
    <w:rsid w:val="00926867"/>
    <w:rsid w:val="009278B4"/>
    <w:rsid w:val="0093085D"/>
    <w:rsid w:val="00930B1F"/>
    <w:rsid w:val="009311B6"/>
    <w:rsid w:val="0093158E"/>
    <w:rsid w:val="00932C72"/>
    <w:rsid w:val="00933FFE"/>
    <w:rsid w:val="00934846"/>
    <w:rsid w:val="00934DBF"/>
    <w:rsid w:val="00934F41"/>
    <w:rsid w:val="00937211"/>
    <w:rsid w:val="00937531"/>
    <w:rsid w:val="00937A21"/>
    <w:rsid w:val="00937FF6"/>
    <w:rsid w:val="00940026"/>
    <w:rsid w:val="00940BF3"/>
    <w:rsid w:val="00940E3E"/>
    <w:rsid w:val="009415C9"/>
    <w:rsid w:val="009426D6"/>
    <w:rsid w:val="00942B3C"/>
    <w:rsid w:val="00943434"/>
    <w:rsid w:val="00943537"/>
    <w:rsid w:val="009435A6"/>
    <w:rsid w:val="00943851"/>
    <w:rsid w:val="009441E3"/>
    <w:rsid w:val="00944759"/>
    <w:rsid w:val="0094595F"/>
    <w:rsid w:val="00945ACB"/>
    <w:rsid w:val="00945F9D"/>
    <w:rsid w:val="00946B18"/>
    <w:rsid w:val="009475FB"/>
    <w:rsid w:val="00950237"/>
    <w:rsid w:val="00950540"/>
    <w:rsid w:val="00951365"/>
    <w:rsid w:val="00952142"/>
    <w:rsid w:val="00952A3E"/>
    <w:rsid w:val="00953F80"/>
    <w:rsid w:val="00954235"/>
    <w:rsid w:val="00954240"/>
    <w:rsid w:val="00954BA6"/>
    <w:rsid w:val="009554E6"/>
    <w:rsid w:val="00956F31"/>
    <w:rsid w:val="00957E7A"/>
    <w:rsid w:val="00960025"/>
    <w:rsid w:val="009605E3"/>
    <w:rsid w:val="00960676"/>
    <w:rsid w:val="00961154"/>
    <w:rsid w:val="009618D2"/>
    <w:rsid w:val="00962548"/>
    <w:rsid w:val="0096336E"/>
    <w:rsid w:val="0096419C"/>
    <w:rsid w:val="0096546F"/>
    <w:rsid w:val="00965521"/>
    <w:rsid w:val="0096559B"/>
    <w:rsid w:val="00965872"/>
    <w:rsid w:val="0096630C"/>
    <w:rsid w:val="00966B49"/>
    <w:rsid w:val="00966B56"/>
    <w:rsid w:val="00967229"/>
    <w:rsid w:val="009675E8"/>
    <w:rsid w:val="00967A7B"/>
    <w:rsid w:val="009706AA"/>
    <w:rsid w:val="0097072E"/>
    <w:rsid w:val="0097098D"/>
    <w:rsid w:val="00971006"/>
    <w:rsid w:val="009714CE"/>
    <w:rsid w:val="00972243"/>
    <w:rsid w:val="00972661"/>
    <w:rsid w:val="00973057"/>
    <w:rsid w:val="00973E81"/>
    <w:rsid w:val="009741C0"/>
    <w:rsid w:val="009752E2"/>
    <w:rsid w:val="009759D0"/>
    <w:rsid w:val="00975F7E"/>
    <w:rsid w:val="00976819"/>
    <w:rsid w:val="00976C7D"/>
    <w:rsid w:val="00976DEB"/>
    <w:rsid w:val="00976FEB"/>
    <w:rsid w:val="00977003"/>
    <w:rsid w:val="009778D3"/>
    <w:rsid w:val="00980495"/>
    <w:rsid w:val="00980840"/>
    <w:rsid w:val="00980FB6"/>
    <w:rsid w:val="00981AB3"/>
    <w:rsid w:val="00981D6A"/>
    <w:rsid w:val="009829BB"/>
    <w:rsid w:val="00982E5C"/>
    <w:rsid w:val="009833AC"/>
    <w:rsid w:val="00983C4C"/>
    <w:rsid w:val="00984BE7"/>
    <w:rsid w:val="00984C54"/>
    <w:rsid w:val="009850CE"/>
    <w:rsid w:val="009853CA"/>
    <w:rsid w:val="00985795"/>
    <w:rsid w:val="00985DB8"/>
    <w:rsid w:val="00985F25"/>
    <w:rsid w:val="0098714C"/>
    <w:rsid w:val="00987341"/>
    <w:rsid w:val="009877DF"/>
    <w:rsid w:val="00987B77"/>
    <w:rsid w:val="00990826"/>
    <w:rsid w:val="00990907"/>
    <w:rsid w:val="00990E87"/>
    <w:rsid w:val="00991285"/>
    <w:rsid w:val="009914E0"/>
    <w:rsid w:val="0099332B"/>
    <w:rsid w:val="00994CBC"/>
    <w:rsid w:val="009961E4"/>
    <w:rsid w:val="009967AC"/>
    <w:rsid w:val="009A29E0"/>
    <w:rsid w:val="009A3706"/>
    <w:rsid w:val="009A37B4"/>
    <w:rsid w:val="009A3ED9"/>
    <w:rsid w:val="009A4AA6"/>
    <w:rsid w:val="009A51C8"/>
    <w:rsid w:val="009A5505"/>
    <w:rsid w:val="009A574B"/>
    <w:rsid w:val="009A6771"/>
    <w:rsid w:val="009A6B03"/>
    <w:rsid w:val="009A7917"/>
    <w:rsid w:val="009B0EAB"/>
    <w:rsid w:val="009B244C"/>
    <w:rsid w:val="009B2487"/>
    <w:rsid w:val="009B2D4A"/>
    <w:rsid w:val="009B2E1F"/>
    <w:rsid w:val="009B37BD"/>
    <w:rsid w:val="009B3E56"/>
    <w:rsid w:val="009B534C"/>
    <w:rsid w:val="009B5BF4"/>
    <w:rsid w:val="009B6303"/>
    <w:rsid w:val="009B64A5"/>
    <w:rsid w:val="009B6656"/>
    <w:rsid w:val="009B7065"/>
    <w:rsid w:val="009B7C0B"/>
    <w:rsid w:val="009C07E7"/>
    <w:rsid w:val="009C212D"/>
    <w:rsid w:val="009C2366"/>
    <w:rsid w:val="009C2992"/>
    <w:rsid w:val="009C3BFD"/>
    <w:rsid w:val="009C410A"/>
    <w:rsid w:val="009C42D1"/>
    <w:rsid w:val="009C4835"/>
    <w:rsid w:val="009C48E0"/>
    <w:rsid w:val="009C5720"/>
    <w:rsid w:val="009C662C"/>
    <w:rsid w:val="009C7029"/>
    <w:rsid w:val="009C7116"/>
    <w:rsid w:val="009D19AA"/>
    <w:rsid w:val="009D1A89"/>
    <w:rsid w:val="009D1D78"/>
    <w:rsid w:val="009D244B"/>
    <w:rsid w:val="009D2AB7"/>
    <w:rsid w:val="009D3499"/>
    <w:rsid w:val="009D4EBE"/>
    <w:rsid w:val="009D59DB"/>
    <w:rsid w:val="009D5A7A"/>
    <w:rsid w:val="009D7436"/>
    <w:rsid w:val="009E0DC0"/>
    <w:rsid w:val="009E2D5A"/>
    <w:rsid w:val="009E452D"/>
    <w:rsid w:val="009E505B"/>
    <w:rsid w:val="009E5723"/>
    <w:rsid w:val="009E6222"/>
    <w:rsid w:val="009F0409"/>
    <w:rsid w:val="009F0A03"/>
    <w:rsid w:val="009F0F68"/>
    <w:rsid w:val="009F11CE"/>
    <w:rsid w:val="009F2B0E"/>
    <w:rsid w:val="009F3568"/>
    <w:rsid w:val="009F3F13"/>
    <w:rsid w:val="009F42C0"/>
    <w:rsid w:val="009F4641"/>
    <w:rsid w:val="009F5764"/>
    <w:rsid w:val="009F7055"/>
    <w:rsid w:val="00A0028F"/>
    <w:rsid w:val="00A00774"/>
    <w:rsid w:val="00A00848"/>
    <w:rsid w:val="00A01938"/>
    <w:rsid w:val="00A01AD6"/>
    <w:rsid w:val="00A0258A"/>
    <w:rsid w:val="00A03227"/>
    <w:rsid w:val="00A04267"/>
    <w:rsid w:val="00A04770"/>
    <w:rsid w:val="00A05375"/>
    <w:rsid w:val="00A06951"/>
    <w:rsid w:val="00A06E91"/>
    <w:rsid w:val="00A104AF"/>
    <w:rsid w:val="00A11582"/>
    <w:rsid w:val="00A126C1"/>
    <w:rsid w:val="00A12DBC"/>
    <w:rsid w:val="00A1321B"/>
    <w:rsid w:val="00A13E6F"/>
    <w:rsid w:val="00A13F76"/>
    <w:rsid w:val="00A140AD"/>
    <w:rsid w:val="00A15E1D"/>
    <w:rsid w:val="00A167FF"/>
    <w:rsid w:val="00A16A34"/>
    <w:rsid w:val="00A17274"/>
    <w:rsid w:val="00A17485"/>
    <w:rsid w:val="00A17883"/>
    <w:rsid w:val="00A2032B"/>
    <w:rsid w:val="00A20676"/>
    <w:rsid w:val="00A21025"/>
    <w:rsid w:val="00A217A8"/>
    <w:rsid w:val="00A21A8B"/>
    <w:rsid w:val="00A21F3D"/>
    <w:rsid w:val="00A236CC"/>
    <w:rsid w:val="00A253CB"/>
    <w:rsid w:val="00A26B8F"/>
    <w:rsid w:val="00A27075"/>
    <w:rsid w:val="00A3002A"/>
    <w:rsid w:val="00A30B5B"/>
    <w:rsid w:val="00A30E6B"/>
    <w:rsid w:val="00A30F77"/>
    <w:rsid w:val="00A33780"/>
    <w:rsid w:val="00A33B95"/>
    <w:rsid w:val="00A345DB"/>
    <w:rsid w:val="00A34807"/>
    <w:rsid w:val="00A34B1B"/>
    <w:rsid w:val="00A353EC"/>
    <w:rsid w:val="00A35E19"/>
    <w:rsid w:val="00A36362"/>
    <w:rsid w:val="00A36C50"/>
    <w:rsid w:val="00A3713B"/>
    <w:rsid w:val="00A374BD"/>
    <w:rsid w:val="00A37AEB"/>
    <w:rsid w:val="00A405FE"/>
    <w:rsid w:val="00A41083"/>
    <w:rsid w:val="00A417D6"/>
    <w:rsid w:val="00A420D0"/>
    <w:rsid w:val="00A42842"/>
    <w:rsid w:val="00A42927"/>
    <w:rsid w:val="00A42F2D"/>
    <w:rsid w:val="00A4329B"/>
    <w:rsid w:val="00A46138"/>
    <w:rsid w:val="00A46459"/>
    <w:rsid w:val="00A46637"/>
    <w:rsid w:val="00A46CB1"/>
    <w:rsid w:val="00A46DF8"/>
    <w:rsid w:val="00A4700A"/>
    <w:rsid w:val="00A50456"/>
    <w:rsid w:val="00A5051B"/>
    <w:rsid w:val="00A521CB"/>
    <w:rsid w:val="00A523C1"/>
    <w:rsid w:val="00A53741"/>
    <w:rsid w:val="00A53B1A"/>
    <w:rsid w:val="00A54AA7"/>
    <w:rsid w:val="00A54CD2"/>
    <w:rsid w:val="00A55298"/>
    <w:rsid w:val="00A555FE"/>
    <w:rsid w:val="00A55F0B"/>
    <w:rsid w:val="00A57CB8"/>
    <w:rsid w:val="00A57F46"/>
    <w:rsid w:val="00A611C0"/>
    <w:rsid w:val="00A6155D"/>
    <w:rsid w:val="00A61C93"/>
    <w:rsid w:val="00A61CB4"/>
    <w:rsid w:val="00A6349A"/>
    <w:rsid w:val="00A660DD"/>
    <w:rsid w:val="00A66D52"/>
    <w:rsid w:val="00A672B7"/>
    <w:rsid w:val="00A70431"/>
    <w:rsid w:val="00A70631"/>
    <w:rsid w:val="00A709D9"/>
    <w:rsid w:val="00A709E2"/>
    <w:rsid w:val="00A71539"/>
    <w:rsid w:val="00A727F9"/>
    <w:rsid w:val="00A731C1"/>
    <w:rsid w:val="00A7352C"/>
    <w:rsid w:val="00A74E98"/>
    <w:rsid w:val="00A76532"/>
    <w:rsid w:val="00A76FBA"/>
    <w:rsid w:val="00A80812"/>
    <w:rsid w:val="00A808F7"/>
    <w:rsid w:val="00A80D1C"/>
    <w:rsid w:val="00A80E60"/>
    <w:rsid w:val="00A811D1"/>
    <w:rsid w:val="00A81AA0"/>
    <w:rsid w:val="00A836E9"/>
    <w:rsid w:val="00A84BBC"/>
    <w:rsid w:val="00A8609B"/>
    <w:rsid w:val="00A8626C"/>
    <w:rsid w:val="00A8654B"/>
    <w:rsid w:val="00A8723C"/>
    <w:rsid w:val="00A8727A"/>
    <w:rsid w:val="00A90135"/>
    <w:rsid w:val="00A916FF"/>
    <w:rsid w:val="00A91989"/>
    <w:rsid w:val="00A929A0"/>
    <w:rsid w:val="00A92C8D"/>
    <w:rsid w:val="00A92F38"/>
    <w:rsid w:val="00A9391F"/>
    <w:rsid w:val="00A93B40"/>
    <w:rsid w:val="00A93CB9"/>
    <w:rsid w:val="00A93E17"/>
    <w:rsid w:val="00A93E7A"/>
    <w:rsid w:val="00A94CBA"/>
    <w:rsid w:val="00A95468"/>
    <w:rsid w:val="00A959A3"/>
    <w:rsid w:val="00A97BFE"/>
    <w:rsid w:val="00AA05BC"/>
    <w:rsid w:val="00AA07DA"/>
    <w:rsid w:val="00AA0A62"/>
    <w:rsid w:val="00AA0A95"/>
    <w:rsid w:val="00AA178E"/>
    <w:rsid w:val="00AA2727"/>
    <w:rsid w:val="00AA436A"/>
    <w:rsid w:val="00AA50F7"/>
    <w:rsid w:val="00AA54CB"/>
    <w:rsid w:val="00AA6ACD"/>
    <w:rsid w:val="00AA700F"/>
    <w:rsid w:val="00AB004E"/>
    <w:rsid w:val="00AB108E"/>
    <w:rsid w:val="00AB127D"/>
    <w:rsid w:val="00AB21AF"/>
    <w:rsid w:val="00AB2652"/>
    <w:rsid w:val="00AB2ADA"/>
    <w:rsid w:val="00AB2E0F"/>
    <w:rsid w:val="00AB352A"/>
    <w:rsid w:val="00AB4642"/>
    <w:rsid w:val="00AB4717"/>
    <w:rsid w:val="00AB519F"/>
    <w:rsid w:val="00AB5E81"/>
    <w:rsid w:val="00AC24E2"/>
    <w:rsid w:val="00AC31E2"/>
    <w:rsid w:val="00AC43C1"/>
    <w:rsid w:val="00AC4CE0"/>
    <w:rsid w:val="00AC5B79"/>
    <w:rsid w:val="00AC6041"/>
    <w:rsid w:val="00AC62EC"/>
    <w:rsid w:val="00AC6A29"/>
    <w:rsid w:val="00AC7758"/>
    <w:rsid w:val="00AC7C95"/>
    <w:rsid w:val="00AD1568"/>
    <w:rsid w:val="00AD167A"/>
    <w:rsid w:val="00AD1C3E"/>
    <w:rsid w:val="00AD29A1"/>
    <w:rsid w:val="00AD2C67"/>
    <w:rsid w:val="00AD30B3"/>
    <w:rsid w:val="00AD3571"/>
    <w:rsid w:val="00AD470F"/>
    <w:rsid w:val="00AD49D3"/>
    <w:rsid w:val="00AD50EE"/>
    <w:rsid w:val="00AD58E8"/>
    <w:rsid w:val="00AD5F78"/>
    <w:rsid w:val="00AD636A"/>
    <w:rsid w:val="00AD6CB1"/>
    <w:rsid w:val="00AD7F6B"/>
    <w:rsid w:val="00AE2391"/>
    <w:rsid w:val="00AE3C39"/>
    <w:rsid w:val="00AE3D61"/>
    <w:rsid w:val="00AE4ACF"/>
    <w:rsid w:val="00AE5131"/>
    <w:rsid w:val="00AE51CD"/>
    <w:rsid w:val="00AE556C"/>
    <w:rsid w:val="00AE68CE"/>
    <w:rsid w:val="00AE7382"/>
    <w:rsid w:val="00AE7751"/>
    <w:rsid w:val="00AF0ABF"/>
    <w:rsid w:val="00AF156B"/>
    <w:rsid w:val="00AF1884"/>
    <w:rsid w:val="00AF2454"/>
    <w:rsid w:val="00AF2C18"/>
    <w:rsid w:val="00AF46D0"/>
    <w:rsid w:val="00AF47D3"/>
    <w:rsid w:val="00AF4A5A"/>
    <w:rsid w:val="00AF5C81"/>
    <w:rsid w:val="00AF66BA"/>
    <w:rsid w:val="00AF7454"/>
    <w:rsid w:val="00AF7A4D"/>
    <w:rsid w:val="00AF7AB1"/>
    <w:rsid w:val="00AF7BD5"/>
    <w:rsid w:val="00AF7C5A"/>
    <w:rsid w:val="00B009C8"/>
    <w:rsid w:val="00B02200"/>
    <w:rsid w:val="00B0291E"/>
    <w:rsid w:val="00B0419C"/>
    <w:rsid w:val="00B045FB"/>
    <w:rsid w:val="00B051B9"/>
    <w:rsid w:val="00B054BB"/>
    <w:rsid w:val="00B0576C"/>
    <w:rsid w:val="00B06FDA"/>
    <w:rsid w:val="00B074F4"/>
    <w:rsid w:val="00B103AC"/>
    <w:rsid w:val="00B10BB7"/>
    <w:rsid w:val="00B11C22"/>
    <w:rsid w:val="00B1259A"/>
    <w:rsid w:val="00B125E3"/>
    <w:rsid w:val="00B12FB7"/>
    <w:rsid w:val="00B13318"/>
    <w:rsid w:val="00B13637"/>
    <w:rsid w:val="00B14024"/>
    <w:rsid w:val="00B14414"/>
    <w:rsid w:val="00B15B9D"/>
    <w:rsid w:val="00B163A1"/>
    <w:rsid w:val="00B1682A"/>
    <w:rsid w:val="00B16AB1"/>
    <w:rsid w:val="00B17797"/>
    <w:rsid w:val="00B177CE"/>
    <w:rsid w:val="00B21FB7"/>
    <w:rsid w:val="00B22092"/>
    <w:rsid w:val="00B24CE8"/>
    <w:rsid w:val="00B257DF"/>
    <w:rsid w:val="00B259A5"/>
    <w:rsid w:val="00B27A4E"/>
    <w:rsid w:val="00B30E11"/>
    <w:rsid w:val="00B312A9"/>
    <w:rsid w:val="00B31E9B"/>
    <w:rsid w:val="00B33B96"/>
    <w:rsid w:val="00B346C6"/>
    <w:rsid w:val="00B34C52"/>
    <w:rsid w:val="00B351FA"/>
    <w:rsid w:val="00B354A8"/>
    <w:rsid w:val="00B35B8B"/>
    <w:rsid w:val="00B3665E"/>
    <w:rsid w:val="00B36708"/>
    <w:rsid w:val="00B368AA"/>
    <w:rsid w:val="00B3696A"/>
    <w:rsid w:val="00B3719A"/>
    <w:rsid w:val="00B4018C"/>
    <w:rsid w:val="00B419D5"/>
    <w:rsid w:val="00B41CB6"/>
    <w:rsid w:val="00B4239E"/>
    <w:rsid w:val="00B425C4"/>
    <w:rsid w:val="00B4349C"/>
    <w:rsid w:val="00B43712"/>
    <w:rsid w:val="00B43D53"/>
    <w:rsid w:val="00B43E64"/>
    <w:rsid w:val="00B44605"/>
    <w:rsid w:val="00B46BC7"/>
    <w:rsid w:val="00B46D67"/>
    <w:rsid w:val="00B46F26"/>
    <w:rsid w:val="00B4700F"/>
    <w:rsid w:val="00B47F1D"/>
    <w:rsid w:val="00B5198B"/>
    <w:rsid w:val="00B51E73"/>
    <w:rsid w:val="00B5284B"/>
    <w:rsid w:val="00B5327F"/>
    <w:rsid w:val="00B54E9F"/>
    <w:rsid w:val="00B56A05"/>
    <w:rsid w:val="00B6141A"/>
    <w:rsid w:val="00B61699"/>
    <w:rsid w:val="00B62820"/>
    <w:rsid w:val="00B62889"/>
    <w:rsid w:val="00B62C0A"/>
    <w:rsid w:val="00B62D7D"/>
    <w:rsid w:val="00B62D90"/>
    <w:rsid w:val="00B635B9"/>
    <w:rsid w:val="00B63E23"/>
    <w:rsid w:val="00B63FEC"/>
    <w:rsid w:val="00B64173"/>
    <w:rsid w:val="00B649C1"/>
    <w:rsid w:val="00B65722"/>
    <w:rsid w:val="00B65D02"/>
    <w:rsid w:val="00B7124E"/>
    <w:rsid w:val="00B71488"/>
    <w:rsid w:val="00B725F2"/>
    <w:rsid w:val="00B7433F"/>
    <w:rsid w:val="00B748FD"/>
    <w:rsid w:val="00B77597"/>
    <w:rsid w:val="00B77A6C"/>
    <w:rsid w:val="00B805E6"/>
    <w:rsid w:val="00B8156D"/>
    <w:rsid w:val="00B81BCC"/>
    <w:rsid w:val="00B81DC8"/>
    <w:rsid w:val="00B832DD"/>
    <w:rsid w:val="00B84111"/>
    <w:rsid w:val="00B84484"/>
    <w:rsid w:val="00B852F3"/>
    <w:rsid w:val="00B85EF2"/>
    <w:rsid w:val="00B87539"/>
    <w:rsid w:val="00B8757D"/>
    <w:rsid w:val="00B877E1"/>
    <w:rsid w:val="00B87CD9"/>
    <w:rsid w:val="00B901FD"/>
    <w:rsid w:val="00B9087B"/>
    <w:rsid w:val="00B92B23"/>
    <w:rsid w:val="00B92D94"/>
    <w:rsid w:val="00B93EF5"/>
    <w:rsid w:val="00B95411"/>
    <w:rsid w:val="00B96A86"/>
    <w:rsid w:val="00B96C8E"/>
    <w:rsid w:val="00B974A2"/>
    <w:rsid w:val="00BA00C9"/>
    <w:rsid w:val="00BA117E"/>
    <w:rsid w:val="00BA1D53"/>
    <w:rsid w:val="00BA1F04"/>
    <w:rsid w:val="00BA2C7A"/>
    <w:rsid w:val="00BA2DB2"/>
    <w:rsid w:val="00BA2E5E"/>
    <w:rsid w:val="00BA32B9"/>
    <w:rsid w:val="00BA408E"/>
    <w:rsid w:val="00BA468B"/>
    <w:rsid w:val="00BA53C4"/>
    <w:rsid w:val="00BA5458"/>
    <w:rsid w:val="00BA54AA"/>
    <w:rsid w:val="00BA63F5"/>
    <w:rsid w:val="00BA7028"/>
    <w:rsid w:val="00BB0164"/>
    <w:rsid w:val="00BB0BF1"/>
    <w:rsid w:val="00BB0FB5"/>
    <w:rsid w:val="00BB218F"/>
    <w:rsid w:val="00BB244B"/>
    <w:rsid w:val="00BB35D2"/>
    <w:rsid w:val="00BB3B5F"/>
    <w:rsid w:val="00BB3DBE"/>
    <w:rsid w:val="00BB3F11"/>
    <w:rsid w:val="00BB4C7B"/>
    <w:rsid w:val="00BB5999"/>
    <w:rsid w:val="00BB65BA"/>
    <w:rsid w:val="00BB74D6"/>
    <w:rsid w:val="00BB7D12"/>
    <w:rsid w:val="00BC043B"/>
    <w:rsid w:val="00BC074B"/>
    <w:rsid w:val="00BC1687"/>
    <w:rsid w:val="00BC3602"/>
    <w:rsid w:val="00BC517B"/>
    <w:rsid w:val="00BC52E9"/>
    <w:rsid w:val="00BC6185"/>
    <w:rsid w:val="00BC68F1"/>
    <w:rsid w:val="00BC6B47"/>
    <w:rsid w:val="00BC73D2"/>
    <w:rsid w:val="00BD1375"/>
    <w:rsid w:val="00BD1482"/>
    <w:rsid w:val="00BD263B"/>
    <w:rsid w:val="00BD2A33"/>
    <w:rsid w:val="00BD2EFB"/>
    <w:rsid w:val="00BD3BB8"/>
    <w:rsid w:val="00BD4DA8"/>
    <w:rsid w:val="00BD4EB8"/>
    <w:rsid w:val="00BD686B"/>
    <w:rsid w:val="00BD68EC"/>
    <w:rsid w:val="00BE05D9"/>
    <w:rsid w:val="00BE0BC8"/>
    <w:rsid w:val="00BE14B9"/>
    <w:rsid w:val="00BE21DE"/>
    <w:rsid w:val="00BE220E"/>
    <w:rsid w:val="00BE22B3"/>
    <w:rsid w:val="00BE2594"/>
    <w:rsid w:val="00BE2B06"/>
    <w:rsid w:val="00BE31DD"/>
    <w:rsid w:val="00BE3617"/>
    <w:rsid w:val="00BE3C35"/>
    <w:rsid w:val="00BE3DD0"/>
    <w:rsid w:val="00BE4096"/>
    <w:rsid w:val="00BE438B"/>
    <w:rsid w:val="00BE4B4B"/>
    <w:rsid w:val="00BF032B"/>
    <w:rsid w:val="00BF0997"/>
    <w:rsid w:val="00BF1588"/>
    <w:rsid w:val="00BF1EA3"/>
    <w:rsid w:val="00BF1F9E"/>
    <w:rsid w:val="00BF2640"/>
    <w:rsid w:val="00BF2F2E"/>
    <w:rsid w:val="00BF3B84"/>
    <w:rsid w:val="00BF4A38"/>
    <w:rsid w:val="00BF5A24"/>
    <w:rsid w:val="00BF5C68"/>
    <w:rsid w:val="00BF6C7B"/>
    <w:rsid w:val="00C0065A"/>
    <w:rsid w:val="00C00C6B"/>
    <w:rsid w:val="00C0124D"/>
    <w:rsid w:val="00C01274"/>
    <w:rsid w:val="00C01622"/>
    <w:rsid w:val="00C01E6C"/>
    <w:rsid w:val="00C02D34"/>
    <w:rsid w:val="00C04FAC"/>
    <w:rsid w:val="00C068C2"/>
    <w:rsid w:val="00C0745B"/>
    <w:rsid w:val="00C10214"/>
    <w:rsid w:val="00C10318"/>
    <w:rsid w:val="00C1062D"/>
    <w:rsid w:val="00C1067D"/>
    <w:rsid w:val="00C10740"/>
    <w:rsid w:val="00C11283"/>
    <w:rsid w:val="00C113D3"/>
    <w:rsid w:val="00C11584"/>
    <w:rsid w:val="00C11D0F"/>
    <w:rsid w:val="00C128E3"/>
    <w:rsid w:val="00C130B2"/>
    <w:rsid w:val="00C13633"/>
    <w:rsid w:val="00C13767"/>
    <w:rsid w:val="00C13F8A"/>
    <w:rsid w:val="00C1445B"/>
    <w:rsid w:val="00C15A27"/>
    <w:rsid w:val="00C167CE"/>
    <w:rsid w:val="00C2016B"/>
    <w:rsid w:val="00C201C3"/>
    <w:rsid w:val="00C20B9D"/>
    <w:rsid w:val="00C21351"/>
    <w:rsid w:val="00C215A1"/>
    <w:rsid w:val="00C22291"/>
    <w:rsid w:val="00C2428A"/>
    <w:rsid w:val="00C2522A"/>
    <w:rsid w:val="00C26EF0"/>
    <w:rsid w:val="00C271D8"/>
    <w:rsid w:val="00C30CDF"/>
    <w:rsid w:val="00C30F9C"/>
    <w:rsid w:val="00C31C99"/>
    <w:rsid w:val="00C31F2C"/>
    <w:rsid w:val="00C32370"/>
    <w:rsid w:val="00C32D01"/>
    <w:rsid w:val="00C32DEB"/>
    <w:rsid w:val="00C32E3C"/>
    <w:rsid w:val="00C330C9"/>
    <w:rsid w:val="00C3350D"/>
    <w:rsid w:val="00C33958"/>
    <w:rsid w:val="00C339FF"/>
    <w:rsid w:val="00C3458D"/>
    <w:rsid w:val="00C36831"/>
    <w:rsid w:val="00C37B41"/>
    <w:rsid w:val="00C40559"/>
    <w:rsid w:val="00C41B97"/>
    <w:rsid w:val="00C41F8D"/>
    <w:rsid w:val="00C42502"/>
    <w:rsid w:val="00C428EA"/>
    <w:rsid w:val="00C42A03"/>
    <w:rsid w:val="00C42C94"/>
    <w:rsid w:val="00C430CF"/>
    <w:rsid w:val="00C44433"/>
    <w:rsid w:val="00C47E6A"/>
    <w:rsid w:val="00C501A1"/>
    <w:rsid w:val="00C51A24"/>
    <w:rsid w:val="00C51F69"/>
    <w:rsid w:val="00C52568"/>
    <w:rsid w:val="00C5346B"/>
    <w:rsid w:val="00C54515"/>
    <w:rsid w:val="00C545B8"/>
    <w:rsid w:val="00C5506A"/>
    <w:rsid w:val="00C550F7"/>
    <w:rsid w:val="00C55EA9"/>
    <w:rsid w:val="00C56EA8"/>
    <w:rsid w:val="00C60B72"/>
    <w:rsid w:val="00C6188C"/>
    <w:rsid w:val="00C61C3C"/>
    <w:rsid w:val="00C62251"/>
    <w:rsid w:val="00C62544"/>
    <w:rsid w:val="00C62660"/>
    <w:rsid w:val="00C6425B"/>
    <w:rsid w:val="00C64AC7"/>
    <w:rsid w:val="00C64D59"/>
    <w:rsid w:val="00C65C74"/>
    <w:rsid w:val="00C66562"/>
    <w:rsid w:val="00C66879"/>
    <w:rsid w:val="00C672F7"/>
    <w:rsid w:val="00C677FF"/>
    <w:rsid w:val="00C67831"/>
    <w:rsid w:val="00C67A30"/>
    <w:rsid w:val="00C71343"/>
    <w:rsid w:val="00C718E6"/>
    <w:rsid w:val="00C71C68"/>
    <w:rsid w:val="00C722CE"/>
    <w:rsid w:val="00C73467"/>
    <w:rsid w:val="00C74553"/>
    <w:rsid w:val="00C7462E"/>
    <w:rsid w:val="00C74CD9"/>
    <w:rsid w:val="00C76239"/>
    <w:rsid w:val="00C76DC4"/>
    <w:rsid w:val="00C7724A"/>
    <w:rsid w:val="00C77F58"/>
    <w:rsid w:val="00C8279E"/>
    <w:rsid w:val="00C8360E"/>
    <w:rsid w:val="00C841C0"/>
    <w:rsid w:val="00C844B3"/>
    <w:rsid w:val="00C853A9"/>
    <w:rsid w:val="00C85DDF"/>
    <w:rsid w:val="00C86C81"/>
    <w:rsid w:val="00C907BD"/>
    <w:rsid w:val="00C91318"/>
    <w:rsid w:val="00C9196E"/>
    <w:rsid w:val="00C930A6"/>
    <w:rsid w:val="00C934B5"/>
    <w:rsid w:val="00C94867"/>
    <w:rsid w:val="00C948EB"/>
    <w:rsid w:val="00C9493C"/>
    <w:rsid w:val="00C94D92"/>
    <w:rsid w:val="00C9508A"/>
    <w:rsid w:val="00C961FE"/>
    <w:rsid w:val="00C963E8"/>
    <w:rsid w:val="00CA0824"/>
    <w:rsid w:val="00CA1AAA"/>
    <w:rsid w:val="00CA26EF"/>
    <w:rsid w:val="00CA30E0"/>
    <w:rsid w:val="00CA38E9"/>
    <w:rsid w:val="00CA4506"/>
    <w:rsid w:val="00CA4C76"/>
    <w:rsid w:val="00CA4EB8"/>
    <w:rsid w:val="00CA5687"/>
    <w:rsid w:val="00CA7821"/>
    <w:rsid w:val="00CB032B"/>
    <w:rsid w:val="00CB0650"/>
    <w:rsid w:val="00CB0D60"/>
    <w:rsid w:val="00CB2214"/>
    <w:rsid w:val="00CB2594"/>
    <w:rsid w:val="00CB42A9"/>
    <w:rsid w:val="00CB529F"/>
    <w:rsid w:val="00CB6661"/>
    <w:rsid w:val="00CB6BC7"/>
    <w:rsid w:val="00CB6E11"/>
    <w:rsid w:val="00CB75F0"/>
    <w:rsid w:val="00CC135F"/>
    <w:rsid w:val="00CC1666"/>
    <w:rsid w:val="00CC3C6D"/>
    <w:rsid w:val="00CC3CCF"/>
    <w:rsid w:val="00CC3DD2"/>
    <w:rsid w:val="00CC655D"/>
    <w:rsid w:val="00CC657F"/>
    <w:rsid w:val="00CC7838"/>
    <w:rsid w:val="00CD002D"/>
    <w:rsid w:val="00CD0E3F"/>
    <w:rsid w:val="00CD1B8C"/>
    <w:rsid w:val="00CD3155"/>
    <w:rsid w:val="00CD4D6A"/>
    <w:rsid w:val="00CD7CD8"/>
    <w:rsid w:val="00CE059E"/>
    <w:rsid w:val="00CE0BAE"/>
    <w:rsid w:val="00CE17AB"/>
    <w:rsid w:val="00CE2068"/>
    <w:rsid w:val="00CE225C"/>
    <w:rsid w:val="00CE291B"/>
    <w:rsid w:val="00CE2E2A"/>
    <w:rsid w:val="00CE3782"/>
    <w:rsid w:val="00CE3C7F"/>
    <w:rsid w:val="00CE4BE3"/>
    <w:rsid w:val="00CE4C55"/>
    <w:rsid w:val="00CE4C89"/>
    <w:rsid w:val="00CE53DC"/>
    <w:rsid w:val="00CE5478"/>
    <w:rsid w:val="00CE687F"/>
    <w:rsid w:val="00CE6E31"/>
    <w:rsid w:val="00CE71F4"/>
    <w:rsid w:val="00CF140B"/>
    <w:rsid w:val="00CF2E77"/>
    <w:rsid w:val="00CF41C8"/>
    <w:rsid w:val="00CF4D2C"/>
    <w:rsid w:val="00CF5281"/>
    <w:rsid w:val="00CF6914"/>
    <w:rsid w:val="00CF7B0A"/>
    <w:rsid w:val="00D001DE"/>
    <w:rsid w:val="00D011AA"/>
    <w:rsid w:val="00D012BD"/>
    <w:rsid w:val="00D0391D"/>
    <w:rsid w:val="00D052B7"/>
    <w:rsid w:val="00D05352"/>
    <w:rsid w:val="00D055D8"/>
    <w:rsid w:val="00D0619B"/>
    <w:rsid w:val="00D0632D"/>
    <w:rsid w:val="00D06C00"/>
    <w:rsid w:val="00D07DE5"/>
    <w:rsid w:val="00D10CF8"/>
    <w:rsid w:val="00D11833"/>
    <w:rsid w:val="00D11C15"/>
    <w:rsid w:val="00D1240D"/>
    <w:rsid w:val="00D12765"/>
    <w:rsid w:val="00D1488B"/>
    <w:rsid w:val="00D15F97"/>
    <w:rsid w:val="00D17CC5"/>
    <w:rsid w:val="00D202FE"/>
    <w:rsid w:val="00D20C19"/>
    <w:rsid w:val="00D215FE"/>
    <w:rsid w:val="00D2199B"/>
    <w:rsid w:val="00D22071"/>
    <w:rsid w:val="00D22786"/>
    <w:rsid w:val="00D23207"/>
    <w:rsid w:val="00D237A3"/>
    <w:rsid w:val="00D23B3D"/>
    <w:rsid w:val="00D23D8D"/>
    <w:rsid w:val="00D23EDD"/>
    <w:rsid w:val="00D24477"/>
    <w:rsid w:val="00D25E4F"/>
    <w:rsid w:val="00D262BC"/>
    <w:rsid w:val="00D26F8E"/>
    <w:rsid w:val="00D2766F"/>
    <w:rsid w:val="00D3019C"/>
    <w:rsid w:val="00D31962"/>
    <w:rsid w:val="00D3331D"/>
    <w:rsid w:val="00D33442"/>
    <w:rsid w:val="00D33E0D"/>
    <w:rsid w:val="00D34ACE"/>
    <w:rsid w:val="00D35F04"/>
    <w:rsid w:val="00D36E11"/>
    <w:rsid w:val="00D401D1"/>
    <w:rsid w:val="00D415ED"/>
    <w:rsid w:val="00D4286D"/>
    <w:rsid w:val="00D42D3D"/>
    <w:rsid w:val="00D4502B"/>
    <w:rsid w:val="00D450DB"/>
    <w:rsid w:val="00D45C54"/>
    <w:rsid w:val="00D46026"/>
    <w:rsid w:val="00D46464"/>
    <w:rsid w:val="00D466D3"/>
    <w:rsid w:val="00D46F2A"/>
    <w:rsid w:val="00D473BB"/>
    <w:rsid w:val="00D50713"/>
    <w:rsid w:val="00D51256"/>
    <w:rsid w:val="00D533C5"/>
    <w:rsid w:val="00D5463D"/>
    <w:rsid w:val="00D5508A"/>
    <w:rsid w:val="00D552BE"/>
    <w:rsid w:val="00D55D0C"/>
    <w:rsid w:val="00D567E1"/>
    <w:rsid w:val="00D600C9"/>
    <w:rsid w:val="00D62EE3"/>
    <w:rsid w:val="00D64DE5"/>
    <w:rsid w:val="00D67F5C"/>
    <w:rsid w:val="00D71F72"/>
    <w:rsid w:val="00D74400"/>
    <w:rsid w:val="00D74529"/>
    <w:rsid w:val="00D75C13"/>
    <w:rsid w:val="00D761B4"/>
    <w:rsid w:val="00D762B3"/>
    <w:rsid w:val="00D8074C"/>
    <w:rsid w:val="00D81223"/>
    <w:rsid w:val="00D8508E"/>
    <w:rsid w:val="00D850A8"/>
    <w:rsid w:val="00D8663B"/>
    <w:rsid w:val="00D866EB"/>
    <w:rsid w:val="00D8751B"/>
    <w:rsid w:val="00D877DA"/>
    <w:rsid w:val="00D878F2"/>
    <w:rsid w:val="00D87DC0"/>
    <w:rsid w:val="00D90A37"/>
    <w:rsid w:val="00D914A9"/>
    <w:rsid w:val="00D91EBB"/>
    <w:rsid w:val="00D92C50"/>
    <w:rsid w:val="00D93096"/>
    <w:rsid w:val="00D93C36"/>
    <w:rsid w:val="00D93F05"/>
    <w:rsid w:val="00D9730C"/>
    <w:rsid w:val="00D97BA4"/>
    <w:rsid w:val="00DA0460"/>
    <w:rsid w:val="00DA09B5"/>
    <w:rsid w:val="00DA0EBC"/>
    <w:rsid w:val="00DA1F47"/>
    <w:rsid w:val="00DA1F8E"/>
    <w:rsid w:val="00DA2497"/>
    <w:rsid w:val="00DA2599"/>
    <w:rsid w:val="00DA2D36"/>
    <w:rsid w:val="00DA3031"/>
    <w:rsid w:val="00DA36BE"/>
    <w:rsid w:val="00DA3D1B"/>
    <w:rsid w:val="00DA4360"/>
    <w:rsid w:val="00DA456E"/>
    <w:rsid w:val="00DA7BF9"/>
    <w:rsid w:val="00DB0391"/>
    <w:rsid w:val="00DB1994"/>
    <w:rsid w:val="00DB1AEC"/>
    <w:rsid w:val="00DB2007"/>
    <w:rsid w:val="00DB289F"/>
    <w:rsid w:val="00DB2B68"/>
    <w:rsid w:val="00DB3384"/>
    <w:rsid w:val="00DB3F45"/>
    <w:rsid w:val="00DB41FE"/>
    <w:rsid w:val="00DB5800"/>
    <w:rsid w:val="00DB5A86"/>
    <w:rsid w:val="00DB710B"/>
    <w:rsid w:val="00DB765D"/>
    <w:rsid w:val="00DC0580"/>
    <w:rsid w:val="00DC07C8"/>
    <w:rsid w:val="00DC0F10"/>
    <w:rsid w:val="00DC0FD9"/>
    <w:rsid w:val="00DC146A"/>
    <w:rsid w:val="00DC1F00"/>
    <w:rsid w:val="00DC382B"/>
    <w:rsid w:val="00DC4668"/>
    <w:rsid w:val="00DC482A"/>
    <w:rsid w:val="00DC4C6D"/>
    <w:rsid w:val="00DC5FDD"/>
    <w:rsid w:val="00DC6049"/>
    <w:rsid w:val="00DC6308"/>
    <w:rsid w:val="00DC63EC"/>
    <w:rsid w:val="00DC74AC"/>
    <w:rsid w:val="00DD00A1"/>
    <w:rsid w:val="00DD0406"/>
    <w:rsid w:val="00DD179E"/>
    <w:rsid w:val="00DD2FC1"/>
    <w:rsid w:val="00DD3C86"/>
    <w:rsid w:val="00DD50AF"/>
    <w:rsid w:val="00DD547F"/>
    <w:rsid w:val="00DD5C41"/>
    <w:rsid w:val="00DD6F5B"/>
    <w:rsid w:val="00DD7661"/>
    <w:rsid w:val="00DD7856"/>
    <w:rsid w:val="00DD7BCE"/>
    <w:rsid w:val="00DE02E3"/>
    <w:rsid w:val="00DE1525"/>
    <w:rsid w:val="00DE22CF"/>
    <w:rsid w:val="00DE2CD4"/>
    <w:rsid w:val="00DE2ECB"/>
    <w:rsid w:val="00DE2EFA"/>
    <w:rsid w:val="00DE3C28"/>
    <w:rsid w:val="00DE3DD7"/>
    <w:rsid w:val="00DE4FDF"/>
    <w:rsid w:val="00DE5064"/>
    <w:rsid w:val="00DE5247"/>
    <w:rsid w:val="00DF0920"/>
    <w:rsid w:val="00DF16EC"/>
    <w:rsid w:val="00DF2BA5"/>
    <w:rsid w:val="00DF2DA9"/>
    <w:rsid w:val="00DF44B2"/>
    <w:rsid w:val="00DF5B54"/>
    <w:rsid w:val="00DF6FBB"/>
    <w:rsid w:val="00DF6FCB"/>
    <w:rsid w:val="00DF79BA"/>
    <w:rsid w:val="00E01D47"/>
    <w:rsid w:val="00E024F0"/>
    <w:rsid w:val="00E04BDC"/>
    <w:rsid w:val="00E05403"/>
    <w:rsid w:val="00E05877"/>
    <w:rsid w:val="00E07F65"/>
    <w:rsid w:val="00E12E5F"/>
    <w:rsid w:val="00E13147"/>
    <w:rsid w:val="00E138F2"/>
    <w:rsid w:val="00E1569D"/>
    <w:rsid w:val="00E15D6E"/>
    <w:rsid w:val="00E16436"/>
    <w:rsid w:val="00E166BC"/>
    <w:rsid w:val="00E17237"/>
    <w:rsid w:val="00E20493"/>
    <w:rsid w:val="00E2263A"/>
    <w:rsid w:val="00E23064"/>
    <w:rsid w:val="00E23284"/>
    <w:rsid w:val="00E23EE9"/>
    <w:rsid w:val="00E24ACF"/>
    <w:rsid w:val="00E25179"/>
    <w:rsid w:val="00E25C47"/>
    <w:rsid w:val="00E260DB"/>
    <w:rsid w:val="00E26907"/>
    <w:rsid w:val="00E276EB"/>
    <w:rsid w:val="00E278EF"/>
    <w:rsid w:val="00E311C1"/>
    <w:rsid w:val="00E327C4"/>
    <w:rsid w:val="00E32E0E"/>
    <w:rsid w:val="00E33675"/>
    <w:rsid w:val="00E35133"/>
    <w:rsid w:val="00E35CBA"/>
    <w:rsid w:val="00E362F1"/>
    <w:rsid w:val="00E36377"/>
    <w:rsid w:val="00E367FA"/>
    <w:rsid w:val="00E37B57"/>
    <w:rsid w:val="00E40253"/>
    <w:rsid w:val="00E41180"/>
    <w:rsid w:val="00E420AE"/>
    <w:rsid w:val="00E44B2C"/>
    <w:rsid w:val="00E44CDF"/>
    <w:rsid w:val="00E454ED"/>
    <w:rsid w:val="00E459C2"/>
    <w:rsid w:val="00E45D3E"/>
    <w:rsid w:val="00E47449"/>
    <w:rsid w:val="00E4778A"/>
    <w:rsid w:val="00E5096A"/>
    <w:rsid w:val="00E515A8"/>
    <w:rsid w:val="00E51796"/>
    <w:rsid w:val="00E51C40"/>
    <w:rsid w:val="00E537EE"/>
    <w:rsid w:val="00E53F9A"/>
    <w:rsid w:val="00E5435C"/>
    <w:rsid w:val="00E5489E"/>
    <w:rsid w:val="00E55453"/>
    <w:rsid w:val="00E5640C"/>
    <w:rsid w:val="00E57F1B"/>
    <w:rsid w:val="00E62A6F"/>
    <w:rsid w:val="00E63B2A"/>
    <w:rsid w:val="00E647C8"/>
    <w:rsid w:val="00E65C39"/>
    <w:rsid w:val="00E65D86"/>
    <w:rsid w:val="00E65F77"/>
    <w:rsid w:val="00E66955"/>
    <w:rsid w:val="00E67AB2"/>
    <w:rsid w:val="00E7091F"/>
    <w:rsid w:val="00E75082"/>
    <w:rsid w:val="00E75A2A"/>
    <w:rsid w:val="00E76445"/>
    <w:rsid w:val="00E76CDF"/>
    <w:rsid w:val="00E76E63"/>
    <w:rsid w:val="00E76E97"/>
    <w:rsid w:val="00E76E9C"/>
    <w:rsid w:val="00E77B1E"/>
    <w:rsid w:val="00E77B4E"/>
    <w:rsid w:val="00E77ECC"/>
    <w:rsid w:val="00E80ACB"/>
    <w:rsid w:val="00E810E0"/>
    <w:rsid w:val="00E813E0"/>
    <w:rsid w:val="00E81E2C"/>
    <w:rsid w:val="00E81F01"/>
    <w:rsid w:val="00E823A1"/>
    <w:rsid w:val="00E82E0B"/>
    <w:rsid w:val="00E82F98"/>
    <w:rsid w:val="00E83007"/>
    <w:rsid w:val="00E853EB"/>
    <w:rsid w:val="00E85A69"/>
    <w:rsid w:val="00E861E9"/>
    <w:rsid w:val="00E86E1E"/>
    <w:rsid w:val="00E87B75"/>
    <w:rsid w:val="00E87C42"/>
    <w:rsid w:val="00E90001"/>
    <w:rsid w:val="00E905F8"/>
    <w:rsid w:val="00E917C5"/>
    <w:rsid w:val="00E921ED"/>
    <w:rsid w:val="00E92239"/>
    <w:rsid w:val="00E92976"/>
    <w:rsid w:val="00E92EA5"/>
    <w:rsid w:val="00E93261"/>
    <w:rsid w:val="00E93DA4"/>
    <w:rsid w:val="00E94604"/>
    <w:rsid w:val="00E947C5"/>
    <w:rsid w:val="00E95F73"/>
    <w:rsid w:val="00E96118"/>
    <w:rsid w:val="00E961E2"/>
    <w:rsid w:val="00E967C7"/>
    <w:rsid w:val="00E97756"/>
    <w:rsid w:val="00E97C17"/>
    <w:rsid w:val="00EA0CB5"/>
    <w:rsid w:val="00EA13F1"/>
    <w:rsid w:val="00EA1643"/>
    <w:rsid w:val="00EA2682"/>
    <w:rsid w:val="00EA4AAB"/>
    <w:rsid w:val="00EA5C50"/>
    <w:rsid w:val="00EA6696"/>
    <w:rsid w:val="00EA6C26"/>
    <w:rsid w:val="00EA6EBA"/>
    <w:rsid w:val="00EA6EF9"/>
    <w:rsid w:val="00EB2A28"/>
    <w:rsid w:val="00EB38AA"/>
    <w:rsid w:val="00EC023B"/>
    <w:rsid w:val="00EC13FB"/>
    <w:rsid w:val="00EC1C56"/>
    <w:rsid w:val="00EC2BE6"/>
    <w:rsid w:val="00EC386B"/>
    <w:rsid w:val="00EC3D51"/>
    <w:rsid w:val="00EC3F30"/>
    <w:rsid w:val="00EC57E7"/>
    <w:rsid w:val="00EC6786"/>
    <w:rsid w:val="00EC735C"/>
    <w:rsid w:val="00EC7F76"/>
    <w:rsid w:val="00ED0809"/>
    <w:rsid w:val="00ED0D47"/>
    <w:rsid w:val="00ED0FB3"/>
    <w:rsid w:val="00ED14F3"/>
    <w:rsid w:val="00ED25D2"/>
    <w:rsid w:val="00ED2DA3"/>
    <w:rsid w:val="00ED320A"/>
    <w:rsid w:val="00ED456D"/>
    <w:rsid w:val="00ED45F2"/>
    <w:rsid w:val="00ED48AD"/>
    <w:rsid w:val="00ED6840"/>
    <w:rsid w:val="00ED735D"/>
    <w:rsid w:val="00EE15E4"/>
    <w:rsid w:val="00EE20F0"/>
    <w:rsid w:val="00EE2545"/>
    <w:rsid w:val="00EE511A"/>
    <w:rsid w:val="00EE6799"/>
    <w:rsid w:val="00EE7249"/>
    <w:rsid w:val="00EF16B6"/>
    <w:rsid w:val="00EF1725"/>
    <w:rsid w:val="00EF218F"/>
    <w:rsid w:val="00EF2B0D"/>
    <w:rsid w:val="00EF2B30"/>
    <w:rsid w:val="00EF3809"/>
    <w:rsid w:val="00EF396E"/>
    <w:rsid w:val="00EF478D"/>
    <w:rsid w:val="00EF499B"/>
    <w:rsid w:val="00EF4A2A"/>
    <w:rsid w:val="00EF4D45"/>
    <w:rsid w:val="00EF5F30"/>
    <w:rsid w:val="00EF63F7"/>
    <w:rsid w:val="00EF6F97"/>
    <w:rsid w:val="00EF739B"/>
    <w:rsid w:val="00EF782F"/>
    <w:rsid w:val="00EF7A3C"/>
    <w:rsid w:val="00F0114E"/>
    <w:rsid w:val="00F01B4E"/>
    <w:rsid w:val="00F01B6D"/>
    <w:rsid w:val="00F02462"/>
    <w:rsid w:val="00F042A0"/>
    <w:rsid w:val="00F04409"/>
    <w:rsid w:val="00F05258"/>
    <w:rsid w:val="00F056EE"/>
    <w:rsid w:val="00F05AA9"/>
    <w:rsid w:val="00F063AF"/>
    <w:rsid w:val="00F065D7"/>
    <w:rsid w:val="00F06605"/>
    <w:rsid w:val="00F06748"/>
    <w:rsid w:val="00F068A0"/>
    <w:rsid w:val="00F0786E"/>
    <w:rsid w:val="00F11A65"/>
    <w:rsid w:val="00F11D25"/>
    <w:rsid w:val="00F11ECD"/>
    <w:rsid w:val="00F121EE"/>
    <w:rsid w:val="00F12205"/>
    <w:rsid w:val="00F123E5"/>
    <w:rsid w:val="00F12845"/>
    <w:rsid w:val="00F12A78"/>
    <w:rsid w:val="00F12B57"/>
    <w:rsid w:val="00F13CCE"/>
    <w:rsid w:val="00F13F31"/>
    <w:rsid w:val="00F15230"/>
    <w:rsid w:val="00F17745"/>
    <w:rsid w:val="00F207BA"/>
    <w:rsid w:val="00F21BBC"/>
    <w:rsid w:val="00F22D3F"/>
    <w:rsid w:val="00F24820"/>
    <w:rsid w:val="00F26147"/>
    <w:rsid w:val="00F267D0"/>
    <w:rsid w:val="00F2798A"/>
    <w:rsid w:val="00F31157"/>
    <w:rsid w:val="00F33235"/>
    <w:rsid w:val="00F33AD9"/>
    <w:rsid w:val="00F340A2"/>
    <w:rsid w:val="00F352D7"/>
    <w:rsid w:val="00F37EF4"/>
    <w:rsid w:val="00F41A32"/>
    <w:rsid w:val="00F41D15"/>
    <w:rsid w:val="00F4352D"/>
    <w:rsid w:val="00F44D07"/>
    <w:rsid w:val="00F45156"/>
    <w:rsid w:val="00F458D6"/>
    <w:rsid w:val="00F45E65"/>
    <w:rsid w:val="00F46530"/>
    <w:rsid w:val="00F46753"/>
    <w:rsid w:val="00F46DE5"/>
    <w:rsid w:val="00F477BE"/>
    <w:rsid w:val="00F47DAC"/>
    <w:rsid w:val="00F50A57"/>
    <w:rsid w:val="00F521A5"/>
    <w:rsid w:val="00F5346B"/>
    <w:rsid w:val="00F53CCC"/>
    <w:rsid w:val="00F544CF"/>
    <w:rsid w:val="00F552A1"/>
    <w:rsid w:val="00F55BFB"/>
    <w:rsid w:val="00F56172"/>
    <w:rsid w:val="00F56C10"/>
    <w:rsid w:val="00F56F25"/>
    <w:rsid w:val="00F5704D"/>
    <w:rsid w:val="00F575D1"/>
    <w:rsid w:val="00F602F7"/>
    <w:rsid w:val="00F61C3B"/>
    <w:rsid w:val="00F61E45"/>
    <w:rsid w:val="00F64A9F"/>
    <w:rsid w:val="00F64C60"/>
    <w:rsid w:val="00F668D9"/>
    <w:rsid w:val="00F70D1C"/>
    <w:rsid w:val="00F71A51"/>
    <w:rsid w:val="00F735D2"/>
    <w:rsid w:val="00F73889"/>
    <w:rsid w:val="00F73A9E"/>
    <w:rsid w:val="00F75ACE"/>
    <w:rsid w:val="00F75CA9"/>
    <w:rsid w:val="00F75F7E"/>
    <w:rsid w:val="00F76018"/>
    <w:rsid w:val="00F76268"/>
    <w:rsid w:val="00F763B2"/>
    <w:rsid w:val="00F76485"/>
    <w:rsid w:val="00F819DD"/>
    <w:rsid w:val="00F82F40"/>
    <w:rsid w:val="00F8437A"/>
    <w:rsid w:val="00F85102"/>
    <w:rsid w:val="00F855D3"/>
    <w:rsid w:val="00F859D4"/>
    <w:rsid w:val="00F87148"/>
    <w:rsid w:val="00F876BF"/>
    <w:rsid w:val="00F8794A"/>
    <w:rsid w:val="00F87CD0"/>
    <w:rsid w:val="00F90081"/>
    <w:rsid w:val="00F9163E"/>
    <w:rsid w:val="00F91E79"/>
    <w:rsid w:val="00F92B7D"/>
    <w:rsid w:val="00F9317E"/>
    <w:rsid w:val="00F93953"/>
    <w:rsid w:val="00F9524B"/>
    <w:rsid w:val="00F953E7"/>
    <w:rsid w:val="00F95BB4"/>
    <w:rsid w:val="00F964D3"/>
    <w:rsid w:val="00F96C30"/>
    <w:rsid w:val="00F96C33"/>
    <w:rsid w:val="00F97675"/>
    <w:rsid w:val="00FA0D7F"/>
    <w:rsid w:val="00FA209F"/>
    <w:rsid w:val="00FA2385"/>
    <w:rsid w:val="00FA2FB9"/>
    <w:rsid w:val="00FA3D1F"/>
    <w:rsid w:val="00FA3FA4"/>
    <w:rsid w:val="00FA4D0A"/>
    <w:rsid w:val="00FA6C57"/>
    <w:rsid w:val="00FA73FC"/>
    <w:rsid w:val="00FB1A41"/>
    <w:rsid w:val="00FB2430"/>
    <w:rsid w:val="00FB24E0"/>
    <w:rsid w:val="00FB34D1"/>
    <w:rsid w:val="00FB39B9"/>
    <w:rsid w:val="00FB4ACF"/>
    <w:rsid w:val="00FB4D07"/>
    <w:rsid w:val="00FB653A"/>
    <w:rsid w:val="00FB6590"/>
    <w:rsid w:val="00FB7542"/>
    <w:rsid w:val="00FC1823"/>
    <w:rsid w:val="00FC2514"/>
    <w:rsid w:val="00FC5B99"/>
    <w:rsid w:val="00FC6F12"/>
    <w:rsid w:val="00FC73E7"/>
    <w:rsid w:val="00FD0B8C"/>
    <w:rsid w:val="00FD0C42"/>
    <w:rsid w:val="00FD0EA5"/>
    <w:rsid w:val="00FD2A81"/>
    <w:rsid w:val="00FD36B5"/>
    <w:rsid w:val="00FD493A"/>
    <w:rsid w:val="00FD64C0"/>
    <w:rsid w:val="00FD675A"/>
    <w:rsid w:val="00FE22AB"/>
    <w:rsid w:val="00FE231C"/>
    <w:rsid w:val="00FE23BB"/>
    <w:rsid w:val="00FE2A03"/>
    <w:rsid w:val="00FE2A2B"/>
    <w:rsid w:val="00FE2EF2"/>
    <w:rsid w:val="00FE3E40"/>
    <w:rsid w:val="00FE41FE"/>
    <w:rsid w:val="00FE733B"/>
    <w:rsid w:val="00FF0C5A"/>
    <w:rsid w:val="00FF0ECB"/>
    <w:rsid w:val="00FF2ABC"/>
    <w:rsid w:val="00FF2B12"/>
    <w:rsid w:val="00FF2D16"/>
    <w:rsid w:val="00FF3C48"/>
    <w:rsid w:val="00FF5299"/>
    <w:rsid w:val="00FF52B6"/>
    <w:rsid w:val="00FF7B0A"/>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0" w:qFormat="1"/>
    <w:lsdException w:name="heading 9" w:uiPriority="9"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qFormat="1"/>
    <w:lsdException w:name="index heading" w:uiPriority="0"/>
    <w:lsdException w:name="caption" w:uiPriority="0" w:qFormat="1"/>
    <w:lsdException w:name="footnote reference" w:uiPriority="0"/>
    <w:lsdException w:name="page number" w:uiPriority="0"/>
    <w:lsdException w:name="List" w:uiPriority="0"/>
    <w:lsdException w:name="List Number 5" w:uiPriority="0"/>
    <w:lsdException w:name="Title" w:semiHidden="0" w:uiPriority="0" w:unhideWhenUsed="0" w:qFormat="1"/>
    <w:lsdException w:name="Default Paragraph Font" w:uiPriority="1"/>
    <w:lsdException w:name="Body Text" w:uiPriority="0" w:qFormat="1"/>
    <w:lsdException w:name="Subtitle" w:semiHidden="0" w:uiPriority="0" w:unhideWhenUsed="0" w:qFormat="1"/>
    <w:lsdException w:name="Body Text First Indent" w:uiPriority="0"/>
    <w:lsdException w:name="Note Heading"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Normal (Web)"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Normal">
    <w:name w:val="Normal"/>
    <w:qFormat/>
    <w:rsid w:val="000C57EE"/>
    <w:pPr>
      <w:spacing w:after="200" w:line="276" w:lineRule="auto"/>
    </w:pPr>
    <w:rPr>
      <w:rFonts w:ascii="Calibri" w:eastAsia="Calibri" w:hAnsi="Calibri" w:cs="Times New Roman"/>
      <w:lang w:val="ro-RO"/>
    </w:rPr>
  </w:style>
  <w:style w:type="paragraph" w:styleId="Heading1">
    <w:name w:val="heading 1"/>
    <w:basedOn w:val="Normal"/>
    <w:next w:val="Normal"/>
    <w:link w:val="Heading1Char"/>
    <w:qFormat/>
    <w:rsid w:val="000C57EE"/>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nhideWhenUsed/>
    <w:qFormat/>
    <w:rsid w:val="000C57EE"/>
    <w:pPr>
      <w:keepNext/>
      <w:keepLines/>
      <w:spacing w:before="200" w:after="0"/>
      <w:outlineLvl w:val="1"/>
    </w:pPr>
    <w:rPr>
      <w:rFonts w:ascii="Cambria" w:eastAsia="Times New Roman" w:hAnsi="Cambria"/>
      <w:b/>
      <w:bCs/>
      <w:color w:val="4F81BD"/>
      <w:sz w:val="26"/>
      <w:szCs w:val="26"/>
    </w:rPr>
  </w:style>
  <w:style w:type="paragraph" w:styleId="Heading3">
    <w:name w:val="heading 3"/>
    <w:aliases w:val=" Caracter,Caracter"/>
    <w:basedOn w:val="Normal"/>
    <w:next w:val="Normal"/>
    <w:link w:val="Heading3Char"/>
    <w:uiPriority w:val="9"/>
    <w:unhideWhenUsed/>
    <w:qFormat/>
    <w:rsid w:val="000C57EE"/>
    <w:pPr>
      <w:keepNext/>
      <w:keepLines/>
      <w:spacing w:before="200" w:after="0"/>
      <w:outlineLvl w:val="2"/>
    </w:pPr>
    <w:rPr>
      <w:rFonts w:ascii="Cambria" w:eastAsia="Times New Roman" w:hAnsi="Cambria"/>
      <w:b/>
      <w:bCs/>
      <w:color w:val="4F81BD"/>
      <w:sz w:val="20"/>
      <w:szCs w:val="20"/>
    </w:rPr>
  </w:style>
  <w:style w:type="paragraph" w:styleId="Heading4">
    <w:name w:val="heading 4"/>
    <w:basedOn w:val="Normal"/>
    <w:next w:val="Normal"/>
    <w:link w:val="Heading4Char"/>
    <w:unhideWhenUsed/>
    <w:qFormat/>
    <w:rsid w:val="000C57EE"/>
    <w:pPr>
      <w:keepNext/>
      <w:spacing w:before="240" w:after="60"/>
      <w:outlineLvl w:val="3"/>
    </w:pPr>
    <w:rPr>
      <w:rFonts w:eastAsia="Times New Roman"/>
      <w:b/>
      <w:bCs/>
      <w:sz w:val="28"/>
      <w:szCs w:val="28"/>
    </w:rPr>
  </w:style>
  <w:style w:type="paragraph" w:styleId="Heading5">
    <w:name w:val="heading 5"/>
    <w:basedOn w:val="Normal"/>
    <w:next w:val="Normal"/>
    <w:link w:val="Heading5Char"/>
    <w:qFormat/>
    <w:rsid w:val="000C57EE"/>
    <w:pPr>
      <w:spacing w:before="240" w:after="60"/>
      <w:outlineLvl w:val="4"/>
    </w:pPr>
    <w:rPr>
      <w:rFonts w:eastAsia="Times New Roman"/>
      <w:b/>
      <w:bCs/>
      <w:i/>
      <w:iCs/>
      <w:sz w:val="26"/>
      <w:szCs w:val="26"/>
    </w:rPr>
  </w:style>
  <w:style w:type="paragraph" w:styleId="Heading6">
    <w:name w:val="heading 6"/>
    <w:basedOn w:val="Normal"/>
    <w:next w:val="Normal"/>
    <w:link w:val="Heading6Char"/>
    <w:unhideWhenUsed/>
    <w:qFormat/>
    <w:rsid w:val="000C57EE"/>
    <w:pPr>
      <w:keepNext/>
      <w:keepLines/>
      <w:spacing w:before="200" w:after="0"/>
      <w:outlineLvl w:val="5"/>
    </w:pPr>
    <w:rPr>
      <w:rFonts w:ascii="Cambria" w:eastAsia="Times New Roman" w:hAnsi="Cambria"/>
      <w:i/>
      <w:iCs/>
      <w:color w:val="243F60"/>
      <w:sz w:val="20"/>
      <w:szCs w:val="20"/>
    </w:rPr>
  </w:style>
  <w:style w:type="paragraph" w:styleId="Heading7">
    <w:name w:val="heading 7"/>
    <w:basedOn w:val="Normal"/>
    <w:next w:val="Normal"/>
    <w:link w:val="Heading7Char"/>
    <w:uiPriority w:val="9"/>
    <w:qFormat/>
    <w:rsid w:val="000C57EE"/>
    <w:pPr>
      <w:keepNext/>
      <w:spacing w:after="0" w:line="240" w:lineRule="auto"/>
      <w:ind w:left="284"/>
      <w:jc w:val="center"/>
      <w:outlineLvl w:val="6"/>
    </w:pPr>
    <w:rPr>
      <w:rFonts w:ascii="Times New Roman" w:eastAsia="Times New Roman" w:hAnsi="Times New Roman"/>
      <w:b/>
      <w:bCs/>
      <w:color w:val="000000"/>
      <w:sz w:val="24"/>
      <w:szCs w:val="24"/>
    </w:rPr>
  </w:style>
  <w:style w:type="paragraph" w:styleId="Heading8">
    <w:name w:val="heading 8"/>
    <w:basedOn w:val="Normal"/>
    <w:next w:val="Normal"/>
    <w:link w:val="Heading8Char"/>
    <w:qFormat/>
    <w:rsid w:val="000C57EE"/>
    <w:pPr>
      <w:spacing w:before="240" w:after="60"/>
      <w:outlineLvl w:val="7"/>
    </w:pPr>
    <w:rPr>
      <w:rFonts w:ascii="Times New Roman" w:eastAsia="Times New Roman" w:hAnsi="Times New Roman"/>
      <w:i/>
      <w:iCs/>
      <w:sz w:val="24"/>
      <w:szCs w:val="24"/>
    </w:rPr>
  </w:style>
  <w:style w:type="paragraph" w:styleId="Heading9">
    <w:name w:val="heading 9"/>
    <w:basedOn w:val="Normal"/>
    <w:next w:val="Normal"/>
    <w:link w:val="Heading9Char"/>
    <w:uiPriority w:val="9"/>
    <w:qFormat/>
    <w:rsid w:val="000C57EE"/>
    <w:pPr>
      <w:spacing w:before="240" w:after="60"/>
      <w:outlineLvl w:val="8"/>
    </w:pPr>
    <w:rPr>
      <w:rFonts w:ascii="Cambria" w:eastAsia="Times New Roman"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u1Caracter">
    <w:name w:val="Titlu 1 Caracter"/>
    <w:basedOn w:val="DefaultParagraphFont"/>
    <w:uiPriority w:val="9"/>
    <w:rsid w:val="000C57EE"/>
    <w:rPr>
      <w:rFonts w:asciiTheme="majorHAnsi" w:eastAsiaTheme="majorEastAsia" w:hAnsiTheme="majorHAnsi" w:cstheme="majorBidi"/>
      <w:color w:val="2F5496" w:themeColor="accent1" w:themeShade="BF"/>
      <w:sz w:val="32"/>
      <w:szCs w:val="32"/>
      <w:lang w:val="ro-RO"/>
    </w:rPr>
  </w:style>
  <w:style w:type="character" w:customStyle="1" w:styleId="Heading2Char">
    <w:name w:val="Heading 2 Char"/>
    <w:basedOn w:val="DefaultParagraphFont"/>
    <w:link w:val="Heading2"/>
    <w:rsid w:val="000C57EE"/>
    <w:rPr>
      <w:rFonts w:ascii="Cambria" w:eastAsia="Times New Roman" w:hAnsi="Cambria" w:cs="Times New Roman"/>
      <w:b/>
      <w:bCs/>
      <w:color w:val="4F81BD"/>
      <w:sz w:val="26"/>
      <w:szCs w:val="26"/>
    </w:rPr>
  </w:style>
  <w:style w:type="character" w:customStyle="1" w:styleId="Heading3Char">
    <w:name w:val="Heading 3 Char"/>
    <w:aliases w:val=" Caracter Char,Caracter Char"/>
    <w:basedOn w:val="DefaultParagraphFont"/>
    <w:link w:val="Heading3"/>
    <w:uiPriority w:val="9"/>
    <w:rsid w:val="000C57EE"/>
    <w:rPr>
      <w:rFonts w:ascii="Cambria" w:eastAsia="Times New Roman" w:hAnsi="Cambria" w:cs="Times New Roman"/>
      <w:b/>
      <w:bCs/>
      <w:color w:val="4F81BD"/>
      <w:sz w:val="20"/>
      <w:szCs w:val="20"/>
    </w:rPr>
  </w:style>
  <w:style w:type="character" w:customStyle="1" w:styleId="Heading4Char">
    <w:name w:val="Heading 4 Char"/>
    <w:basedOn w:val="DefaultParagraphFont"/>
    <w:link w:val="Heading4"/>
    <w:rsid w:val="000C57EE"/>
    <w:rPr>
      <w:rFonts w:ascii="Calibri" w:eastAsia="Times New Roman" w:hAnsi="Calibri" w:cs="Times New Roman"/>
      <w:b/>
      <w:bCs/>
      <w:sz w:val="28"/>
      <w:szCs w:val="28"/>
    </w:rPr>
  </w:style>
  <w:style w:type="character" w:customStyle="1" w:styleId="Heading5Char">
    <w:name w:val="Heading 5 Char"/>
    <w:basedOn w:val="DefaultParagraphFont"/>
    <w:link w:val="Heading5"/>
    <w:rsid w:val="000C57EE"/>
    <w:rPr>
      <w:rFonts w:ascii="Calibri" w:eastAsia="Times New Roman" w:hAnsi="Calibri" w:cs="Times New Roman"/>
      <w:b/>
      <w:bCs/>
      <w:i/>
      <w:iCs/>
      <w:sz w:val="26"/>
      <w:szCs w:val="26"/>
    </w:rPr>
  </w:style>
  <w:style w:type="character" w:customStyle="1" w:styleId="Heading6Char">
    <w:name w:val="Heading 6 Char"/>
    <w:basedOn w:val="DefaultParagraphFont"/>
    <w:link w:val="Heading6"/>
    <w:rsid w:val="000C57EE"/>
    <w:rPr>
      <w:rFonts w:ascii="Cambria" w:eastAsia="Times New Roman" w:hAnsi="Cambria" w:cs="Times New Roman"/>
      <w:i/>
      <w:iCs/>
      <w:color w:val="243F60"/>
      <w:sz w:val="20"/>
      <w:szCs w:val="20"/>
    </w:rPr>
  </w:style>
  <w:style w:type="character" w:customStyle="1" w:styleId="Heading7Char">
    <w:name w:val="Heading 7 Char"/>
    <w:basedOn w:val="DefaultParagraphFont"/>
    <w:link w:val="Heading7"/>
    <w:uiPriority w:val="9"/>
    <w:rsid w:val="000C57EE"/>
    <w:rPr>
      <w:rFonts w:ascii="Times New Roman" w:eastAsia="Times New Roman" w:hAnsi="Times New Roman" w:cs="Times New Roman"/>
      <w:b/>
      <w:bCs/>
      <w:color w:val="000000"/>
      <w:sz w:val="24"/>
      <w:szCs w:val="24"/>
    </w:rPr>
  </w:style>
  <w:style w:type="character" w:customStyle="1" w:styleId="Heading8Char">
    <w:name w:val="Heading 8 Char"/>
    <w:basedOn w:val="DefaultParagraphFont"/>
    <w:link w:val="Heading8"/>
    <w:rsid w:val="000C57EE"/>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uiPriority w:val="9"/>
    <w:rsid w:val="000C57EE"/>
    <w:rPr>
      <w:rFonts w:ascii="Cambria" w:eastAsia="Times New Roman" w:hAnsi="Cambria" w:cs="Times New Roman"/>
      <w:sz w:val="20"/>
      <w:szCs w:val="20"/>
    </w:rPr>
  </w:style>
  <w:style w:type="character" w:customStyle="1" w:styleId="Heading1Char">
    <w:name w:val="Heading 1 Char"/>
    <w:link w:val="Heading1"/>
    <w:rsid w:val="000C57EE"/>
    <w:rPr>
      <w:rFonts w:ascii="Cambria" w:eastAsia="Times New Roman" w:hAnsi="Cambria" w:cs="Times New Roman"/>
      <w:b/>
      <w:bCs/>
      <w:color w:val="365F91"/>
      <w:sz w:val="28"/>
      <w:szCs w:val="28"/>
    </w:rPr>
  </w:style>
  <w:style w:type="paragraph" w:styleId="Header">
    <w:name w:val="header"/>
    <w:aliases w:val="Char1 Char,Char1 Char1 Char,Char1,Char1 Char1, Char1, Char1 Char,Glava - napis"/>
    <w:basedOn w:val="Normal"/>
    <w:link w:val="HeaderChar"/>
    <w:uiPriority w:val="99"/>
    <w:unhideWhenUsed/>
    <w:qFormat/>
    <w:rsid w:val="000C57EE"/>
    <w:pPr>
      <w:tabs>
        <w:tab w:val="center" w:pos="4536"/>
        <w:tab w:val="right" w:pos="9072"/>
      </w:tabs>
      <w:spacing w:after="0" w:line="240" w:lineRule="auto"/>
    </w:pPr>
  </w:style>
  <w:style w:type="character" w:customStyle="1" w:styleId="HeaderChar">
    <w:name w:val="Header Char"/>
    <w:aliases w:val="Char1 Char Char1,Char1 Char1 Char Char1,Char1 Char3,Char1 Char1 Char1, Char1 Char2, Char1 Char Char1,Glava - napis Char"/>
    <w:basedOn w:val="DefaultParagraphFont"/>
    <w:link w:val="Header"/>
    <w:uiPriority w:val="99"/>
    <w:rsid w:val="000C57EE"/>
    <w:rPr>
      <w:rFonts w:ascii="Calibri" w:eastAsia="Calibri" w:hAnsi="Calibri" w:cs="Times New Roman"/>
      <w:lang w:val="ro-RO"/>
    </w:rPr>
  </w:style>
  <w:style w:type="paragraph" w:styleId="Footer">
    <w:name w:val="footer"/>
    <w:aliases w:val=" Char"/>
    <w:basedOn w:val="Normal"/>
    <w:link w:val="FooterChar"/>
    <w:uiPriority w:val="99"/>
    <w:unhideWhenUsed/>
    <w:rsid w:val="000C57EE"/>
    <w:pPr>
      <w:tabs>
        <w:tab w:val="center" w:pos="4536"/>
        <w:tab w:val="right" w:pos="9072"/>
      </w:tabs>
      <w:spacing w:after="0" w:line="240" w:lineRule="auto"/>
    </w:pPr>
  </w:style>
  <w:style w:type="character" w:customStyle="1" w:styleId="FooterChar">
    <w:name w:val="Footer Char"/>
    <w:aliases w:val=" Char Char"/>
    <w:basedOn w:val="DefaultParagraphFont"/>
    <w:link w:val="Footer"/>
    <w:uiPriority w:val="99"/>
    <w:rsid w:val="000C57EE"/>
    <w:rPr>
      <w:rFonts w:ascii="Calibri" w:eastAsia="Calibri" w:hAnsi="Calibri" w:cs="Times New Roman"/>
      <w:lang w:val="ro-RO"/>
    </w:rPr>
  </w:style>
  <w:style w:type="paragraph" w:styleId="ListParagraph">
    <w:name w:val="List Paragraph"/>
    <w:aliases w:val="Normal bullet 2,lp1,Heading x1,Antes de enumeración,body 2,List Paragraph1,List Paragraph11,Listă colorată - Accentuare 11,Bullet,Citation List,Listă paragraf"/>
    <w:basedOn w:val="Normal"/>
    <w:link w:val="ListParagraphChar"/>
    <w:uiPriority w:val="34"/>
    <w:qFormat/>
    <w:rsid w:val="000C57EE"/>
    <w:pPr>
      <w:ind w:left="720"/>
      <w:contextualSpacing/>
    </w:pPr>
  </w:style>
  <w:style w:type="paragraph" w:styleId="NormalWeb">
    <w:name w:val="Normal (Web)"/>
    <w:aliases w:val="Normal (Web) Char Char,Normal (Web) Char"/>
    <w:basedOn w:val="Normal"/>
    <w:uiPriority w:val="99"/>
    <w:qFormat/>
    <w:rsid w:val="000C57EE"/>
    <w:pPr>
      <w:spacing w:before="30" w:after="0" w:line="240" w:lineRule="auto"/>
    </w:pPr>
    <w:rPr>
      <w:rFonts w:ascii="Times New Roman" w:eastAsia="Times New Roman" w:hAnsi="Times New Roman"/>
      <w:sz w:val="24"/>
      <w:szCs w:val="24"/>
      <w:lang w:val="en-US"/>
    </w:rPr>
  </w:style>
  <w:style w:type="paragraph" w:styleId="BalloonText">
    <w:name w:val="Balloon Text"/>
    <w:basedOn w:val="Normal"/>
    <w:link w:val="BalloonTextChar"/>
    <w:uiPriority w:val="99"/>
    <w:unhideWhenUsed/>
    <w:rsid w:val="000C57EE"/>
    <w:pPr>
      <w:spacing w:after="0" w:line="240" w:lineRule="auto"/>
    </w:pPr>
    <w:rPr>
      <w:rFonts w:ascii="Tahoma" w:hAnsi="Tahoma"/>
      <w:sz w:val="16"/>
      <w:szCs w:val="16"/>
    </w:rPr>
  </w:style>
  <w:style w:type="character" w:customStyle="1" w:styleId="BalloonTextChar">
    <w:name w:val="Balloon Text Char"/>
    <w:basedOn w:val="DefaultParagraphFont"/>
    <w:link w:val="BalloonText"/>
    <w:uiPriority w:val="99"/>
    <w:rsid w:val="000C57EE"/>
    <w:rPr>
      <w:rFonts w:ascii="Tahoma" w:eastAsia="Calibri" w:hAnsi="Tahoma" w:cs="Times New Roman"/>
      <w:sz w:val="16"/>
      <w:szCs w:val="16"/>
    </w:rPr>
  </w:style>
  <w:style w:type="character" w:styleId="Hyperlink">
    <w:name w:val="Hyperlink"/>
    <w:unhideWhenUsed/>
    <w:rsid w:val="000C57EE"/>
    <w:rPr>
      <w:color w:val="0000FF"/>
      <w:u w:val="single"/>
    </w:rPr>
  </w:style>
  <w:style w:type="table" w:styleId="TableGrid">
    <w:name w:val="Table Grid"/>
    <w:basedOn w:val="TableNormal"/>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iPriority w:val="99"/>
    <w:unhideWhenUsed/>
    <w:rsid w:val="000C57EE"/>
    <w:rPr>
      <w:sz w:val="16"/>
      <w:szCs w:val="16"/>
    </w:rPr>
  </w:style>
  <w:style w:type="paragraph" w:styleId="CommentText">
    <w:name w:val="annotation text"/>
    <w:basedOn w:val="Normal"/>
    <w:link w:val="CommentTextChar"/>
    <w:uiPriority w:val="99"/>
    <w:unhideWhenUsed/>
    <w:rsid w:val="000C57EE"/>
    <w:pPr>
      <w:spacing w:line="240" w:lineRule="auto"/>
    </w:pPr>
    <w:rPr>
      <w:sz w:val="20"/>
      <w:szCs w:val="20"/>
    </w:rPr>
  </w:style>
  <w:style w:type="character" w:customStyle="1" w:styleId="CommentTextChar">
    <w:name w:val="Comment Text Char"/>
    <w:basedOn w:val="DefaultParagraphFont"/>
    <w:link w:val="CommentText"/>
    <w:uiPriority w:val="99"/>
    <w:rsid w:val="000C57EE"/>
    <w:rPr>
      <w:rFonts w:ascii="Calibri" w:eastAsia="Calibri" w:hAnsi="Calibri" w:cs="Times New Roman"/>
      <w:sz w:val="20"/>
      <w:szCs w:val="20"/>
    </w:rPr>
  </w:style>
  <w:style w:type="paragraph" w:styleId="CommentSubject">
    <w:name w:val="annotation subject"/>
    <w:basedOn w:val="CommentText"/>
    <w:next w:val="CommentText"/>
    <w:link w:val="CommentSubjectChar"/>
    <w:unhideWhenUsed/>
    <w:rsid w:val="000C57EE"/>
    <w:rPr>
      <w:b/>
      <w:bCs/>
    </w:rPr>
  </w:style>
  <w:style w:type="character" w:customStyle="1" w:styleId="CommentSubjectChar">
    <w:name w:val="Comment Subject Char"/>
    <w:basedOn w:val="CommentTextChar"/>
    <w:link w:val="CommentSubject"/>
    <w:rsid w:val="000C57EE"/>
    <w:rPr>
      <w:rFonts w:ascii="Calibri" w:eastAsia="Calibri" w:hAnsi="Calibri" w:cs="Times New Roman"/>
      <w:b/>
      <w:bCs/>
      <w:sz w:val="20"/>
      <w:szCs w:val="20"/>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0C57EE"/>
    <w:pPr>
      <w:spacing w:after="0" w:line="240" w:lineRule="auto"/>
    </w:pPr>
    <w:rPr>
      <w:sz w:val="20"/>
      <w:szCs w:val="20"/>
    </w:rPr>
  </w:style>
  <w:style w:type="character" w:customStyle="1" w:styleId="FootnoteTextChar">
    <w:name w:val="Footnote Text Char"/>
    <w:aliases w:val="Podrozdział Char1,Footnote Text Char Char Char1,Fußnote Char1,single space Char1,footnote text Char1,FOOTNOTES Char1,fn Char1,Sprotna opomba - besedilo Znak1 Char1,Sprotna opomba - besedilo Znak Znak2 Char1,stile 1 Char,Footnote1 Char"/>
    <w:basedOn w:val="DefaultParagraphFont"/>
    <w:link w:val="FootnoteText"/>
    <w:rsid w:val="000C57EE"/>
    <w:rPr>
      <w:rFonts w:ascii="Calibri" w:eastAsia="Calibri" w:hAnsi="Calibri" w:cs="Times New Roman"/>
      <w:sz w:val="20"/>
      <w:szCs w:val="20"/>
    </w:rPr>
  </w:style>
  <w:style w:type="character" w:styleId="FootnoteReference">
    <w:name w:val="footnote reference"/>
    <w:aliases w:val="Footnote,Footnote symbol,Fussnota,ftref"/>
    <w:unhideWhenUsed/>
    <w:rsid w:val="000C57EE"/>
    <w:rPr>
      <w:vertAlign w:val="superscript"/>
    </w:rPr>
  </w:style>
  <w:style w:type="paragraph" w:styleId="BodyText">
    <w:name w:val="Body Text"/>
    <w:basedOn w:val="Normal"/>
    <w:link w:val="BodyTextChar"/>
    <w:unhideWhenUsed/>
    <w:qFormat/>
    <w:rsid w:val="000C57EE"/>
    <w:pPr>
      <w:spacing w:after="120"/>
    </w:pPr>
  </w:style>
  <w:style w:type="character" w:customStyle="1" w:styleId="BodyTextChar">
    <w:name w:val="Body Text Char"/>
    <w:basedOn w:val="DefaultParagraphFont"/>
    <w:link w:val="BodyText"/>
    <w:rsid w:val="000C57EE"/>
    <w:rPr>
      <w:rFonts w:ascii="Calibri" w:eastAsia="Calibri" w:hAnsi="Calibri" w:cs="Times New Roman"/>
      <w:lang w:val="ro-RO"/>
    </w:rPr>
  </w:style>
  <w:style w:type="paragraph" w:styleId="TOC1">
    <w:name w:val="toc 1"/>
    <w:basedOn w:val="Normal"/>
    <w:next w:val="Normal"/>
    <w:autoRedefine/>
    <w:uiPriority w:val="39"/>
    <w:unhideWhenUsed/>
    <w:qFormat/>
    <w:rsid w:val="000C57EE"/>
    <w:pPr>
      <w:spacing w:after="100"/>
    </w:pPr>
  </w:style>
  <w:style w:type="paragraph" w:styleId="TOC2">
    <w:name w:val="toc 2"/>
    <w:basedOn w:val="Normal"/>
    <w:next w:val="Normal"/>
    <w:autoRedefine/>
    <w:uiPriority w:val="39"/>
    <w:unhideWhenUsed/>
    <w:qFormat/>
    <w:rsid w:val="000C57EE"/>
    <w:pPr>
      <w:tabs>
        <w:tab w:val="right" w:leader="dot" w:pos="9074"/>
      </w:tabs>
      <w:spacing w:after="100"/>
    </w:pPr>
  </w:style>
  <w:style w:type="paragraph" w:customStyle="1" w:styleId="xl47">
    <w:name w:val="xl47"/>
    <w:basedOn w:val="Normal"/>
    <w:qFormat/>
    <w:rsid w:val="000C57E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0"/>
      <w:lang w:val="fr-FR" w:eastAsia="fr-FR"/>
    </w:rPr>
  </w:style>
  <w:style w:type="paragraph" w:styleId="Revision">
    <w:name w:val="Revision"/>
    <w:hidden/>
    <w:uiPriority w:val="99"/>
    <w:semiHidden/>
    <w:rsid w:val="000C57EE"/>
    <w:pPr>
      <w:spacing w:after="0" w:line="240" w:lineRule="auto"/>
    </w:pPr>
    <w:rPr>
      <w:rFonts w:ascii="Calibri" w:eastAsia="Calibri" w:hAnsi="Calibri" w:cs="Times New Roman"/>
      <w:lang w:val="ro-RO"/>
    </w:rPr>
  </w:style>
  <w:style w:type="numbering" w:customStyle="1" w:styleId="NoList1">
    <w:name w:val="No List1"/>
    <w:next w:val="NoList"/>
    <w:uiPriority w:val="99"/>
    <w:semiHidden/>
    <w:unhideWhenUsed/>
    <w:rsid w:val="000C57EE"/>
  </w:style>
  <w:style w:type="character" w:styleId="FollowedHyperlink">
    <w:name w:val="FollowedHyperlink"/>
    <w:unhideWhenUsed/>
    <w:rsid w:val="000C57EE"/>
    <w:rPr>
      <w:color w:val="800080"/>
      <w:u w:val="single"/>
    </w:rPr>
  </w:style>
  <w:style w:type="paragraph" w:styleId="TOC3">
    <w:name w:val="toc 3"/>
    <w:basedOn w:val="Normal"/>
    <w:next w:val="Normal"/>
    <w:autoRedefine/>
    <w:uiPriority w:val="39"/>
    <w:unhideWhenUsed/>
    <w:qFormat/>
    <w:rsid w:val="000C57EE"/>
    <w:pPr>
      <w:ind w:left="440"/>
    </w:pPr>
    <w:rPr>
      <w:rFonts w:eastAsia="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0C57EE"/>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uiPriority w:val="99"/>
    <w:rsid w:val="000C57EE"/>
    <w:rPr>
      <w:rFonts w:ascii="Calibri" w:eastAsia="Times New Roman" w:hAnsi="Calibri" w:cs="Times New Roman"/>
      <w:lang w:val="en-US"/>
    </w:rPr>
  </w:style>
  <w:style w:type="paragraph" w:styleId="EndnoteText">
    <w:name w:val="endnote text"/>
    <w:basedOn w:val="Normal"/>
    <w:link w:val="EndnoteTextChar"/>
    <w:uiPriority w:val="99"/>
    <w:semiHidden/>
    <w:unhideWhenUsed/>
    <w:rsid w:val="000C57EE"/>
    <w:rPr>
      <w:rFonts w:eastAsia="Times New Roman"/>
      <w:sz w:val="20"/>
      <w:szCs w:val="20"/>
      <w:lang w:val="en-US"/>
    </w:rPr>
  </w:style>
  <w:style w:type="character" w:customStyle="1" w:styleId="EndnoteTextChar">
    <w:name w:val="Endnote Text Char"/>
    <w:basedOn w:val="DefaultParagraphFont"/>
    <w:link w:val="EndnoteText"/>
    <w:uiPriority w:val="99"/>
    <w:semiHidden/>
    <w:rsid w:val="000C57EE"/>
    <w:rPr>
      <w:rFonts w:ascii="Calibri" w:eastAsia="Times New Roman" w:hAnsi="Calibri" w:cs="Times New Roman"/>
      <w:sz w:val="20"/>
      <w:szCs w:val="20"/>
    </w:rPr>
  </w:style>
  <w:style w:type="paragraph" w:styleId="Title">
    <w:name w:val="Title"/>
    <w:basedOn w:val="Normal"/>
    <w:link w:val="TitleChar"/>
    <w:qFormat/>
    <w:rsid w:val="000C57EE"/>
    <w:pPr>
      <w:spacing w:after="0" w:line="240" w:lineRule="auto"/>
      <w:jc w:val="center"/>
    </w:pPr>
    <w:rPr>
      <w:rFonts w:ascii="Times New Roman" w:eastAsia="Times New Roman" w:hAnsi="Times New Roman"/>
      <w:b/>
      <w:bCs/>
      <w:sz w:val="24"/>
      <w:szCs w:val="20"/>
      <w:lang w:val="fr-FR" w:eastAsia="fr-FR"/>
    </w:rPr>
  </w:style>
  <w:style w:type="character" w:customStyle="1" w:styleId="TitleChar">
    <w:name w:val="Title Char"/>
    <w:basedOn w:val="DefaultParagraphFont"/>
    <w:link w:val="Title"/>
    <w:rsid w:val="000C57EE"/>
    <w:rPr>
      <w:rFonts w:ascii="Times New Roman" w:eastAsia="Times New Roman" w:hAnsi="Times New Roman" w:cs="Times New Roman"/>
      <w:b/>
      <w:bCs/>
      <w:sz w:val="24"/>
      <w:szCs w:val="20"/>
      <w:lang w:val="fr-FR" w:eastAsia="fr-FR"/>
    </w:rPr>
  </w:style>
  <w:style w:type="paragraph" w:styleId="BodyTextIndent">
    <w:name w:val="Body Text Indent"/>
    <w:basedOn w:val="Normal"/>
    <w:link w:val="BodyTextIndentChar"/>
    <w:uiPriority w:val="99"/>
    <w:unhideWhenUsed/>
    <w:rsid w:val="000C57EE"/>
    <w:pPr>
      <w:spacing w:after="120" w:line="240" w:lineRule="auto"/>
      <w:ind w:left="360"/>
    </w:pPr>
    <w:rPr>
      <w:rFonts w:ascii="Arial" w:eastAsia="Times New Roman" w:hAnsi="Arial"/>
      <w:sz w:val="28"/>
      <w:szCs w:val="28"/>
    </w:rPr>
  </w:style>
  <w:style w:type="character" w:customStyle="1" w:styleId="BodyTextIndentChar">
    <w:name w:val="Body Text Indent Char"/>
    <w:basedOn w:val="DefaultParagraphFont"/>
    <w:link w:val="BodyTextIndent"/>
    <w:uiPriority w:val="99"/>
    <w:rsid w:val="000C57EE"/>
    <w:rPr>
      <w:rFonts w:ascii="Arial" w:eastAsia="Times New Roman" w:hAnsi="Arial" w:cs="Times New Roman"/>
      <w:sz w:val="28"/>
      <w:szCs w:val="28"/>
    </w:rPr>
  </w:style>
  <w:style w:type="paragraph" w:styleId="BodyTextFirstIndent">
    <w:name w:val="Body Text First Indent"/>
    <w:basedOn w:val="BodyText"/>
    <w:link w:val="BodyTextFirstIndentChar"/>
    <w:semiHidden/>
    <w:unhideWhenUsed/>
    <w:rsid w:val="000C57EE"/>
    <w:pPr>
      <w:spacing w:line="240" w:lineRule="auto"/>
      <w:ind w:firstLine="210"/>
    </w:pPr>
    <w:rPr>
      <w:rFonts w:ascii="Arial" w:eastAsia="Times New Roman" w:hAnsi="Arial"/>
      <w:sz w:val="28"/>
      <w:szCs w:val="28"/>
    </w:rPr>
  </w:style>
  <w:style w:type="character" w:customStyle="1" w:styleId="BodyTextFirstIndentChar">
    <w:name w:val="Body Text First Indent Char"/>
    <w:basedOn w:val="BodyTextChar"/>
    <w:link w:val="BodyTextFirstIndent"/>
    <w:semiHidden/>
    <w:rsid w:val="000C57EE"/>
    <w:rPr>
      <w:rFonts w:ascii="Arial" w:eastAsia="Times New Roman" w:hAnsi="Arial" w:cs="Times New Roman"/>
      <w:sz w:val="28"/>
      <w:szCs w:val="28"/>
      <w:lang w:val="ro-RO"/>
    </w:rPr>
  </w:style>
  <w:style w:type="paragraph" w:styleId="NoteHeading">
    <w:name w:val="Note Heading"/>
    <w:basedOn w:val="Normal"/>
    <w:next w:val="Normal"/>
    <w:link w:val="NoteHeadingChar"/>
    <w:unhideWhenUsed/>
    <w:rsid w:val="000C57EE"/>
    <w:rPr>
      <w:rFonts w:eastAsia="Times New Roman"/>
      <w:sz w:val="20"/>
      <w:szCs w:val="20"/>
    </w:rPr>
  </w:style>
  <w:style w:type="character" w:customStyle="1" w:styleId="NoteHeadingChar">
    <w:name w:val="Note Heading Char"/>
    <w:basedOn w:val="DefaultParagraphFont"/>
    <w:link w:val="NoteHeading"/>
    <w:rsid w:val="000C57EE"/>
    <w:rPr>
      <w:rFonts w:ascii="Calibri" w:eastAsia="Times New Roman" w:hAnsi="Calibri" w:cs="Times New Roman"/>
      <w:sz w:val="20"/>
      <w:szCs w:val="20"/>
    </w:rPr>
  </w:style>
  <w:style w:type="paragraph" w:styleId="BodyText2">
    <w:name w:val="Body Text 2"/>
    <w:basedOn w:val="Normal"/>
    <w:link w:val="BodyText2Char"/>
    <w:uiPriority w:val="99"/>
    <w:unhideWhenUsed/>
    <w:rsid w:val="000C57EE"/>
    <w:pPr>
      <w:spacing w:after="120" w:line="480" w:lineRule="auto"/>
    </w:pPr>
    <w:rPr>
      <w:rFonts w:ascii="Arial" w:eastAsia="Times New Roman" w:hAnsi="Arial"/>
      <w:sz w:val="28"/>
      <w:szCs w:val="28"/>
    </w:rPr>
  </w:style>
  <w:style w:type="character" w:customStyle="1" w:styleId="BodyText2Char">
    <w:name w:val="Body Text 2 Char"/>
    <w:basedOn w:val="DefaultParagraphFont"/>
    <w:link w:val="BodyText2"/>
    <w:uiPriority w:val="99"/>
    <w:rsid w:val="000C57EE"/>
    <w:rPr>
      <w:rFonts w:ascii="Arial" w:eastAsia="Times New Roman" w:hAnsi="Arial" w:cs="Times New Roman"/>
      <w:sz w:val="28"/>
      <w:szCs w:val="28"/>
    </w:rPr>
  </w:style>
  <w:style w:type="paragraph" w:styleId="BodyText3">
    <w:name w:val="Body Text 3"/>
    <w:basedOn w:val="Normal"/>
    <w:link w:val="BodyText3Char"/>
    <w:unhideWhenUsed/>
    <w:rsid w:val="000C57EE"/>
    <w:pPr>
      <w:spacing w:after="120" w:line="240" w:lineRule="auto"/>
    </w:pPr>
    <w:rPr>
      <w:rFonts w:ascii="Arial" w:eastAsia="Times New Roman" w:hAnsi="Arial"/>
      <w:sz w:val="16"/>
      <w:szCs w:val="16"/>
    </w:rPr>
  </w:style>
  <w:style w:type="character" w:customStyle="1" w:styleId="BodyText3Char">
    <w:name w:val="Body Text 3 Char"/>
    <w:basedOn w:val="DefaultParagraphFont"/>
    <w:link w:val="BodyText3"/>
    <w:rsid w:val="000C57EE"/>
    <w:rPr>
      <w:rFonts w:ascii="Arial" w:eastAsia="Times New Roman" w:hAnsi="Arial" w:cs="Times New Roman"/>
      <w:sz w:val="16"/>
      <w:szCs w:val="16"/>
    </w:rPr>
  </w:style>
  <w:style w:type="paragraph" w:styleId="BodyTextIndent3">
    <w:name w:val="Body Text Indent 3"/>
    <w:basedOn w:val="Normal"/>
    <w:link w:val="BodyTextIndent3Char"/>
    <w:unhideWhenUsed/>
    <w:rsid w:val="000C57EE"/>
    <w:pPr>
      <w:spacing w:after="120" w:line="240" w:lineRule="auto"/>
      <w:ind w:left="360"/>
    </w:pPr>
    <w:rPr>
      <w:rFonts w:ascii="Arial" w:eastAsia="Times New Roman" w:hAnsi="Arial"/>
      <w:sz w:val="16"/>
      <w:szCs w:val="16"/>
    </w:rPr>
  </w:style>
  <w:style w:type="character" w:customStyle="1" w:styleId="BodyTextIndent3Char">
    <w:name w:val="Body Text Indent 3 Char"/>
    <w:basedOn w:val="DefaultParagraphFont"/>
    <w:link w:val="BodyTextIndent3"/>
    <w:rsid w:val="000C57EE"/>
    <w:rPr>
      <w:rFonts w:ascii="Arial" w:eastAsia="Times New Roman" w:hAnsi="Arial" w:cs="Times New Roman"/>
      <w:sz w:val="16"/>
      <w:szCs w:val="16"/>
    </w:rPr>
  </w:style>
  <w:style w:type="paragraph" w:styleId="DocumentMap">
    <w:name w:val="Document Map"/>
    <w:basedOn w:val="Normal"/>
    <w:link w:val="DocumentMapChar"/>
    <w:semiHidden/>
    <w:unhideWhenUsed/>
    <w:rsid w:val="000C57EE"/>
    <w:pPr>
      <w:shd w:val="clear" w:color="auto" w:fill="000080"/>
      <w:spacing w:after="0" w:line="240" w:lineRule="auto"/>
    </w:pPr>
    <w:rPr>
      <w:rFonts w:ascii="Tahoma" w:eastAsia="Times New Roman" w:hAnsi="Tahoma"/>
      <w:sz w:val="20"/>
      <w:szCs w:val="20"/>
    </w:rPr>
  </w:style>
  <w:style w:type="character" w:customStyle="1" w:styleId="DocumentMapChar">
    <w:name w:val="Document Map Char"/>
    <w:basedOn w:val="DefaultParagraphFont"/>
    <w:link w:val="DocumentMap"/>
    <w:semiHidden/>
    <w:rsid w:val="000C57EE"/>
    <w:rPr>
      <w:rFonts w:ascii="Tahoma" w:eastAsia="Times New Roman" w:hAnsi="Tahoma" w:cs="Times New Roman"/>
      <w:sz w:val="20"/>
      <w:szCs w:val="20"/>
      <w:shd w:val="clear" w:color="auto" w:fill="000080"/>
    </w:rPr>
  </w:style>
  <w:style w:type="paragraph" w:styleId="PlainText">
    <w:name w:val="Plain Text"/>
    <w:basedOn w:val="Normal"/>
    <w:link w:val="PlainTextChar"/>
    <w:uiPriority w:val="99"/>
    <w:unhideWhenUsed/>
    <w:rsid w:val="000C57EE"/>
    <w:pPr>
      <w:spacing w:after="0" w:line="240" w:lineRule="auto"/>
    </w:pPr>
    <w:rPr>
      <w:rFonts w:ascii="Consolas" w:hAnsi="Consolas"/>
      <w:sz w:val="21"/>
      <w:szCs w:val="21"/>
      <w:lang w:val="en-US"/>
    </w:rPr>
  </w:style>
  <w:style w:type="character" w:customStyle="1" w:styleId="PlainTextChar">
    <w:name w:val="Plain Text Char"/>
    <w:basedOn w:val="DefaultParagraphFont"/>
    <w:link w:val="PlainText"/>
    <w:uiPriority w:val="99"/>
    <w:rsid w:val="000C57EE"/>
    <w:rPr>
      <w:rFonts w:ascii="Consolas" w:eastAsia="Calibri" w:hAnsi="Consolas" w:cs="Times New Roman"/>
      <w:sz w:val="21"/>
      <w:szCs w:val="21"/>
    </w:rPr>
  </w:style>
  <w:style w:type="paragraph" w:styleId="NoSpacing">
    <w:name w:val="No Spacing"/>
    <w:link w:val="NoSpacingChar"/>
    <w:uiPriority w:val="1"/>
    <w:qFormat/>
    <w:rsid w:val="000C57EE"/>
    <w:pPr>
      <w:spacing w:after="0" w:line="240" w:lineRule="auto"/>
    </w:pPr>
    <w:rPr>
      <w:rFonts w:ascii="Arial" w:eastAsia="Times New Roman" w:hAnsi="Arial" w:cs="Times New Roman"/>
      <w:sz w:val="28"/>
      <w:szCs w:val="28"/>
    </w:rPr>
  </w:style>
  <w:style w:type="paragraph" w:styleId="TOCHeading">
    <w:name w:val="TOC Heading"/>
    <w:basedOn w:val="Heading1"/>
    <w:next w:val="Normal"/>
    <w:uiPriority w:val="39"/>
    <w:unhideWhenUsed/>
    <w:qFormat/>
    <w:rsid w:val="000C57EE"/>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0C57EE"/>
    <w:pPr>
      <w:spacing w:after="0" w:line="240" w:lineRule="auto"/>
    </w:pPr>
    <w:rPr>
      <w:rFonts w:ascii="Times New Roman" w:eastAsia="Times New Roman" w:hAnsi="Times New Roman"/>
      <w:sz w:val="24"/>
      <w:szCs w:val="24"/>
      <w:lang w:val="pl-PL" w:eastAsia="pl-PL"/>
    </w:rPr>
  </w:style>
  <w:style w:type="paragraph" w:customStyle="1" w:styleId="xl61">
    <w:name w:val="xl61"/>
    <w:basedOn w:val="Normal"/>
    <w:qFormat/>
    <w:rsid w:val="000C57EE"/>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0C57EE"/>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
    <w:name w:val="Caracter Caracter Char Char Caracter Caracter Char Char"/>
    <w:basedOn w:val="Normal"/>
    <w:rsid w:val="000C57EE"/>
    <w:pPr>
      <w:spacing w:after="0" w:line="240" w:lineRule="auto"/>
    </w:pPr>
    <w:rPr>
      <w:rFonts w:ascii="Times New Roman" w:eastAsia="Times New Roman" w:hAnsi="Times New Roman"/>
      <w:sz w:val="24"/>
      <w:szCs w:val="24"/>
      <w:lang w:val="pl-PL" w:eastAsia="pl-PL"/>
    </w:rPr>
  </w:style>
  <w:style w:type="character" w:customStyle="1" w:styleId="Text1Char">
    <w:name w:val="Text 1 Char"/>
    <w:link w:val="Text1"/>
    <w:locked/>
    <w:rsid w:val="000C57EE"/>
    <w:rPr>
      <w:sz w:val="24"/>
      <w:lang w:val="en-GB" w:eastAsia="en-GB"/>
    </w:rPr>
  </w:style>
  <w:style w:type="paragraph" w:customStyle="1" w:styleId="Text1">
    <w:name w:val="Text 1"/>
    <w:basedOn w:val="Normal"/>
    <w:link w:val="Text1Char"/>
    <w:qFormat/>
    <w:rsid w:val="000C57EE"/>
    <w:pPr>
      <w:spacing w:after="240" w:line="240" w:lineRule="auto"/>
      <w:ind w:left="482"/>
      <w:jc w:val="both"/>
    </w:pPr>
    <w:rPr>
      <w:rFonts w:asciiTheme="minorHAnsi" w:eastAsiaTheme="minorHAnsi" w:hAnsiTheme="minorHAnsi" w:cstheme="minorBidi"/>
      <w:sz w:val="24"/>
      <w:lang w:val="en-GB" w:eastAsia="en-GB"/>
    </w:rPr>
  </w:style>
  <w:style w:type="paragraph" w:customStyle="1" w:styleId="ZchnZchnCharCharChar">
    <w:name w:val="Zchn Zchn Char Char Char"/>
    <w:basedOn w:val="Normal"/>
    <w:qFormat/>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CaracterCaracter">
    <w:name w:val="Zchn Zchn Char Char Char Caracter Caracter"/>
    <w:basedOn w:val="Normal"/>
    <w:qFormat/>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1CaracterCaracter">
    <w:name w:val="Char Char1 Caracter Caracter"/>
    <w:basedOn w:val="Normal"/>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1">
    <w:name w:val="Zchn Zchn Char Char Char1"/>
    <w:basedOn w:val="Normal"/>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0C57EE"/>
    <w:pPr>
      <w:spacing w:after="0" w:line="240" w:lineRule="auto"/>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al"/>
    <w:qFormat/>
    <w:rsid w:val="000C57EE"/>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al"/>
    <w:qFormat/>
    <w:rsid w:val="000C57EE"/>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
    <w:name w:val="Caracter Caracter"/>
    <w:basedOn w:val="Normal"/>
    <w:rsid w:val="000C57EE"/>
    <w:pPr>
      <w:spacing w:after="0" w:line="240" w:lineRule="auto"/>
    </w:pPr>
    <w:rPr>
      <w:rFonts w:ascii="Arial" w:eastAsia="Times New Roman" w:hAnsi="Arial"/>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qFormat/>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CharCharCharCharChar1">
    <w:name w:val="Char Char Char Char Char Char Char1"/>
    <w:basedOn w:val="Normal"/>
    <w:rsid w:val="000C57EE"/>
    <w:pPr>
      <w:spacing w:after="0" w:line="240" w:lineRule="auto"/>
    </w:pPr>
    <w:rPr>
      <w:rFonts w:ascii="Times New Roman" w:eastAsia="Times New Roman" w:hAnsi="Times New Roman"/>
      <w:sz w:val="24"/>
      <w:szCs w:val="24"/>
      <w:lang w:val="pl-PL" w:eastAsia="pl-PL"/>
    </w:rPr>
  </w:style>
  <w:style w:type="paragraph" w:customStyle="1" w:styleId="BodyText21">
    <w:name w:val="Body Text 21"/>
    <w:basedOn w:val="Normal"/>
    <w:qFormat/>
    <w:rsid w:val="000C57EE"/>
    <w:pPr>
      <w:overflowPunct w:val="0"/>
      <w:autoSpaceDE w:val="0"/>
      <w:autoSpaceDN w:val="0"/>
      <w:adjustRightInd w:val="0"/>
      <w:spacing w:after="120" w:line="240" w:lineRule="auto"/>
      <w:ind w:left="360"/>
    </w:pPr>
    <w:rPr>
      <w:rFonts w:ascii="Ro Times New Roman" w:eastAsia="Times New Roman" w:hAnsi="Ro Times New Roman"/>
      <w:sz w:val="24"/>
      <w:szCs w:val="20"/>
      <w:lang w:val="en-GB" w:eastAsia="ro-RO"/>
    </w:rPr>
  </w:style>
  <w:style w:type="paragraph" w:customStyle="1" w:styleId="CaracterCaracterCharChar">
    <w:name w:val="Caracter Caracter Char Char"/>
    <w:basedOn w:val="Normal"/>
    <w:rsid w:val="000C57EE"/>
    <w:pPr>
      <w:spacing w:after="0" w:line="240" w:lineRule="auto"/>
    </w:pPr>
    <w:rPr>
      <w:rFonts w:ascii="Times New Roman" w:eastAsia="Times New Roman" w:hAnsi="Times New Roman"/>
      <w:sz w:val="24"/>
      <w:szCs w:val="24"/>
      <w:lang w:val="pl-PL" w:eastAsia="pl-PL"/>
    </w:rPr>
  </w:style>
  <w:style w:type="paragraph" w:customStyle="1" w:styleId="CaracterCaracter1CharChar">
    <w:name w:val="Caracter Caracter1 Char Char"/>
    <w:basedOn w:val="Normal"/>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5CharCharCaracterCaracterCharChar">
    <w:name w:val="Caracter Caracter5 Char Char Caracter Caracter Char Char"/>
    <w:basedOn w:val="Normal"/>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
    <w:name w:val="Char"/>
    <w:basedOn w:val="Normal"/>
    <w:qFormat/>
    <w:rsid w:val="000C57EE"/>
    <w:pPr>
      <w:spacing w:after="0" w:line="240" w:lineRule="auto"/>
    </w:pPr>
    <w:rPr>
      <w:rFonts w:ascii="Times New Roman" w:eastAsia="Times New Roman" w:hAnsi="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ListDash1">
    <w:name w:val="List Dash 1"/>
    <w:basedOn w:val="Text1"/>
    <w:rsid w:val="000C57EE"/>
    <w:pPr>
      <w:numPr>
        <w:numId w:val="1"/>
      </w:numPr>
      <w:tabs>
        <w:tab w:val="clear" w:pos="765"/>
      </w:tabs>
      <w:ind w:left="720" w:hanging="360"/>
    </w:pPr>
  </w:style>
  <w:style w:type="paragraph" w:customStyle="1" w:styleId="CaracterCaracterCaracter">
    <w:name w:val="Caracter Caracter Caracter"/>
    <w:basedOn w:val="Normal"/>
    <w:rsid w:val="000C57EE"/>
    <w:pPr>
      <w:spacing w:after="0" w:line="240" w:lineRule="auto"/>
    </w:pPr>
    <w:rPr>
      <w:rFonts w:ascii="Times New Roman" w:eastAsia="Times New Roman" w:hAnsi="Times New Roman"/>
      <w:sz w:val="20"/>
      <w:szCs w:val="20"/>
      <w:lang w:val="pl-PL" w:eastAsia="pl-PL"/>
    </w:rPr>
  </w:style>
  <w:style w:type="paragraph" w:customStyle="1" w:styleId="CharChar4">
    <w:name w:val="Char Char4"/>
    <w:basedOn w:val="Normal"/>
    <w:rsid w:val="000C57EE"/>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0C57EE"/>
    <w:pPr>
      <w:spacing w:after="0" w:line="240" w:lineRule="auto"/>
    </w:pPr>
    <w:rPr>
      <w:rFonts w:ascii="Times New Roman" w:eastAsia="Times New Roman" w:hAnsi="Times New Roman"/>
      <w:sz w:val="24"/>
      <w:szCs w:val="24"/>
      <w:lang w:val="pl-PL" w:eastAsia="pl-PL"/>
    </w:rPr>
  </w:style>
  <w:style w:type="paragraph" w:customStyle="1" w:styleId="xl55">
    <w:name w:val="xl55"/>
    <w:basedOn w:val="Normal"/>
    <w:qFormat/>
    <w:rsid w:val="000C57EE"/>
    <w:pPr>
      <w:spacing w:before="100" w:beforeAutospacing="1" w:after="100" w:afterAutospacing="1" w:line="240" w:lineRule="auto"/>
    </w:pPr>
    <w:rPr>
      <w:rFonts w:ascii="Times New Roman" w:eastAsia="Arial Unicode MS" w:hAnsi="Times New Roman"/>
      <w:b/>
      <w:bCs/>
      <w:sz w:val="24"/>
      <w:szCs w:val="24"/>
      <w:lang w:eastAsia="ro-RO"/>
    </w:rPr>
  </w:style>
  <w:style w:type="paragraph" w:customStyle="1" w:styleId="NoSpacing1">
    <w:name w:val="No Spacing1"/>
    <w:qFormat/>
    <w:rsid w:val="000C57EE"/>
    <w:pPr>
      <w:spacing w:after="0" w:line="240" w:lineRule="auto"/>
    </w:pPr>
    <w:rPr>
      <w:rFonts w:ascii="Arial" w:eastAsia="Times New Roman" w:hAnsi="Arial" w:cs="Times New Roman"/>
      <w:sz w:val="28"/>
      <w:szCs w:val="28"/>
      <w:lang w:val="ro-RO"/>
    </w:rPr>
  </w:style>
  <w:style w:type="paragraph" w:customStyle="1" w:styleId="xl34">
    <w:name w:val="xl34"/>
    <w:basedOn w:val="Normal"/>
    <w:qFormat/>
    <w:rsid w:val="000C57EE"/>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EndnoteReference">
    <w:name w:val="endnote reference"/>
    <w:uiPriority w:val="99"/>
    <w:semiHidden/>
    <w:unhideWhenUsed/>
    <w:rsid w:val="000C57EE"/>
    <w:rPr>
      <w:vertAlign w:val="superscript"/>
    </w:rPr>
  </w:style>
  <w:style w:type="character" w:styleId="BookTitle">
    <w:name w:val="Book Title"/>
    <w:qFormat/>
    <w:rsid w:val="000C57EE"/>
    <w:rPr>
      <w:b/>
      <w:bCs/>
      <w:smallCaps/>
      <w:spacing w:val="5"/>
    </w:rPr>
  </w:style>
  <w:style w:type="character" w:customStyle="1" w:styleId="tpa1">
    <w:name w:val="tpa1"/>
    <w:basedOn w:val="DefaultParagraphFont"/>
    <w:rsid w:val="000C57EE"/>
  </w:style>
  <w:style w:type="character" w:customStyle="1" w:styleId="tli1">
    <w:name w:val="tli1"/>
    <w:basedOn w:val="DefaultParagraphFont"/>
    <w:rsid w:val="000C57EE"/>
  </w:style>
  <w:style w:type="character" w:customStyle="1" w:styleId="text10">
    <w:name w:val="text1"/>
    <w:basedOn w:val="DefaultParagraphFont"/>
    <w:rsid w:val="000C57EE"/>
  </w:style>
  <w:style w:type="character" w:customStyle="1" w:styleId="pt1">
    <w:name w:val="pt1"/>
    <w:rsid w:val="000C57EE"/>
    <w:rPr>
      <w:b/>
      <w:bCs/>
      <w:color w:val="8F0000"/>
    </w:rPr>
  </w:style>
  <w:style w:type="character" w:customStyle="1" w:styleId="tpt1">
    <w:name w:val="tpt1"/>
    <w:basedOn w:val="DefaultParagraphFont"/>
    <w:rsid w:val="000C57EE"/>
  </w:style>
  <w:style w:type="character" w:customStyle="1" w:styleId="al1">
    <w:name w:val="al1"/>
    <w:rsid w:val="000C57EE"/>
    <w:rPr>
      <w:b/>
      <w:bCs/>
      <w:color w:val="008F00"/>
    </w:rPr>
  </w:style>
  <w:style w:type="character" w:customStyle="1" w:styleId="tal1">
    <w:name w:val="tal1"/>
    <w:basedOn w:val="DefaultParagraphFont"/>
    <w:rsid w:val="000C57EE"/>
  </w:style>
  <w:style w:type="character" w:customStyle="1" w:styleId="do1">
    <w:name w:val="do1"/>
    <w:rsid w:val="000C57EE"/>
    <w:rPr>
      <w:b/>
      <w:bCs/>
      <w:sz w:val="26"/>
      <w:szCs w:val="26"/>
    </w:rPr>
  </w:style>
  <w:style w:type="character" w:customStyle="1" w:styleId="def">
    <w:name w:val="def"/>
    <w:basedOn w:val="DefaultParagraphFont"/>
    <w:rsid w:val="000C57EE"/>
  </w:style>
  <w:style w:type="character" w:customStyle="1" w:styleId="titlupag">
    <w:name w:val="titlu_pag"/>
    <w:basedOn w:val="DefaultParagraphFont"/>
    <w:rsid w:val="000C57EE"/>
  </w:style>
  <w:style w:type="character" w:customStyle="1" w:styleId="ar1">
    <w:name w:val="ar1"/>
    <w:rsid w:val="000C57EE"/>
    <w:rPr>
      <w:b/>
      <w:bCs/>
      <w:color w:val="0000AF"/>
      <w:sz w:val="22"/>
      <w:szCs w:val="22"/>
    </w:rPr>
  </w:style>
  <w:style w:type="paragraph" w:styleId="z-TopofForm">
    <w:name w:val="HTML Top of Form"/>
    <w:basedOn w:val="Normal"/>
    <w:next w:val="Normal"/>
    <w:link w:val="z-TopofFormChar"/>
    <w:hidden/>
    <w:uiPriority w:val="99"/>
    <w:unhideWhenUsed/>
    <w:rsid w:val="000C57EE"/>
    <w:pPr>
      <w:pBdr>
        <w:bottom w:val="single" w:sz="6" w:space="1" w:color="auto"/>
      </w:pBdr>
      <w:spacing w:after="0"/>
      <w:jc w:val="center"/>
    </w:pPr>
    <w:rPr>
      <w:rFonts w:ascii="Arial" w:eastAsia="Times New Roman" w:hAnsi="Arial"/>
      <w:vanish/>
      <w:sz w:val="16"/>
      <w:szCs w:val="16"/>
      <w:lang w:val="en-US"/>
    </w:rPr>
  </w:style>
  <w:style w:type="character" w:customStyle="1" w:styleId="z-TopofFormChar">
    <w:name w:val="z-Top of Form Char"/>
    <w:basedOn w:val="DefaultParagraphFont"/>
    <w:link w:val="z-TopofForm"/>
    <w:uiPriority w:val="99"/>
    <w:rsid w:val="000C57EE"/>
    <w:rPr>
      <w:rFonts w:ascii="Arial" w:eastAsia="Times New Roman" w:hAnsi="Arial" w:cs="Times New Roman"/>
      <w:vanish/>
      <w:sz w:val="16"/>
      <w:szCs w:val="16"/>
    </w:rPr>
  </w:style>
  <w:style w:type="paragraph" w:styleId="z-BottomofForm">
    <w:name w:val="HTML Bottom of Form"/>
    <w:basedOn w:val="Normal"/>
    <w:next w:val="Normal"/>
    <w:link w:val="z-BottomofFormChar"/>
    <w:hidden/>
    <w:uiPriority w:val="99"/>
    <w:unhideWhenUsed/>
    <w:rsid w:val="000C57EE"/>
    <w:pPr>
      <w:pBdr>
        <w:top w:val="single" w:sz="6" w:space="1" w:color="auto"/>
      </w:pBdr>
      <w:spacing w:after="0"/>
      <w:jc w:val="center"/>
    </w:pPr>
    <w:rPr>
      <w:rFonts w:ascii="Arial" w:eastAsia="Times New Roman" w:hAnsi="Arial"/>
      <w:vanish/>
      <w:sz w:val="16"/>
      <w:szCs w:val="16"/>
      <w:lang w:val="en-US"/>
    </w:rPr>
  </w:style>
  <w:style w:type="character" w:customStyle="1" w:styleId="z-BottomofFormChar">
    <w:name w:val="z-Bottom of Form Char"/>
    <w:basedOn w:val="DefaultParagraphFont"/>
    <w:link w:val="z-BottomofForm"/>
    <w:uiPriority w:val="99"/>
    <w:rsid w:val="000C57EE"/>
    <w:rPr>
      <w:rFonts w:ascii="Arial" w:eastAsia="Times New Roman" w:hAnsi="Arial" w:cs="Times New Roman"/>
      <w:vanish/>
      <w:sz w:val="16"/>
      <w:szCs w:val="16"/>
    </w:rPr>
  </w:style>
  <w:style w:type="table" w:customStyle="1" w:styleId="TableGrid1">
    <w:name w:val="Table Grid1"/>
    <w:basedOn w:val="TableNormal"/>
    <w:next w:val="TableGrid"/>
    <w:uiPriority w:val="59"/>
    <w:rsid w:val="000C57E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nhideWhenUsed/>
    <w:rsid w:val="000C57EE"/>
  </w:style>
  <w:style w:type="table" w:customStyle="1" w:styleId="TableGrid2">
    <w:name w:val="Table Grid2"/>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9">
    <w:name w:val="Table Grid9"/>
    <w:basedOn w:val="TableNormal"/>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rsid w:val="000C57E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9">
    <w:name w:val="Table Grid19"/>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0C57E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xl35">
    <w:name w:val="xl35"/>
    <w:basedOn w:val="Normal"/>
    <w:qFormat/>
    <w:rsid w:val="000C57E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16"/>
      <w:szCs w:val="16"/>
      <w:lang w:eastAsia="ro-RO"/>
    </w:rPr>
  </w:style>
  <w:style w:type="paragraph" w:customStyle="1" w:styleId="Address">
    <w:name w:val="Address"/>
    <w:basedOn w:val="Normal"/>
    <w:qFormat/>
    <w:rsid w:val="000C57EE"/>
    <w:pPr>
      <w:spacing w:after="0" w:line="240" w:lineRule="auto"/>
    </w:pPr>
    <w:rPr>
      <w:rFonts w:ascii="Times New Roman" w:eastAsia="Times New Roman" w:hAnsi="Times New Roman"/>
      <w:sz w:val="24"/>
      <w:szCs w:val="20"/>
      <w:lang w:eastAsia="fr-FR"/>
    </w:rPr>
  </w:style>
  <w:style w:type="paragraph" w:customStyle="1" w:styleId="Considrant">
    <w:name w:val="Considérant"/>
    <w:basedOn w:val="Normal"/>
    <w:rsid w:val="000C57EE"/>
    <w:pPr>
      <w:tabs>
        <w:tab w:val="num"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Stil1">
    <w:name w:val="Stil1"/>
    <w:basedOn w:val="Normal"/>
    <w:qFormat/>
    <w:rsid w:val="000C57EE"/>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b/>
      <w:color w:val="000080"/>
    </w:rPr>
  </w:style>
  <w:style w:type="paragraph" w:customStyle="1" w:styleId="Corpodeltesto">
    <w:name w:val="Corpo del testo"/>
    <w:basedOn w:val="Normal"/>
    <w:rsid w:val="000C57EE"/>
    <w:pPr>
      <w:widowControl w:val="0"/>
      <w:spacing w:after="0" w:line="240" w:lineRule="auto"/>
      <w:jc w:val="both"/>
    </w:pPr>
    <w:rPr>
      <w:rFonts w:ascii="Arial" w:eastAsia="Times New Roman" w:hAnsi="Arial"/>
      <w:sz w:val="20"/>
      <w:szCs w:val="20"/>
      <w:lang w:val="it-IT" w:eastAsia="ro-RO"/>
    </w:rPr>
  </w:style>
  <w:style w:type="paragraph" w:styleId="Index1">
    <w:name w:val="index 1"/>
    <w:basedOn w:val="Normal"/>
    <w:next w:val="Normal"/>
    <w:autoRedefine/>
    <w:rsid w:val="000C57EE"/>
    <w:pPr>
      <w:spacing w:after="0" w:line="240" w:lineRule="auto"/>
      <w:jc w:val="both"/>
    </w:pPr>
    <w:rPr>
      <w:rFonts w:ascii="Times New Roman" w:eastAsia="Times New Roman" w:hAnsi="Times New Roman"/>
      <w:sz w:val="24"/>
      <w:szCs w:val="24"/>
    </w:rPr>
  </w:style>
  <w:style w:type="paragraph" w:customStyle="1" w:styleId="titlefront">
    <w:name w:val="title_front"/>
    <w:basedOn w:val="Normal"/>
    <w:qFormat/>
    <w:rsid w:val="000C57EE"/>
    <w:pPr>
      <w:spacing w:before="240" w:after="0" w:line="240" w:lineRule="auto"/>
      <w:ind w:left="1701"/>
      <w:jc w:val="right"/>
    </w:pPr>
    <w:rPr>
      <w:rFonts w:ascii="Optima" w:eastAsia="Times New Roman" w:hAnsi="Optima"/>
      <w:b/>
      <w:bCs/>
      <w:sz w:val="28"/>
      <w:szCs w:val="20"/>
      <w:lang w:val="en-GB"/>
    </w:rPr>
  </w:style>
  <w:style w:type="paragraph" w:customStyle="1" w:styleId="DefaultText1">
    <w:name w:val="Default Text:1"/>
    <w:basedOn w:val="Normal"/>
    <w:rsid w:val="000C57EE"/>
    <w:pPr>
      <w:overflowPunct w:val="0"/>
      <w:autoSpaceDE w:val="0"/>
      <w:autoSpaceDN w:val="0"/>
      <w:adjustRightInd w:val="0"/>
      <w:spacing w:after="0" w:line="240" w:lineRule="auto"/>
      <w:textAlignment w:val="baseline"/>
    </w:pPr>
    <w:rPr>
      <w:rFonts w:ascii="Times New Roman" w:eastAsia="Times New Roman" w:hAnsi="Times New Roman"/>
      <w:sz w:val="24"/>
      <w:szCs w:val="20"/>
      <w:lang w:val="en-US"/>
    </w:rPr>
  </w:style>
  <w:style w:type="paragraph" w:customStyle="1" w:styleId="classification">
    <w:name w:val="classification"/>
    <w:basedOn w:val="Normal"/>
    <w:rsid w:val="000C57EE"/>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qFormat/>
    <w:rsid w:val="000C57EE"/>
    <w:pPr>
      <w:widowControl w:val="0"/>
      <w:spacing w:after="0" w:line="240" w:lineRule="auto"/>
    </w:pPr>
    <w:rPr>
      <w:rFonts w:ascii="Arial" w:eastAsia="Times New Roman" w:hAnsi="Arial" w:cs="Times New Roman"/>
      <w:b/>
      <w:sz w:val="36"/>
      <w:szCs w:val="20"/>
    </w:rPr>
  </w:style>
  <w:style w:type="paragraph" w:customStyle="1" w:styleId="DefaultText">
    <w:name w:val="Default Text"/>
    <w:basedOn w:val="Normal"/>
    <w:qFormat/>
    <w:rsid w:val="000C57EE"/>
    <w:pPr>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TableText">
    <w:name w:val="Table Text"/>
    <w:basedOn w:val="Normal"/>
    <w:rsid w:val="000C57EE"/>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DefaultText2">
    <w:name w:val="Default Text:2"/>
    <w:basedOn w:val="Normal"/>
    <w:rsid w:val="000C57EE"/>
    <w:pPr>
      <w:spacing w:after="0" w:line="240" w:lineRule="auto"/>
    </w:pPr>
    <w:rPr>
      <w:rFonts w:ascii="Times New Roman" w:eastAsia="Times New Roman" w:hAnsi="Times New Roman"/>
      <w:noProof/>
      <w:sz w:val="24"/>
      <w:szCs w:val="20"/>
      <w:lang w:val="en-US"/>
    </w:rPr>
  </w:style>
  <w:style w:type="paragraph" w:customStyle="1" w:styleId="OutlineNotIndented">
    <w:name w:val="Outline (Not Indented)"/>
    <w:basedOn w:val="Normal"/>
    <w:rsid w:val="000C57EE"/>
    <w:pPr>
      <w:spacing w:after="0" w:line="240" w:lineRule="auto"/>
    </w:pPr>
    <w:rPr>
      <w:rFonts w:ascii="Times New Roman" w:eastAsia="Times New Roman" w:hAnsi="Times New Roman"/>
      <w:noProof/>
      <w:sz w:val="24"/>
      <w:szCs w:val="20"/>
      <w:lang w:val="en-US"/>
    </w:rPr>
  </w:style>
  <w:style w:type="paragraph" w:customStyle="1" w:styleId="OutlineIndented">
    <w:name w:val="Outline (Indented)"/>
    <w:basedOn w:val="Normal"/>
    <w:rsid w:val="000C57EE"/>
    <w:pPr>
      <w:spacing w:after="0" w:line="240" w:lineRule="auto"/>
    </w:pPr>
    <w:rPr>
      <w:rFonts w:ascii="Times New Roman" w:eastAsia="Times New Roman" w:hAnsi="Times New Roman"/>
      <w:noProof/>
      <w:sz w:val="24"/>
      <w:szCs w:val="20"/>
      <w:lang w:val="en-US"/>
    </w:rPr>
  </w:style>
  <w:style w:type="paragraph" w:customStyle="1" w:styleId="NumberList">
    <w:name w:val="Number List"/>
    <w:basedOn w:val="Normal"/>
    <w:rsid w:val="000C57EE"/>
    <w:pPr>
      <w:spacing w:after="0" w:line="240" w:lineRule="auto"/>
    </w:pPr>
    <w:rPr>
      <w:rFonts w:ascii="Times New Roman" w:eastAsia="Times New Roman" w:hAnsi="Times New Roman"/>
      <w:noProof/>
      <w:sz w:val="24"/>
      <w:szCs w:val="20"/>
      <w:lang w:val="en-US"/>
    </w:rPr>
  </w:style>
  <w:style w:type="paragraph" w:customStyle="1" w:styleId="FirstLineIndent">
    <w:name w:val="First Line Indent"/>
    <w:basedOn w:val="Normal"/>
    <w:rsid w:val="000C57EE"/>
    <w:pPr>
      <w:spacing w:after="0" w:line="240" w:lineRule="auto"/>
      <w:ind w:firstLine="720"/>
    </w:pPr>
    <w:rPr>
      <w:rFonts w:ascii="Times New Roman" w:eastAsia="Times New Roman" w:hAnsi="Times New Roman"/>
      <w:noProof/>
      <w:sz w:val="24"/>
      <w:szCs w:val="20"/>
      <w:lang w:val="en-US"/>
    </w:rPr>
  </w:style>
  <w:style w:type="paragraph" w:customStyle="1" w:styleId="Bullet2">
    <w:name w:val="Bullet 2"/>
    <w:basedOn w:val="Normal"/>
    <w:rsid w:val="000C57EE"/>
    <w:pPr>
      <w:spacing w:after="0" w:line="240" w:lineRule="auto"/>
    </w:pPr>
    <w:rPr>
      <w:rFonts w:ascii="Times New Roman" w:eastAsia="Times New Roman" w:hAnsi="Times New Roman"/>
      <w:noProof/>
      <w:sz w:val="24"/>
      <w:szCs w:val="20"/>
      <w:lang w:val="en-US"/>
    </w:rPr>
  </w:style>
  <w:style w:type="paragraph" w:customStyle="1" w:styleId="Bullet1">
    <w:name w:val="Bullet 1"/>
    <w:basedOn w:val="Normal"/>
    <w:rsid w:val="000C57EE"/>
    <w:pPr>
      <w:spacing w:after="0" w:line="240" w:lineRule="auto"/>
    </w:pPr>
    <w:rPr>
      <w:rFonts w:ascii="Times New Roman" w:eastAsia="Times New Roman" w:hAnsi="Times New Roman"/>
      <w:noProof/>
      <w:sz w:val="24"/>
      <w:szCs w:val="20"/>
      <w:lang w:val="en-US"/>
    </w:rPr>
  </w:style>
  <w:style w:type="paragraph" w:customStyle="1" w:styleId="BodySingle">
    <w:name w:val="Body Single"/>
    <w:basedOn w:val="Normal"/>
    <w:rsid w:val="000C57EE"/>
    <w:pPr>
      <w:spacing w:after="0" w:line="240" w:lineRule="auto"/>
    </w:pPr>
    <w:rPr>
      <w:rFonts w:ascii="Times New Roman" w:eastAsia="Times New Roman" w:hAnsi="Times New Roman"/>
      <w:noProof/>
      <w:sz w:val="24"/>
      <w:szCs w:val="20"/>
      <w:lang w:val="en-US"/>
    </w:rPr>
  </w:style>
  <w:style w:type="paragraph" w:customStyle="1" w:styleId="Annexetitle">
    <w:name w:val="Annexe_title"/>
    <w:basedOn w:val="Heading1"/>
    <w:next w:val="Normal"/>
    <w:autoRedefine/>
    <w:rsid w:val="000C57EE"/>
    <w:pPr>
      <w:keepNext w:val="0"/>
      <w:keepLines w:val="0"/>
      <w:spacing w:before="0" w:line="240" w:lineRule="auto"/>
      <w:jc w:val="center"/>
      <w:outlineLvl w:val="9"/>
    </w:pPr>
    <w:rPr>
      <w:rFonts w:ascii="Arial" w:hAnsi="Arial" w:cs="Arial"/>
      <w:caps/>
      <w:smallCaps/>
      <w:color w:val="auto"/>
      <w:sz w:val="24"/>
      <w:szCs w:val="24"/>
      <w:lang w:val="fr-FR"/>
    </w:rPr>
  </w:style>
  <w:style w:type="paragraph" w:customStyle="1" w:styleId="normaltableau">
    <w:name w:val="normal_tableau"/>
    <w:basedOn w:val="Normal"/>
    <w:rsid w:val="000C57EE"/>
    <w:pPr>
      <w:spacing w:before="120" w:after="120" w:line="240" w:lineRule="auto"/>
      <w:jc w:val="both"/>
    </w:pPr>
    <w:rPr>
      <w:rFonts w:ascii="Optima" w:eastAsia="Times New Roman" w:hAnsi="Optima"/>
      <w:szCs w:val="20"/>
      <w:lang w:val="en-GB"/>
    </w:rPr>
  </w:style>
  <w:style w:type="paragraph" w:customStyle="1" w:styleId="oddl-nadpis">
    <w:name w:val="oddíl-nadpis"/>
    <w:basedOn w:val="Normal"/>
    <w:rsid w:val="000C57EE"/>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li1">
    <w:name w:val="li1"/>
    <w:rsid w:val="000C57EE"/>
    <w:rPr>
      <w:b/>
      <w:bCs/>
      <w:color w:val="8F0000"/>
    </w:rPr>
  </w:style>
  <w:style w:type="character" w:customStyle="1" w:styleId="tsp1">
    <w:name w:val="tsp1"/>
    <w:basedOn w:val="DefaultParagraphFont"/>
    <w:rsid w:val="000C57EE"/>
  </w:style>
  <w:style w:type="character" w:styleId="Strong">
    <w:name w:val="Strong"/>
    <w:uiPriority w:val="22"/>
    <w:qFormat/>
    <w:rsid w:val="000C57EE"/>
    <w:rPr>
      <w:b/>
      <w:bCs/>
    </w:rPr>
  </w:style>
  <w:style w:type="character" w:customStyle="1" w:styleId="tax1">
    <w:name w:val="tax1"/>
    <w:rsid w:val="000C57EE"/>
    <w:rPr>
      <w:b/>
      <w:bCs/>
      <w:sz w:val="26"/>
      <w:szCs w:val="26"/>
    </w:rPr>
  </w:style>
  <w:style w:type="character" w:customStyle="1" w:styleId="tca1">
    <w:name w:val="tca1"/>
    <w:rsid w:val="000C57EE"/>
    <w:rPr>
      <w:b/>
      <w:bCs/>
      <w:sz w:val="24"/>
      <w:szCs w:val="24"/>
    </w:rPr>
  </w:style>
  <w:style w:type="character" w:customStyle="1" w:styleId="BodyTextIndentChar1">
    <w:name w:val="Body Text Indent Char1"/>
    <w:rsid w:val="000C57EE"/>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0C57EE"/>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al"/>
    <w:rsid w:val="000C57EE"/>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orptext31">
    <w:name w:val="Corp text 31"/>
    <w:basedOn w:val="Normal"/>
    <w:rsid w:val="000C57EE"/>
    <w:pPr>
      <w:tabs>
        <w:tab w:val="left" w:pos="5460"/>
      </w:tabs>
      <w:spacing w:after="0" w:line="240" w:lineRule="auto"/>
    </w:pPr>
    <w:rPr>
      <w:rFonts w:ascii="Times New Roman" w:eastAsia="Times New Roman" w:hAnsi="Times New Roman"/>
      <w:szCs w:val="24"/>
      <w:lang w:val="en-GB"/>
    </w:rPr>
  </w:style>
  <w:style w:type="paragraph" w:customStyle="1" w:styleId="NoteHead">
    <w:name w:val="NoteHead"/>
    <w:basedOn w:val="Normal"/>
    <w:next w:val="Normal"/>
    <w:rsid w:val="000C57EE"/>
    <w:pPr>
      <w:spacing w:before="720" w:after="720" w:line="240" w:lineRule="auto"/>
      <w:jc w:val="center"/>
    </w:pPr>
    <w:rPr>
      <w:rFonts w:ascii="Times New Roman" w:eastAsia="Times New Roman" w:hAnsi="Times New Roman"/>
      <w:b/>
      <w:smallCaps/>
      <w:sz w:val="24"/>
      <w:szCs w:val="20"/>
      <w:lang w:val="en-GB" w:eastAsia="ro-RO"/>
    </w:rPr>
  </w:style>
  <w:style w:type="paragraph" w:styleId="BodyTextIndent2">
    <w:name w:val="Body Text Indent 2"/>
    <w:basedOn w:val="Normal"/>
    <w:link w:val="BodyTextIndent2Char"/>
    <w:unhideWhenUsed/>
    <w:rsid w:val="000C57EE"/>
    <w:pPr>
      <w:spacing w:after="120" w:line="480" w:lineRule="auto"/>
      <w:ind w:left="360"/>
    </w:pPr>
    <w:rPr>
      <w:rFonts w:eastAsia="Times New Roman"/>
      <w:sz w:val="20"/>
      <w:szCs w:val="20"/>
    </w:rPr>
  </w:style>
  <w:style w:type="character" w:customStyle="1" w:styleId="BodyTextIndent2Char">
    <w:name w:val="Body Text Indent 2 Char"/>
    <w:basedOn w:val="DefaultParagraphFont"/>
    <w:link w:val="BodyTextIndent2"/>
    <w:rsid w:val="000C57EE"/>
    <w:rPr>
      <w:rFonts w:ascii="Calibri" w:eastAsia="Times New Roman" w:hAnsi="Calibri" w:cs="Times New Roman"/>
      <w:sz w:val="20"/>
      <w:szCs w:val="20"/>
    </w:rPr>
  </w:style>
  <w:style w:type="paragraph" w:styleId="TOC4">
    <w:name w:val="toc 4"/>
    <w:basedOn w:val="Normal"/>
    <w:next w:val="Normal"/>
    <w:autoRedefine/>
    <w:uiPriority w:val="39"/>
    <w:unhideWhenUsed/>
    <w:rsid w:val="000C57EE"/>
    <w:pPr>
      <w:spacing w:after="100"/>
      <w:ind w:left="660"/>
    </w:pPr>
    <w:rPr>
      <w:rFonts w:eastAsia="Times New Roman"/>
      <w:lang w:val="en-US"/>
    </w:rPr>
  </w:style>
  <w:style w:type="paragraph" w:styleId="TOC5">
    <w:name w:val="toc 5"/>
    <w:basedOn w:val="Normal"/>
    <w:next w:val="Normal"/>
    <w:autoRedefine/>
    <w:uiPriority w:val="39"/>
    <w:unhideWhenUsed/>
    <w:rsid w:val="000C57EE"/>
    <w:pPr>
      <w:spacing w:after="100"/>
      <w:ind w:left="880"/>
    </w:pPr>
    <w:rPr>
      <w:rFonts w:eastAsia="Times New Roman"/>
      <w:lang w:val="en-US"/>
    </w:rPr>
  </w:style>
  <w:style w:type="paragraph" w:styleId="TOC6">
    <w:name w:val="toc 6"/>
    <w:basedOn w:val="Normal"/>
    <w:next w:val="Normal"/>
    <w:autoRedefine/>
    <w:uiPriority w:val="39"/>
    <w:unhideWhenUsed/>
    <w:rsid w:val="000C57EE"/>
    <w:pPr>
      <w:spacing w:after="100"/>
      <w:ind w:left="1100"/>
    </w:pPr>
    <w:rPr>
      <w:rFonts w:eastAsia="Times New Roman"/>
      <w:lang w:val="en-US"/>
    </w:rPr>
  </w:style>
  <w:style w:type="paragraph" w:styleId="TOC7">
    <w:name w:val="toc 7"/>
    <w:basedOn w:val="Normal"/>
    <w:next w:val="Normal"/>
    <w:autoRedefine/>
    <w:uiPriority w:val="39"/>
    <w:unhideWhenUsed/>
    <w:rsid w:val="000C57EE"/>
    <w:pPr>
      <w:spacing w:after="100"/>
      <w:ind w:left="1320"/>
    </w:pPr>
    <w:rPr>
      <w:rFonts w:eastAsia="Times New Roman"/>
      <w:lang w:val="en-US"/>
    </w:rPr>
  </w:style>
  <w:style w:type="paragraph" w:styleId="TOC8">
    <w:name w:val="toc 8"/>
    <w:basedOn w:val="Normal"/>
    <w:next w:val="Normal"/>
    <w:autoRedefine/>
    <w:uiPriority w:val="39"/>
    <w:unhideWhenUsed/>
    <w:rsid w:val="000C57EE"/>
    <w:pPr>
      <w:spacing w:after="100"/>
      <w:ind w:left="1540"/>
    </w:pPr>
    <w:rPr>
      <w:rFonts w:eastAsia="Times New Roman"/>
      <w:lang w:val="en-US"/>
    </w:rPr>
  </w:style>
  <w:style w:type="paragraph" w:styleId="TOC9">
    <w:name w:val="toc 9"/>
    <w:basedOn w:val="Normal"/>
    <w:next w:val="Normal"/>
    <w:autoRedefine/>
    <w:uiPriority w:val="39"/>
    <w:unhideWhenUsed/>
    <w:rsid w:val="000C57EE"/>
    <w:pPr>
      <w:spacing w:after="100"/>
      <w:ind w:left="1760"/>
    </w:pPr>
    <w:rPr>
      <w:rFonts w:eastAsia="Times New Roman"/>
      <w:lang w:val="en-US"/>
    </w:rPr>
  </w:style>
  <w:style w:type="table" w:customStyle="1" w:styleId="TableGrid11">
    <w:name w:val="Table Grid1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basedOn w:val="TableNormal"/>
    <w:next w:val="TableGrid"/>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
    <w:name w:val="No List11"/>
    <w:next w:val="NoList"/>
    <w:semiHidden/>
    <w:unhideWhenUsed/>
    <w:rsid w:val="000C57EE"/>
  </w:style>
  <w:style w:type="paragraph" w:customStyle="1" w:styleId="text">
    <w:name w:val="text"/>
    <w:basedOn w:val="Normal"/>
    <w:rsid w:val="000C57EE"/>
    <w:pPr>
      <w:spacing w:after="0" w:line="240" w:lineRule="auto"/>
    </w:pPr>
    <w:rPr>
      <w:rFonts w:ascii="Times New Roman" w:eastAsia="Times New Roman" w:hAnsi="Times New Roman"/>
      <w:noProof/>
      <w:sz w:val="24"/>
      <w:szCs w:val="24"/>
      <w:lang w:eastAsia="ro-RO"/>
    </w:rPr>
  </w:style>
  <w:style w:type="numbering" w:customStyle="1" w:styleId="NoList2">
    <w:name w:val="No List2"/>
    <w:next w:val="NoList"/>
    <w:uiPriority w:val="99"/>
    <w:semiHidden/>
    <w:unhideWhenUsed/>
    <w:rsid w:val="000C57EE"/>
  </w:style>
  <w:style w:type="numbering" w:customStyle="1" w:styleId="NoList111">
    <w:name w:val="No List111"/>
    <w:next w:val="NoList"/>
    <w:semiHidden/>
    <w:unhideWhenUsed/>
    <w:rsid w:val="000C57EE"/>
  </w:style>
  <w:style w:type="table" w:customStyle="1" w:styleId="TableGrid21">
    <w:name w:val="Table Grid2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1">
    <w:name w:val="No List1111"/>
    <w:next w:val="NoList"/>
    <w:uiPriority w:val="99"/>
    <w:semiHidden/>
    <w:unhideWhenUsed/>
    <w:rsid w:val="000C57EE"/>
  </w:style>
  <w:style w:type="numbering" w:customStyle="1" w:styleId="NoList3">
    <w:name w:val="No List3"/>
    <w:next w:val="NoList"/>
    <w:uiPriority w:val="99"/>
    <w:semiHidden/>
    <w:unhideWhenUsed/>
    <w:rsid w:val="000C57EE"/>
  </w:style>
  <w:style w:type="paragraph" w:customStyle="1" w:styleId="Stil2">
    <w:name w:val="Stil2"/>
    <w:basedOn w:val="Heading1"/>
    <w:autoRedefine/>
    <w:rsid w:val="000C57EE"/>
    <w:pPr>
      <w:keepLines w:val="0"/>
      <w:pBdr>
        <w:top w:val="single" w:sz="4" w:space="6" w:color="auto"/>
        <w:bottom w:val="single" w:sz="4" w:space="6" w:color="auto"/>
      </w:pBdr>
      <w:spacing w:before="120" w:after="120" w:line="240" w:lineRule="auto"/>
      <w:jc w:val="both"/>
    </w:pPr>
    <w:rPr>
      <w:rFonts w:ascii="Times New Roman" w:hAnsi="Times New Roman"/>
      <w:noProof/>
      <w:color w:val="auto"/>
      <w:sz w:val="24"/>
      <w:szCs w:val="24"/>
      <w:lang w:eastAsia="fr-FR"/>
    </w:rPr>
  </w:style>
  <w:style w:type="paragraph" w:customStyle="1" w:styleId="NormalWeb2">
    <w:name w:val="Normal (Web)2"/>
    <w:basedOn w:val="Normal"/>
    <w:link w:val="NormalWeb2Char"/>
    <w:qFormat/>
    <w:rsid w:val="000C57EE"/>
    <w:pPr>
      <w:spacing w:before="105" w:after="105" w:line="240" w:lineRule="auto"/>
      <w:ind w:left="105" w:right="105"/>
    </w:pPr>
    <w:rPr>
      <w:rFonts w:ascii="Times New Roman" w:eastAsia="Times New Roman" w:hAnsi="Times New Roman"/>
      <w:sz w:val="24"/>
      <w:szCs w:val="24"/>
    </w:rPr>
  </w:style>
  <w:style w:type="paragraph" w:customStyle="1" w:styleId="xl33">
    <w:name w:val="xl33"/>
    <w:basedOn w:val="Normal"/>
    <w:rsid w:val="000C57EE"/>
    <w:pPr>
      <w:spacing w:before="100" w:beforeAutospacing="1" w:after="100" w:afterAutospacing="1" w:line="240" w:lineRule="auto"/>
    </w:pPr>
    <w:rPr>
      <w:rFonts w:ascii="Arial" w:eastAsia="Arial Unicode MS" w:hAnsi="Arial"/>
      <w:sz w:val="18"/>
      <w:szCs w:val="18"/>
    </w:rPr>
  </w:style>
  <w:style w:type="paragraph" w:customStyle="1" w:styleId="Guidelines5">
    <w:name w:val="Guidelines 5"/>
    <w:basedOn w:val="Normal"/>
    <w:rsid w:val="000C57EE"/>
    <w:pPr>
      <w:spacing w:before="240" w:after="240" w:line="240" w:lineRule="auto"/>
      <w:jc w:val="both"/>
    </w:pPr>
    <w:rPr>
      <w:rFonts w:ascii="Times New Roman" w:eastAsia="Times New Roman" w:hAnsi="Times New Roman"/>
      <w:b/>
      <w:bCs/>
      <w:sz w:val="24"/>
      <w:szCs w:val="24"/>
      <w:lang w:eastAsia="fr-FR"/>
    </w:rPr>
  </w:style>
  <w:style w:type="paragraph" w:customStyle="1" w:styleId="xl27">
    <w:name w:val="xl27"/>
    <w:basedOn w:val="Normal"/>
    <w:rsid w:val="000C57EE"/>
    <w:pPr>
      <w:spacing w:before="100" w:beforeAutospacing="1" w:after="100" w:afterAutospacing="1" w:line="240" w:lineRule="auto"/>
      <w:jc w:val="center"/>
      <w:textAlignment w:val="center"/>
    </w:pPr>
    <w:rPr>
      <w:rFonts w:ascii="Arial Unicode MS" w:eastAsia="Arial Unicode MS" w:hAnsi="Arial Unicode MS"/>
      <w:sz w:val="24"/>
      <w:szCs w:val="24"/>
    </w:rPr>
  </w:style>
  <w:style w:type="paragraph" w:customStyle="1" w:styleId="Stil3">
    <w:name w:val="Stil3"/>
    <w:basedOn w:val="Heading1"/>
    <w:rsid w:val="000C57EE"/>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NormalIndent">
    <w:name w:val="Normal Indent"/>
    <w:basedOn w:val="Normal"/>
    <w:rsid w:val="000C57EE"/>
    <w:pPr>
      <w:spacing w:after="0" w:line="240" w:lineRule="auto"/>
      <w:ind w:left="720"/>
    </w:pPr>
    <w:rPr>
      <w:rFonts w:ascii="Times New Roman" w:eastAsia="Times New Roman" w:hAnsi="Times New Roman"/>
      <w:sz w:val="24"/>
      <w:szCs w:val="24"/>
    </w:rPr>
  </w:style>
  <w:style w:type="paragraph" w:customStyle="1" w:styleId="xl31">
    <w:name w:val="xl31"/>
    <w:basedOn w:val="Normal"/>
    <w:rsid w:val="000C57EE"/>
    <w:pPr>
      <w:spacing w:before="100" w:beforeAutospacing="1" w:after="100" w:afterAutospacing="1" w:line="240" w:lineRule="auto"/>
      <w:jc w:val="center"/>
    </w:pPr>
    <w:rPr>
      <w:rFonts w:ascii="Arial" w:eastAsia="Arial Unicode MS" w:hAnsi="Arial"/>
      <w:sz w:val="18"/>
      <w:szCs w:val="18"/>
    </w:rPr>
  </w:style>
  <w:style w:type="paragraph" w:customStyle="1" w:styleId="font0">
    <w:name w:val="font0"/>
    <w:basedOn w:val="Normal"/>
    <w:rsid w:val="000C57EE"/>
    <w:pPr>
      <w:spacing w:before="100" w:beforeAutospacing="1" w:after="100" w:afterAutospacing="1" w:line="240" w:lineRule="auto"/>
    </w:pPr>
    <w:rPr>
      <w:rFonts w:ascii="Arial" w:eastAsia="Arial Unicode MS" w:hAnsi="Arial"/>
      <w:sz w:val="20"/>
      <w:szCs w:val="20"/>
      <w:lang w:eastAsia="ro-RO"/>
    </w:rPr>
  </w:style>
  <w:style w:type="paragraph" w:customStyle="1" w:styleId="NormalIndent2">
    <w:name w:val="Normal Indent 2"/>
    <w:basedOn w:val="Normal"/>
    <w:rsid w:val="000C57EE"/>
    <w:pPr>
      <w:spacing w:after="0" w:line="240" w:lineRule="auto"/>
      <w:jc w:val="both"/>
    </w:pPr>
    <w:rPr>
      <w:rFonts w:ascii="Arial" w:eastAsia="Times New Roman" w:hAnsi="Arial"/>
      <w:szCs w:val="20"/>
      <w:lang w:val="en-GB"/>
    </w:rPr>
  </w:style>
  <w:style w:type="paragraph" w:customStyle="1" w:styleId="Application3">
    <w:name w:val="Application3"/>
    <w:basedOn w:val="Normal"/>
    <w:rsid w:val="000C57EE"/>
    <w:pPr>
      <w:widowControl w:val="0"/>
      <w:tabs>
        <w:tab w:val="num" w:pos="360"/>
        <w:tab w:val="right" w:pos="8789"/>
      </w:tabs>
      <w:suppressAutoHyphens/>
      <w:spacing w:after="0" w:line="240" w:lineRule="auto"/>
      <w:ind w:left="360" w:hanging="360"/>
      <w:jc w:val="both"/>
    </w:pPr>
    <w:rPr>
      <w:rFonts w:ascii="Arial" w:eastAsia="Times New Roman" w:hAnsi="Arial"/>
      <w:b/>
      <w:spacing w:val="-2"/>
      <w:szCs w:val="20"/>
      <w:lang w:val="en-GB" w:eastAsia="ro-RO"/>
    </w:rPr>
  </w:style>
  <w:style w:type="paragraph" w:customStyle="1" w:styleId="xl24">
    <w:name w:val="xl24"/>
    <w:basedOn w:val="Normal"/>
    <w:rsid w:val="000C57EE"/>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sz w:val="24"/>
      <w:szCs w:val="20"/>
      <w:lang w:val="en-GB" w:eastAsia="ro-RO"/>
    </w:rPr>
  </w:style>
  <w:style w:type="table" w:customStyle="1" w:styleId="TableGrid5">
    <w:name w:val="Table Grid5"/>
    <w:basedOn w:val="TableNormal"/>
    <w:next w:val="TableGrid"/>
    <w:uiPriority w:val="59"/>
    <w:rsid w:val="000C57E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23">
    <w:name w:val="Body Text 23"/>
    <w:basedOn w:val="Normal"/>
    <w:rsid w:val="000C57EE"/>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en-GB" w:eastAsia="fr-FR"/>
    </w:rPr>
  </w:style>
  <w:style w:type="paragraph" w:customStyle="1" w:styleId="BodyText22">
    <w:name w:val="Body Text 22"/>
    <w:basedOn w:val="Normal"/>
    <w:rsid w:val="000C57EE"/>
    <w:pPr>
      <w:widowControl w:val="0"/>
      <w:spacing w:after="0" w:line="240" w:lineRule="auto"/>
      <w:jc w:val="both"/>
    </w:pPr>
    <w:rPr>
      <w:rFonts w:ascii="Times New Roman" w:eastAsia="Times New Roman" w:hAnsi="Times New Roman"/>
      <w:noProof/>
      <w:sz w:val="24"/>
      <w:szCs w:val="20"/>
      <w:lang w:val="en-US" w:eastAsia="ro-RO"/>
    </w:rPr>
  </w:style>
  <w:style w:type="paragraph" w:customStyle="1" w:styleId="AATXT">
    <w:name w:val="AATXT"/>
    <w:basedOn w:val="Normal"/>
    <w:rsid w:val="000C57EE"/>
    <w:pPr>
      <w:overflowPunct w:val="0"/>
      <w:autoSpaceDE w:val="0"/>
      <w:autoSpaceDN w:val="0"/>
      <w:adjustRightInd w:val="0"/>
      <w:spacing w:after="0" w:line="240" w:lineRule="auto"/>
      <w:ind w:left="567" w:right="2410"/>
      <w:textAlignment w:val="baseline"/>
    </w:pPr>
    <w:rPr>
      <w:rFonts w:ascii="Eurostile" w:eastAsia="Times New Roman" w:hAnsi="Eurostile"/>
      <w:sz w:val="20"/>
      <w:szCs w:val="20"/>
      <w:lang w:val="fr-FR"/>
    </w:rPr>
  </w:style>
  <w:style w:type="paragraph" w:customStyle="1" w:styleId="PEMET">
    <w:name w:val="PEMET"/>
    <w:basedOn w:val="AATXT"/>
    <w:rsid w:val="000C57EE"/>
    <w:rPr>
      <w:b/>
    </w:rPr>
  </w:style>
  <w:style w:type="paragraph" w:customStyle="1" w:styleId="Titreobjet">
    <w:name w:val="Titre objet"/>
    <w:basedOn w:val="Normal"/>
    <w:next w:val="Normal"/>
    <w:qFormat/>
    <w:rsid w:val="000C57EE"/>
    <w:pPr>
      <w:spacing w:before="360" w:after="360" w:line="240" w:lineRule="auto"/>
      <w:ind w:left="1080"/>
      <w:jc w:val="center"/>
    </w:pPr>
    <w:rPr>
      <w:rFonts w:ascii="Times New Roman" w:eastAsia="Times New Roman" w:hAnsi="Times New Roman"/>
      <w:b/>
      <w:noProof/>
      <w:spacing w:val="-5"/>
      <w:sz w:val="24"/>
      <w:szCs w:val="20"/>
      <w:lang w:val="en-GB"/>
    </w:rPr>
  </w:style>
  <w:style w:type="paragraph" w:styleId="Subtitle">
    <w:name w:val="Subtitle"/>
    <w:basedOn w:val="Normal"/>
    <w:link w:val="SubtitleChar"/>
    <w:qFormat/>
    <w:rsid w:val="000C57EE"/>
    <w:pPr>
      <w:spacing w:after="0" w:line="240" w:lineRule="auto"/>
      <w:jc w:val="center"/>
    </w:pPr>
    <w:rPr>
      <w:rFonts w:ascii="Times New Roman" w:eastAsia="Times New Roman" w:hAnsi="Times New Roman"/>
      <w:b/>
      <w:bCs/>
      <w:smallCaps/>
      <w:noProof/>
      <w:sz w:val="24"/>
      <w:szCs w:val="24"/>
      <w:lang w:val="en-GB"/>
    </w:rPr>
  </w:style>
  <w:style w:type="character" w:customStyle="1" w:styleId="SubtitleChar">
    <w:name w:val="Subtitle Char"/>
    <w:basedOn w:val="DefaultParagraphFont"/>
    <w:link w:val="Subtitle"/>
    <w:rsid w:val="000C57EE"/>
    <w:rPr>
      <w:rFonts w:ascii="Times New Roman" w:eastAsia="Times New Roman" w:hAnsi="Times New Roman" w:cs="Times New Roman"/>
      <w:b/>
      <w:bCs/>
      <w:smallCaps/>
      <w:noProof/>
      <w:sz w:val="24"/>
      <w:szCs w:val="24"/>
      <w:lang w:val="en-GB"/>
    </w:rPr>
  </w:style>
  <w:style w:type="paragraph" w:customStyle="1" w:styleId="BULLET">
    <w:name w:val="BULLET"/>
    <w:basedOn w:val="Normal"/>
    <w:rsid w:val="000C57EE"/>
    <w:pPr>
      <w:tabs>
        <w:tab w:val="num" w:pos="720"/>
      </w:tabs>
      <w:spacing w:after="0" w:line="240" w:lineRule="auto"/>
      <w:ind w:left="720" w:hanging="360"/>
    </w:pPr>
    <w:rPr>
      <w:rFonts w:ascii="Times New Roman" w:eastAsia="Times New Roman" w:hAnsi="Times New Roman"/>
      <w:noProof/>
      <w:sz w:val="24"/>
      <w:szCs w:val="24"/>
      <w:lang w:val="en-GB"/>
    </w:rPr>
  </w:style>
  <w:style w:type="paragraph" w:styleId="ListNumber5">
    <w:name w:val="List Number 5"/>
    <w:basedOn w:val="Normal"/>
    <w:rsid w:val="000C57EE"/>
    <w:pPr>
      <w:tabs>
        <w:tab w:val="num" w:pos="720"/>
      </w:tabs>
      <w:spacing w:after="240" w:line="240" w:lineRule="auto"/>
      <w:ind w:left="360" w:hanging="360"/>
      <w:jc w:val="both"/>
    </w:pPr>
    <w:rPr>
      <w:rFonts w:ascii="Times New Roman" w:eastAsia="Times New Roman" w:hAnsi="Times New Roman"/>
      <w:noProof/>
      <w:sz w:val="24"/>
      <w:szCs w:val="20"/>
      <w:lang w:val="en-GB" w:eastAsia="ro-RO"/>
    </w:rPr>
  </w:style>
  <w:style w:type="paragraph" w:customStyle="1" w:styleId="ChapterSubtitle">
    <w:name w:val="Chapter Subtitle"/>
    <w:basedOn w:val="Subtitle"/>
    <w:rsid w:val="000C57EE"/>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al"/>
    <w:rsid w:val="000C57EE"/>
    <w:pPr>
      <w:spacing w:before="100" w:beforeAutospacing="1" w:after="100" w:afterAutospacing="1" w:line="240" w:lineRule="auto"/>
    </w:pPr>
    <w:rPr>
      <w:rFonts w:ascii="Times New Roman" w:eastAsia="Arial Unicode MS" w:hAnsi="Times New Roman"/>
      <w:b/>
      <w:bCs/>
      <w:sz w:val="20"/>
      <w:szCs w:val="20"/>
      <w:lang w:eastAsia="ro-RO"/>
    </w:rPr>
  </w:style>
  <w:style w:type="paragraph" w:styleId="IndexHeading">
    <w:name w:val="index heading"/>
    <w:basedOn w:val="Normal"/>
    <w:next w:val="Index1"/>
    <w:semiHidden/>
    <w:rsid w:val="000C57EE"/>
    <w:pPr>
      <w:keepNext/>
      <w:spacing w:after="0" w:line="480" w:lineRule="atLeast"/>
    </w:pPr>
    <w:rPr>
      <w:rFonts w:ascii="Arial Black" w:eastAsia="Times New Roman" w:hAnsi="Arial Black"/>
      <w:spacing w:val="-5"/>
      <w:sz w:val="24"/>
      <w:szCs w:val="20"/>
      <w:lang w:eastAsia="ro-RO"/>
    </w:rPr>
  </w:style>
  <w:style w:type="paragraph" w:styleId="BlockText">
    <w:name w:val="Block Text"/>
    <w:basedOn w:val="Normal"/>
    <w:rsid w:val="000C57EE"/>
    <w:pPr>
      <w:tabs>
        <w:tab w:val="left" w:pos="0"/>
      </w:tabs>
      <w:spacing w:after="0" w:line="240" w:lineRule="auto"/>
      <w:ind w:left="708" w:right="360"/>
      <w:jc w:val="both"/>
    </w:pPr>
    <w:rPr>
      <w:rFonts w:ascii="Arial" w:eastAsia="Times New Roman" w:hAnsi="Arial"/>
      <w:b/>
      <w:sz w:val="24"/>
      <w:szCs w:val="20"/>
      <w:lang w:eastAsia="ro-RO"/>
    </w:rPr>
  </w:style>
  <w:style w:type="paragraph" w:customStyle="1" w:styleId="BodyTextIndent31">
    <w:name w:val="Body Text Indent 31"/>
    <w:basedOn w:val="Normal"/>
    <w:rsid w:val="000C57EE"/>
    <w:pPr>
      <w:widowControl w:val="0"/>
      <w:spacing w:after="0" w:line="240" w:lineRule="auto"/>
      <w:ind w:left="1080" w:firstLine="720"/>
      <w:jc w:val="both"/>
    </w:pPr>
    <w:rPr>
      <w:rFonts w:ascii="Times New Roman" w:eastAsia="Times New Roman" w:hAnsi="Times New Roman"/>
      <w:snapToGrid w:val="0"/>
      <w:sz w:val="32"/>
      <w:szCs w:val="20"/>
      <w:lang w:val="en-GB"/>
    </w:rPr>
  </w:style>
  <w:style w:type="paragraph" w:customStyle="1" w:styleId="xl26">
    <w:name w:val="xl26"/>
    <w:basedOn w:val="Normal"/>
    <w:rsid w:val="000C57EE"/>
    <w:pPr>
      <w:pBdr>
        <w:left w:val="single" w:sz="4" w:space="0" w:color="auto"/>
        <w:right w:val="single" w:sz="4" w:space="0" w:color="auto"/>
      </w:pBdr>
      <w:spacing w:before="100" w:after="100" w:line="240" w:lineRule="auto"/>
      <w:jc w:val="center"/>
    </w:pPr>
    <w:rPr>
      <w:rFonts w:ascii="Arial" w:eastAsia="Times New Roman" w:hAnsi="Arial"/>
      <w:sz w:val="16"/>
      <w:szCs w:val="20"/>
      <w:lang w:val="fr-FR" w:eastAsia="ro-RO"/>
    </w:rPr>
  </w:style>
  <w:style w:type="paragraph" w:customStyle="1" w:styleId="PREF">
    <w:name w:val="PREF"/>
    <w:basedOn w:val="AATXT"/>
    <w:rsid w:val="000C57EE"/>
    <w:pPr>
      <w:ind w:left="680" w:hanging="113"/>
    </w:pPr>
  </w:style>
  <w:style w:type="paragraph" w:customStyle="1" w:styleId="CharCharCharCharCharCharCharCharCharChar">
    <w:name w:val="Char Char Char Char Char Char Char Char Char Char"/>
    <w:basedOn w:val="Normal"/>
    <w:rsid w:val="000C57EE"/>
    <w:pPr>
      <w:spacing w:after="0" w:line="240" w:lineRule="auto"/>
    </w:pPr>
    <w:rPr>
      <w:rFonts w:ascii="Times New Roman" w:eastAsia="Times New Roman" w:hAnsi="Times New Roman"/>
      <w:sz w:val="24"/>
      <w:szCs w:val="24"/>
      <w:lang w:val="pl-PL" w:eastAsia="pl-PL"/>
    </w:rPr>
  </w:style>
  <w:style w:type="paragraph" w:customStyle="1" w:styleId="CaracterCharCharCharCharCaracter">
    <w:name w:val="Caracter Char Char Char Char Caracter"/>
    <w:basedOn w:val="Normal"/>
    <w:qFormat/>
    <w:rsid w:val="000C57EE"/>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al"/>
    <w:qFormat/>
    <w:rsid w:val="000C57EE"/>
    <w:pPr>
      <w:spacing w:after="0" w:line="240" w:lineRule="auto"/>
    </w:pPr>
    <w:rPr>
      <w:rFonts w:ascii="Times New Roman" w:eastAsia="Times New Roman" w:hAnsi="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0C57EE"/>
    <w:pPr>
      <w:spacing w:after="0" w:line="240" w:lineRule="auto"/>
    </w:pPr>
    <w:rPr>
      <w:rFonts w:ascii="Times New Roman" w:eastAsia="Times New Roman" w:hAnsi="Times New Roman"/>
      <w:sz w:val="24"/>
      <w:szCs w:val="24"/>
      <w:lang w:val="pl-PL" w:eastAsia="pl-PL"/>
    </w:rPr>
  </w:style>
  <w:style w:type="character" w:customStyle="1" w:styleId="Char11">
    <w:name w:val="Char11"/>
    <w:rsid w:val="000C57EE"/>
    <w:rPr>
      <w:sz w:val="24"/>
      <w:szCs w:val="24"/>
      <w:lang w:val="ro-RO"/>
    </w:rPr>
  </w:style>
  <w:style w:type="paragraph" w:customStyle="1" w:styleId="xl22">
    <w:name w:val="xl22"/>
    <w:basedOn w:val="Normal"/>
    <w:rsid w:val="000C57EE"/>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al"/>
    <w:rsid w:val="000C57EE"/>
    <w:pPr>
      <w:widowControl w:val="0"/>
      <w:autoSpaceDE w:val="0"/>
      <w:autoSpaceDN w:val="0"/>
      <w:adjustRightInd w:val="0"/>
      <w:spacing w:after="0" w:line="230" w:lineRule="exact"/>
    </w:pPr>
    <w:rPr>
      <w:rFonts w:ascii="Times New Roman" w:eastAsia="Times New Roman" w:hAnsi="Times New Roman"/>
      <w:sz w:val="24"/>
      <w:szCs w:val="24"/>
      <w:lang w:val="en-US"/>
    </w:rPr>
  </w:style>
  <w:style w:type="character" w:customStyle="1" w:styleId="FontStyle505">
    <w:name w:val="Font Style505"/>
    <w:rsid w:val="000C57EE"/>
    <w:rPr>
      <w:rFonts w:ascii="Times New Roman" w:hAnsi="Times New Roman" w:cs="Times New Roman"/>
      <w:sz w:val="20"/>
      <w:szCs w:val="20"/>
    </w:rPr>
  </w:style>
  <w:style w:type="character" w:customStyle="1" w:styleId="FontStyle509">
    <w:name w:val="Font Style509"/>
    <w:rsid w:val="000C57EE"/>
    <w:rPr>
      <w:rFonts w:ascii="Times New Roman" w:hAnsi="Times New Roman" w:cs="Times New Roman"/>
      <w:b/>
      <w:bCs/>
      <w:sz w:val="20"/>
      <w:szCs w:val="20"/>
    </w:rPr>
  </w:style>
  <w:style w:type="paragraph" w:customStyle="1" w:styleId="Style164">
    <w:name w:val="Style164"/>
    <w:basedOn w:val="Normal"/>
    <w:rsid w:val="000C57EE"/>
    <w:pPr>
      <w:widowControl w:val="0"/>
      <w:autoSpaceDE w:val="0"/>
      <w:autoSpaceDN w:val="0"/>
      <w:adjustRightInd w:val="0"/>
      <w:spacing w:after="0" w:line="230" w:lineRule="exact"/>
      <w:jc w:val="both"/>
    </w:pPr>
    <w:rPr>
      <w:rFonts w:ascii="Times New Roman" w:eastAsia="Times New Roman" w:hAnsi="Times New Roman"/>
      <w:sz w:val="24"/>
      <w:szCs w:val="24"/>
      <w:lang w:val="en-US"/>
    </w:rPr>
  </w:style>
  <w:style w:type="character" w:styleId="Emphasis">
    <w:name w:val="Emphasis"/>
    <w:qFormat/>
    <w:rsid w:val="000C57EE"/>
    <w:rPr>
      <w:i/>
      <w:iCs/>
    </w:rPr>
  </w:style>
  <w:style w:type="numbering" w:customStyle="1" w:styleId="NoList4">
    <w:name w:val="No List4"/>
    <w:next w:val="NoList"/>
    <w:semiHidden/>
    <w:unhideWhenUsed/>
    <w:rsid w:val="000C57EE"/>
  </w:style>
  <w:style w:type="paragraph" w:styleId="Caption">
    <w:name w:val="caption"/>
    <w:basedOn w:val="Normal"/>
    <w:next w:val="Normal"/>
    <w:qFormat/>
    <w:rsid w:val="000C57EE"/>
    <w:pPr>
      <w:spacing w:after="0" w:line="240" w:lineRule="auto"/>
      <w:jc w:val="right"/>
    </w:pPr>
    <w:rPr>
      <w:rFonts w:ascii="Times New Roman" w:eastAsia="Times New Roman" w:hAnsi="Times New Roman"/>
      <w:b/>
      <w:bCs/>
      <w:sz w:val="24"/>
      <w:szCs w:val="24"/>
    </w:rPr>
  </w:style>
  <w:style w:type="paragraph" w:customStyle="1" w:styleId="Blockquote">
    <w:name w:val="Blockquote"/>
    <w:basedOn w:val="Normal"/>
    <w:qFormat/>
    <w:rsid w:val="000C57EE"/>
    <w:pPr>
      <w:widowControl w:val="0"/>
      <w:spacing w:before="100" w:after="100" w:line="240" w:lineRule="auto"/>
      <w:ind w:left="360" w:right="360"/>
    </w:pPr>
    <w:rPr>
      <w:rFonts w:ascii="Arial" w:eastAsia="Times New Roman" w:hAnsi="Arial"/>
      <w:snapToGrid w:val="0"/>
      <w:sz w:val="18"/>
      <w:szCs w:val="20"/>
      <w:lang w:val="en-US"/>
    </w:rPr>
  </w:style>
  <w:style w:type="paragraph" w:customStyle="1" w:styleId="SubTitle1">
    <w:name w:val="SubTitle 1"/>
    <w:basedOn w:val="Normal"/>
    <w:next w:val="Normal"/>
    <w:qFormat/>
    <w:rsid w:val="000C57EE"/>
    <w:pPr>
      <w:spacing w:after="240" w:line="240" w:lineRule="auto"/>
      <w:jc w:val="center"/>
    </w:pPr>
    <w:rPr>
      <w:rFonts w:ascii="Arial" w:eastAsia="Times New Roman" w:hAnsi="Arial"/>
      <w:b/>
      <w:sz w:val="40"/>
      <w:szCs w:val="20"/>
      <w:lang w:val="en-GB" w:eastAsia="ro-RO"/>
    </w:rPr>
  </w:style>
  <w:style w:type="paragraph" w:customStyle="1" w:styleId="Text3">
    <w:name w:val="Text 3"/>
    <w:basedOn w:val="Normal"/>
    <w:rsid w:val="000C57EE"/>
    <w:pPr>
      <w:tabs>
        <w:tab w:val="left" w:pos="2302"/>
      </w:tabs>
      <w:spacing w:after="240" w:line="240" w:lineRule="auto"/>
      <w:ind w:left="1202"/>
      <w:jc w:val="both"/>
    </w:pPr>
    <w:rPr>
      <w:rFonts w:ascii="Arial" w:eastAsia="Times New Roman" w:hAnsi="Arial"/>
      <w:sz w:val="20"/>
      <w:szCs w:val="20"/>
      <w:lang w:val="en-GB"/>
    </w:rPr>
  </w:style>
  <w:style w:type="paragraph" w:customStyle="1" w:styleId="List1">
    <w:name w:val="List1"/>
    <w:basedOn w:val="Normal"/>
    <w:rsid w:val="000C57EE"/>
    <w:pPr>
      <w:spacing w:before="240" w:after="0" w:line="240" w:lineRule="auto"/>
      <w:ind w:left="2268" w:hanging="567"/>
      <w:jc w:val="both"/>
    </w:pPr>
    <w:rPr>
      <w:rFonts w:ascii="Optima" w:eastAsia="Times New Roman" w:hAnsi="Optima"/>
      <w:szCs w:val="20"/>
      <w:lang w:val="en-GB" w:eastAsia="ro-RO"/>
    </w:rPr>
  </w:style>
  <w:style w:type="paragraph" w:customStyle="1" w:styleId="bulletbol">
    <w:name w:val="bullet_bol"/>
    <w:basedOn w:val="Normal"/>
    <w:rsid w:val="000C57EE"/>
    <w:pPr>
      <w:tabs>
        <w:tab w:val="left" w:pos="2260"/>
      </w:tabs>
      <w:spacing w:before="120" w:after="0" w:line="240" w:lineRule="auto"/>
      <w:ind w:left="2061" w:hanging="360"/>
      <w:jc w:val="both"/>
    </w:pPr>
    <w:rPr>
      <w:rFonts w:ascii="Optima" w:eastAsia="Times New Roman" w:hAnsi="Optima"/>
      <w:szCs w:val="20"/>
      <w:lang w:val="en-GB" w:eastAsia="ro-RO"/>
    </w:rPr>
  </w:style>
  <w:style w:type="paragraph" w:customStyle="1" w:styleId="internormal">
    <w:name w:val="internormal"/>
    <w:basedOn w:val="Normal"/>
    <w:rsid w:val="000C57EE"/>
    <w:pPr>
      <w:spacing w:after="0" w:line="240" w:lineRule="auto"/>
      <w:ind w:left="1701"/>
      <w:jc w:val="both"/>
    </w:pPr>
    <w:rPr>
      <w:rFonts w:ascii="Optima" w:eastAsia="Times New Roman" w:hAnsi="Optima"/>
      <w:szCs w:val="20"/>
      <w:lang w:val="en-GB" w:eastAsia="ro-RO"/>
    </w:rPr>
  </w:style>
  <w:style w:type="paragraph" w:customStyle="1" w:styleId="n">
    <w:name w:val="n"/>
    <w:basedOn w:val="Normal"/>
    <w:rsid w:val="000C57EE"/>
    <w:pPr>
      <w:spacing w:before="240" w:after="0" w:line="240" w:lineRule="auto"/>
      <w:ind w:left="1701"/>
      <w:jc w:val="both"/>
    </w:pPr>
    <w:rPr>
      <w:rFonts w:ascii="Helvetica" w:eastAsia="Times New Roman" w:hAnsi="Helvetica"/>
      <w:szCs w:val="20"/>
      <w:lang w:val="en-GB"/>
    </w:rPr>
  </w:style>
  <w:style w:type="paragraph" w:customStyle="1" w:styleId="SectionTitle">
    <w:name w:val="SectionTitle"/>
    <w:basedOn w:val="Normal"/>
    <w:next w:val="Heading1"/>
    <w:rsid w:val="000C57EE"/>
    <w:pPr>
      <w:keepNext/>
      <w:spacing w:after="480" w:line="240" w:lineRule="auto"/>
      <w:jc w:val="center"/>
    </w:pPr>
    <w:rPr>
      <w:rFonts w:ascii="Arial" w:eastAsia="Times New Roman" w:hAnsi="Arial"/>
      <w:b/>
      <w:smallCaps/>
      <w:sz w:val="28"/>
      <w:szCs w:val="20"/>
      <w:lang w:val="en-GB"/>
    </w:rPr>
  </w:style>
  <w:style w:type="paragraph" w:customStyle="1" w:styleId="text-3mezera">
    <w:name w:val="text - 3 mezera"/>
    <w:basedOn w:val="Normal"/>
    <w:rsid w:val="000C57EE"/>
    <w:pPr>
      <w:widowControl w:val="0"/>
      <w:spacing w:before="60" w:after="0" w:line="240" w:lineRule="atLeast"/>
      <w:jc w:val="both"/>
    </w:pPr>
    <w:rPr>
      <w:rFonts w:ascii="Arial" w:eastAsia="Times New Roman" w:hAnsi="Arial"/>
      <w:sz w:val="24"/>
      <w:szCs w:val="20"/>
      <w:lang w:val="cs-CZ" w:eastAsia="fr-FR"/>
    </w:rPr>
  </w:style>
  <w:style w:type="paragraph" w:customStyle="1" w:styleId="tabulka">
    <w:name w:val="tabulka"/>
    <w:basedOn w:val="text-3mezera"/>
    <w:rsid w:val="000C57EE"/>
    <w:pPr>
      <w:spacing w:before="120"/>
      <w:jc w:val="center"/>
    </w:pPr>
    <w:rPr>
      <w:sz w:val="20"/>
    </w:rPr>
  </w:style>
  <w:style w:type="paragraph" w:customStyle="1" w:styleId="textcslovan">
    <w:name w:val="text císlovaný"/>
    <w:basedOn w:val="text"/>
    <w:rsid w:val="000C57EE"/>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0C57EE"/>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0C57EE"/>
    <w:pPr>
      <w:pageBreakBefore w:val="0"/>
      <w:spacing w:before="0"/>
    </w:pPr>
    <w:rPr>
      <w:sz w:val="32"/>
    </w:rPr>
  </w:style>
  <w:style w:type="table" w:customStyle="1" w:styleId="TableGrid6">
    <w:name w:val="Table Grid6"/>
    <w:basedOn w:val="TableNormal"/>
    <w:next w:val="TableGrid"/>
    <w:rsid w:val="000C57E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si1">
    <w:name w:val="tsi1"/>
    <w:rsid w:val="000C57EE"/>
    <w:rPr>
      <w:b/>
      <w:bCs/>
      <w:sz w:val="24"/>
      <w:szCs w:val="24"/>
    </w:rPr>
  </w:style>
  <w:style w:type="character" w:customStyle="1" w:styleId="NormalWeb2Char">
    <w:name w:val="Normal (Web)2 Char"/>
    <w:link w:val="NormalWeb2"/>
    <w:rsid w:val="000C57EE"/>
    <w:rPr>
      <w:rFonts w:ascii="Times New Roman" w:eastAsia="Times New Roman" w:hAnsi="Times New Roman" w:cs="Times New Roman"/>
      <w:sz w:val="24"/>
      <w:szCs w:val="24"/>
    </w:rPr>
  </w:style>
  <w:style w:type="paragraph" w:customStyle="1" w:styleId="Default">
    <w:name w:val="Default"/>
    <w:qFormat/>
    <w:rsid w:val="000C57EE"/>
    <w:pPr>
      <w:autoSpaceDE w:val="0"/>
      <w:autoSpaceDN w:val="0"/>
      <w:adjustRightInd w:val="0"/>
      <w:spacing w:after="0" w:line="240" w:lineRule="auto"/>
    </w:pPr>
    <w:rPr>
      <w:rFonts w:ascii="Times New Roman" w:eastAsia="Times New Roman" w:hAnsi="Times New Roman" w:cs="Times New Roman"/>
      <w:color w:val="000000"/>
      <w:sz w:val="24"/>
      <w:szCs w:val="24"/>
    </w:rPr>
  </w:style>
  <w:style w:type="numbering" w:customStyle="1" w:styleId="NoList5">
    <w:name w:val="No List5"/>
    <w:next w:val="NoList"/>
    <w:uiPriority w:val="99"/>
    <w:semiHidden/>
    <w:unhideWhenUsed/>
    <w:rsid w:val="000C57EE"/>
  </w:style>
  <w:style w:type="table" w:customStyle="1" w:styleId="TableGrid7">
    <w:name w:val="Table Grid7"/>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6">
    <w:name w:val="No List6"/>
    <w:next w:val="NoList"/>
    <w:uiPriority w:val="99"/>
    <w:semiHidden/>
    <w:unhideWhenUsed/>
    <w:rsid w:val="000C57EE"/>
  </w:style>
  <w:style w:type="character" w:styleId="IntenseReference">
    <w:name w:val="Intense Reference"/>
    <w:uiPriority w:val="32"/>
    <w:qFormat/>
    <w:rsid w:val="000C57EE"/>
    <w:rPr>
      <w:b/>
      <w:bCs/>
      <w:smallCaps/>
      <w:color w:val="C0504D"/>
      <w:spacing w:val="5"/>
      <w:u w:val="single"/>
    </w:rPr>
  </w:style>
  <w:style w:type="table" w:customStyle="1" w:styleId="TableGrid10">
    <w:name w:val="Table Grid10"/>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erArial">
    <w:name w:val="Header +Arial"/>
    <w:basedOn w:val="Header"/>
    <w:rsid w:val="000C57EE"/>
    <w:rPr>
      <w:rFonts w:ascii="Times New Roman" w:eastAsia="Times New Roman" w:hAnsi="Times New Roman"/>
      <w:b/>
      <w:sz w:val="24"/>
      <w:szCs w:val="24"/>
      <w:lang w:eastAsia="fr-FR"/>
    </w:rPr>
  </w:style>
  <w:style w:type="paragraph" w:customStyle="1" w:styleId="msolistparagraph0">
    <w:name w:val="msolistparagraph"/>
    <w:basedOn w:val="Normal"/>
    <w:qFormat/>
    <w:rsid w:val="000C57EE"/>
    <w:pPr>
      <w:spacing w:after="0" w:line="240" w:lineRule="auto"/>
      <w:ind w:left="720"/>
    </w:pPr>
    <w:rPr>
      <w:rFonts w:eastAsia="Times New Roman"/>
      <w:lang w:eastAsia="ro-RO"/>
    </w:rPr>
  </w:style>
  <w:style w:type="table" w:customStyle="1" w:styleId="TableGrid12">
    <w:name w:val="Table Grid12"/>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basedOn w:val="TableNormal"/>
    <w:next w:val="TableGrid"/>
    <w:uiPriority w:val="59"/>
    <w:rsid w:val="000C57E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
    <w:name w:val="Table Grid32"/>
    <w:basedOn w:val="TableNormal"/>
    <w:next w:val="TableGrid"/>
    <w:rsid w:val="000C57E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
    <w:name w:val="Table Grid12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1">
    <w:name w:val="No List21"/>
    <w:next w:val="NoList"/>
    <w:uiPriority w:val="99"/>
    <w:semiHidden/>
    <w:unhideWhenUsed/>
    <w:rsid w:val="000C57EE"/>
  </w:style>
  <w:style w:type="numbering" w:customStyle="1" w:styleId="NoList31">
    <w:name w:val="No List31"/>
    <w:next w:val="NoList"/>
    <w:uiPriority w:val="99"/>
    <w:semiHidden/>
    <w:unhideWhenUsed/>
    <w:rsid w:val="000C57EE"/>
  </w:style>
  <w:style w:type="character" w:customStyle="1" w:styleId="NoSpacingChar">
    <w:name w:val="No Spacing Char"/>
    <w:link w:val="NoSpacing"/>
    <w:uiPriority w:val="1"/>
    <w:rsid w:val="000C57EE"/>
    <w:rPr>
      <w:rFonts w:ascii="Arial" w:eastAsia="Times New Roman" w:hAnsi="Arial" w:cs="Times New Roman"/>
      <w:sz w:val="28"/>
      <w:szCs w:val="28"/>
    </w:rPr>
  </w:style>
  <w:style w:type="table" w:customStyle="1" w:styleId="TableGrid71">
    <w:name w:val="Table Grid71"/>
    <w:basedOn w:val="TableNormal"/>
    <w:next w:val="TableGrid"/>
    <w:uiPriority w:val="59"/>
    <w:rsid w:val="000C57E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4">
    <w:name w:val="Table Grid14"/>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1">
    <w:name w:val="Table Grid22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1">
    <w:name w:val="Table Grid32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2">
    <w:name w:val="No List12"/>
    <w:next w:val="NoList"/>
    <w:semiHidden/>
    <w:unhideWhenUsed/>
    <w:rsid w:val="000C57EE"/>
  </w:style>
  <w:style w:type="numbering" w:customStyle="1" w:styleId="NoList22">
    <w:name w:val="No List22"/>
    <w:next w:val="NoList"/>
    <w:uiPriority w:val="99"/>
    <w:semiHidden/>
    <w:unhideWhenUsed/>
    <w:rsid w:val="000C57EE"/>
  </w:style>
  <w:style w:type="numbering" w:customStyle="1" w:styleId="NoList112">
    <w:name w:val="No List112"/>
    <w:next w:val="NoList"/>
    <w:uiPriority w:val="99"/>
    <w:semiHidden/>
    <w:unhideWhenUsed/>
    <w:rsid w:val="000C57EE"/>
  </w:style>
  <w:style w:type="table" w:customStyle="1" w:styleId="TableGrid41">
    <w:name w:val="Table Grid41"/>
    <w:basedOn w:val="TableNormal"/>
    <w:next w:val="TableGrid"/>
    <w:uiPriority w:val="59"/>
    <w:rsid w:val="000C57E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1">
    <w:name w:val="Table Grid11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1">
    <w:name w:val="Table Grid21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1">
    <w:name w:val="Table Grid31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2">
    <w:name w:val="No List1112"/>
    <w:next w:val="NoList"/>
    <w:uiPriority w:val="99"/>
    <w:semiHidden/>
    <w:unhideWhenUsed/>
    <w:rsid w:val="000C57EE"/>
  </w:style>
  <w:style w:type="numbering" w:customStyle="1" w:styleId="NoList32">
    <w:name w:val="No List32"/>
    <w:next w:val="NoList"/>
    <w:uiPriority w:val="99"/>
    <w:semiHidden/>
    <w:unhideWhenUsed/>
    <w:rsid w:val="000C57EE"/>
  </w:style>
  <w:style w:type="table" w:customStyle="1" w:styleId="TableGrid51">
    <w:name w:val="Table Grid51"/>
    <w:basedOn w:val="TableNormal"/>
    <w:next w:val="TableGrid"/>
    <w:uiPriority w:val="59"/>
    <w:rsid w:val="000C57E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41">
    <w:name w:val="No List41"/>
    <w:next w:val="NoList"/>
    <w:semiHidden/>
    <w:unhideWhenUsed/>
    <w:rsid w:val="000C57EE"/>
  </w:style>
  <w:style w:type="paragraph" w:customStyle="1" w:styleId="List2">
    <w:name w:val="List2"/>
    <w:basedOn w:val="Normal"/>
    <w:rsid w:val="000C57EE"/>
    <w:pPr>
      <w:spacing w:before="240" w:after="0" w:line="240" w:lineRule="auto"/>
      <w:ind w:left="2268" w:hanging="567"/>
      <w:jc w:val="both"/>
    </w:pPr>
    <w:rPr>
      <w:rFonts w:ascii="Optima" w:eastAsia="Times New Roman" w:hAnsi="Optima"/>
      <w:szCs w:val="20"/>
      <w:lang w:val="en-GB" w:eastAsia="ro-RO"/>
    </w:rPr>
  </w:style>
  <w:style w:type="table" w:customStyle="1" w:styleId="TableGrid61">
    <w:name w:val="Table Grid61"/>
    <w:basedOn w:val="TableNormal"/>
    <w:next w:val="TableGrid"/>
    <w:rsid w:val="000C57EE"/>
    <w:pPr>
      <w:spacing w:after="0" w:line="240" w:lineRule="auto"/>
    </w:pPr>
    <w:rPr>
      <w:rFonts w:ascii="Times New Roman" w:eastAsia="Times New Roman" w:hAnsi="Times New Roman"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51">
    <w:name w:val="No List51"/>
    <w:next w:val="NoList"/>
    <w:uiPriority w:val="99"/>
    <w:semiHidden/>
    <w:unhideWhenUsed/>
    <w:rsid w:val="000C57EE"/>
  </w:style>
  <w:style w:type="table" w:customStyle="1" w:styleId="TableGrid15">
    <w:name w:val="Table Grid15"/>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7">
    <w:name w:val="No List7"/>
    <w:next w:val="NoList"/>
    <w:uiPriority w:val="99"/>
    <w:semiHidden/>
    <w:unhideWhenUsed/>
    <w:rsid w:val="000C57EE"/>
  </w:style>
  <w:style w:type="table" w:customStyle="1" w:styleId="TableGrid17">
    <w:name w:val="Table Grid17"/>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61">
    <w:name w:val="Table Grid16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TableNormal"/>
    <w:next w:val="TableGrid"/>
    <w:uiPriority w:val="59"/>
    <w:rsid w:val="000C57E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3">
    <w:name w:val="Table Grid23"/>
    <w:basedOn w:val="TableNormal"/>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
    <w:name w:val="Table Grid20"/>
    <w:basedOn w:val="TableNormal"/>
    <w:next w:val="TableGrid"/>
    <w:uiPriority w:val="59"/>
    <w:rsid w:val="000C57E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0">
    <w:name w:val="Table Grid110"/>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3">
    <w:name w:val="Table Grid33"/>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4">
    <w:name w:val="Table Grid24"/>
    <w:basedOn w:val="TableNormal"/>
    <w:next w:val="TableGrid"/>
    <w:uiPriority w:val="59"/>
    <w:rsid w:val="000C57EE"/>
    <w:pPr>
      <w:spacing w:after="0" w:line="240" w:lineRule="auto"/>
    </w:pPr>
    <w:rPr>
      <w:rFonts w:ascii="Calibri" w:eastAsia="Times New Roman"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2">
    <w:name w:val="Table Grid112"/>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4">
    <w:name w:val="Table Grid34"/>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Normal bullet 2 Char,lp1 Char,Heading x1 Char,Antes de enumeración Char,body 2 Char,List Paragraph1 Char,List Paragraph11 Char,Listă colorată - Accentuare 11 Char,Bullet Char,Citation List Char,Listă paragraf Char"/>
    <w:link w:val="ListParagraph"/>
    <w:uiPriority w:val="34"/>
    <w:locked/>
    <w:rsid w:val="000C57EE"/>
    <w:rPr>
      <w:rFonts w:ascii="Calibri" w:eastAsia="Calibri" w:hAnsi="Calibri" w:cs="Times New Roman"/>
      <w:lang w:val="ro-RO"/>
    </w:rPr>
  </w:style>
  <w:style w:type="numbering" w:customStyle="1" w:styleId="NoList11111">
    <w:name w:val="No List11111"/>
    <w:next w:val="NoList"/>
    <w:uiPriority w:val="99"/>
    <w:semiHidden/>
    <w:unhideWhenUsed/>
    <w:rsid w:val="000C57EE"/>
  </w:style>
  <w:style w:type="table" w:customStyle="1" w:styleId="TableGrid191">
    <w:name w:val="Table Grid191"/>
    <w:basedOn w:val="TableNormal"/>
    <w:next w:val="TableGrid"/>
    <w:uiPriority w:val="59"/>
    <w:rsid w:val="000C57EE"/>
    <w:pPr>
      <w:spacing w:after="0" w:line="240" w:lineRule="auto"/>
    </w:pPr>
    <w:rPr>
      <w:rFonts w:ascii="Calibri" w:eastAsia="Calibri" w:hAnsi="Calibri" w:cs="Times New Roman"/>
      <w:sz w:val="20"/>
      <w:szCs w:val="20"/>
      <w:lang w:val="ro-RO" w:eastAsia="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ubTitle2">
    <w:name w:val="SubTitle 2"/>
    <w:basedOn w:val="Normal"/>
    <w:qFormat/>
    <w:rsid w:val="000C57EE"/>
    <w:pPr>
      <w:spacing w:after="240" w:line="240" w:lineRule="auto"/>
      <w:jc w:val="center"/>
    </w:pPr>
    <w:rPr>
      <w:rFonts w:ascii="Times New Roman" w:eastAsia="Times New Roman" w:hAnsi="Times New Roman"/>
      <w:b/>
      <w:sz w:val="32"/>
      <w:szCs w:val="20"/>
      <w:lang w:eastAsia="fr-FR"/>
    </w:rPr>
  </w:style>
  <w:style w:type="paragraph" w:customStyle="1" w:styleId="xl65">
    <w:name w:val="xl65"/>
    <w:basedOn w:val="Normal"/>
    <w:qFormat/>
    <w:rsid w:val="000C57E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16"/>
      <w:szCs w:val="16"/>
      <w:lang w:eastAsia="ro-RO"/>
    </w:rPr>
  </w:style>
  <w:style w:type="paragraph" w:customStyle="1" w:styleId="Style1">
    <w:name w:val="Style1"/>
    <w:basedOn w:val="Normal"/>
    <w:qFormat/>
    <w:rsid w:val="000C57EE"/>
    <w:pPr>
      <w:spacing w:after="0" w:line="240" w:lineRule="auto"/>
      <w:jc w:val="center"/>
    </w:pPr>
    <w:rPr>
      <w:rFonts w:ascii="Times New Roman" w:eastAsia="Times New Roman" w:hAnsi="Times New Roman"/>
      <w:b/>
      <w:bCs/>
      <w:sz w:val="24"/>
      <w:szCs w:val="24"/>
      <w:lang w:eastAsia="ro-RO"/>
    </w:rPr>
  </w:style>
  <w:style w:type="paragraph" w:customStyle="1" w:styleId="Guidelines3">
    <w:name w:val="Guidelines 3"/>
    <w:basedOn w:val="Text2"/>
    <w:qFormat/>
    <w:rsid w:val="000C57EE"/>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qFormat/>
    <w:rsid w:val="000C57EE"/>
    <w:pPr>
      <w:tabs>
        <w:tab w:val="left" w:pos="2161"/>
      </w:tabs>
      <w:spacing w:after="240" w:line="240" w:lineRule="auto"/>
      <w:ind w:left="1202"/>
      <w:jc w:val="both"/>
    </w:pPr>
    <w:rPr>
      <w:rFonts w:ascii="Times New Roman" w:eastAsia="Times New Roman" w:hAnsi="Times New Roman"/>
      <w:sz w:val="24"/>
      <w:szCs w:val="20"/>
      <w:lang w:eastAsia="fr-FR"/>
    </w:rPr>
  </w:style>
  <w:style w:type="paragraph" w:customStyle="1" w:styleId="xl40">
    <w:name w:val="xl40"/>
    <w:basedOn w:val="Normal"/>
    <w:qFormat/>
    <w:rsid w:val="000C57EE"/>
    <w:pPr>
      <w:pBdr>
        <w:left w:val="single" w:sz="8" w:space="0" w:color="auto"/>
      </w:pBdr>
      <w:spacing w:before="100" w:beforeAutospacing="1" w:after="100" w:afterAutospacing="1" w:line="240" w:lineRule="auto"/>
    </w:pPr>
    <w:rPr>
      <w:rFonts w:ascii="Times New Roman" w:eastAsia="Arial Unicode MS" w:hAnsi="Times New Roman"/>
      <w:sz w:val="16"/>
      <w:szCs w:val="16"/>
      <w:lang w:eastAsia="ro-RO"/>
    </w:rPr>
  </w:style>
  <w:style w:type="character" w:customStyle="1" w:styleId="titre1">
    <w:name w:val="titre1"/>
    <w:basedOn w:val="DefaultParagraphFont"/>
    <w:rsid w:val="000C57EE"/>
  </w:style>
  <w:style w:type="paragraph" w:customStyle="1" w:styleId="StilStil1Stnga">
    <w:name w:val="Stil Stil1 + Stânga"/>
    <w:basedOn w:val="Normal"/>
    <w:qFormat/>
    <w:rsid w:val="000C57EE"/>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b/>
      <w:bCs/>
      <w:color w:val="000080"/>
      <w:szCs w:val="20"/>
    </w:rPr>
  </w:style>
  <w:style w:type="paragraph" w:customStyle="1" w:styleId="CaracterCharCharCharCharCaracter1">
    <w:name w:val="Caracter Char Char Char Char Caracter1"/>
    <w:basedOn w:val="Normal"/>
    <w:qFormat/>
    <w:rsid w:val="000C57EE"/>
    <w:pPr>
      <w:spacing w:after="0" w:line="240" w:lineRule="auto"/>
    </w:pPr>
    <w:rPr>
      <w:rFonts w:ascii="Times New Roman" w:eastAsia="Times New Roman" w:hAnsi="Times New Roman"/>
      <w:sz w:val="24"/>
      <w:szCs w:val="24"/>
      <w:lang w:val="pl-PL" w:eastAsia="pl-PL"/>
    </w:rPr>
  </w:style>
  <w:style w:type="paragraph" w:customStyle="1" w:styleId="CaracterCaracter1">
    <w:name w:val="Caracter Caracter1"/>
    <w:basedOn w:val="Normal"/>
    <w:qFormat/>
    <w:rsid w:val="000C57EE"/>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qFormat/>
    <w:rsid w:val="000C57EE"/>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CharChar12">
    <w:name w:val="Char Char12"/>
    <w:rsid w:val="000C57EE"/>
    <w:rPr>
      <w:rFonts w:ascii="Times New Roman" w:eastAsia="Times New Roman" w:hAnsi="Times New Roman" w:cs="Times New Roman"/>
      <w:b/>
      <w:sz w:val="20"/>
      <w:szCs w:val="20"/>
      <w:u w:val="single"/>
      <w:lang w:val="fr-FR" w:eastAsia="fr-FR"/>
    </w:rPr>
  </w:style>
  <w:style w:type="character" w:customStyle="1" w:styleId="CharChar14">
    <w:name w:val="Char Char14"/>
    <w:rsid w:val="000C57EE"/>
    <w:rPr>
      <w:rFonts w:ascii="Times New Roman" w:eastAsia="Times New Roman" w:hAnsi="Times New Roman" w:cs="Times New Roman"/>
      <w:sz w:val="24"/>
      <w:szCs w:val="24"/>
      <w:lang w:val="fr-FR" w:eastAsia="fr-FR"/>
    </w:rPr>
  </w:style>
  <w:style w:type="character" w:customStyle="1" w:styleId="CharChar141">
    <w:name w:val="Char Char141"/>
    <w:locked/>
    <w:rsid w:val="000C57EE"/>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qFormat/>
    <w:rsid w:val="000C57EE"/>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arbore1">
    <w:name w:val="arbore1"/>
    <w:rsid w:val="000C57EE"/>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0C57EE"/>
    <w:pPr>
      <w:autoSpaceDE w:val="0"/>
      <w:autoSpaceDN w:val="0"/>
      <w:adjustRightInd w:val="0"/>
      <w:spacing w:after="0" w:line="240" w:lineRule="auto"/>
    </w:pPr>
    <w:rPr>
      <w:rFonts w:ascii="EUAlbertina" w:hAnsi="EUAlbertina"/>
      <w:sz w:val="24"/>
      <w:szCs w:val="24"/>
    </w:rPr>
  </w:style>
  <w:style w:type="character" w:customStyle="1" w:styleId="Heading3Char1">
    <w:name w:val="Heading 3 Char1"/>
    <w:aliases w:val="Caracter Char1"/>
    <w:semiHidden/>
    <w:rsid w:val="000C57EE"/>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0C57EE"/>
    <w:rPr>
      <w:rFonts w:ascii="Calibri" w:eastAsia="Calibri" w:hAnsi="Calibri" w:cs="Times New Roman"/>
      <w:lang w:val="ro-RO"/>
    </w:rPr>
  </w:style>
  <w:style w:type="character" w:customStyle="1" w:styleId="BodyTextChar1">
    <w:name w:val="Body Text Char1"/>
    <w:semiHidden/>
    <w:rsid w:val="000C57EE"/>
    <w:rPr>
      <w:rFonts w:ascii="Calibri" w:eastAsia="Calibri" w:hAnsi="Calibri" w:cs="Times New Roman"/>
      <w:lang w:val="ro-RO"/>
    </w:rPr>
  </w:style>
  <w:style w:type="character" w:customStyle="1" w:styleId="CommentTextChar1">
    <w:name w:val="Comment Text Char1"/>
    <w:uiPriority w:val="99"/>
    <w:semiHidden/>
    <w:rsid w:val="000C57EE"/>
    <w:rPr>
      <w:rFonts w:ascii="Calibri" w:eastAsia="Calibri" w:hAnsi="Calibri" w:cs="Times New Roman"/>
      <w:sz w:val="20"/>
      <w:szCs w:val="20"/>
      <w:lang w:val="ro-RO"/>
    </w:rPr>
  </w:style>
  <w:style w:type="character" w:customStyle="1" w:styleId="SubtitleChar1">
    <w:name w:val="Subtitle Char1"/>
    <w:rsid w:val="000C57EE"/>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0C57EE"/>
    <w:rPr>
      <w:rFonts w:ascii="Cambria" w:eastAsia="Times New Roman" w:hAnsi="Cambria" w:cs="Times New Roman"/>
      <w:i/>
      <w:iCs/>
      <w:color w:val="404040"/>
      <w:sz w:val="22"/>
      <w:szCs w:val="22"/>
      <w:lang w:val="ro-RO"/>
    </w:rPr>
  </w:style>
  <w:style w:type="character" w:customStyle="1" w:styleId="Heading8Char1">
    <w:name w:val="Heading 8 Char1"/>
    <w:semiHidden/>
    <w:rsid w:val="000C57EE"/>
    <w:rPr>
      <w:rFonts w:ascii="Cambria" w:eastAsia="Times New Roman" w:hAnsi="Cambria" w:cs="Times New Roman"/>
      <w:color w:val="404040"/>
      <w:lang w:val="ro-RO"/>
    </w:rPr>
  </w:style>
  <w:style w:type="character" w:customStyle="1" w:styleId="Heading9Char1">
    <w:name w:val="Heading 9 Char1"/>
    <w:semiHidden/>
    <w:rsid w:val="000C57EE"/>
    <w:rPr>
      <w:rFonts w:ascii="Cambria" w:eastAsia="Times New Roman" w:hAnsi="Cambria" w:cs="Times New Roman"/>
      <w:i/>
      <w:iCs/>
      <w:color w:val="404040"/>
      <w:lang w:val="ro-RO"/>
    </w:rPr>
  </w:style>
  <w:style w:type="character" w:customStyle="1" w:styleId="BalloonTextChar1">
    <w:name w:val="Balloon Text Char1"/>
    <w:semiHidden/>
    <w:rsid w:val="000C57EE"/>
    <w:rPr>
      <w:rFonts w:ascii="Tahoma" w:eastAsia="Calibri" w:hAnsi="Tahoma" w:cs="Tahoma"/>
      <w:sz w:val="16"/>
      <w:szCs w:val="16"/>
      <w:lang w:val="ro-RO"/>
    </w:rPr>
  </w:style>
  <w:style w:type="character" w:customStyle="1" w:styleId="CommentSubjectChar1">
    <w:name w:val="Comment Subject Char1"/>
    <w:semiHidden/>
    <w:rsid w:val="000C57EE"/>
    <w:rPr>
      <w:rFonts w:ascii="Calibri" w:eastAsia="Calibri" w:hAnsi="Calibri" w:cs="Times New Roman"/>
      <w:b/>
      <w:bCs/>
      <w:sz w:val="20"/>
      <w:szCs w:val="20"/>
      <w:lang w:val="ro-RO"/>
    </w:rPr>
  </w:style>
  <w:style w:type="character" w:customStyle="1" w:styleId="EndnoteTextChar1">
    <w:name w:val="Endnote Text Char1"/>
    <w:uiPriority w:val="99"/>
    <w:semiHidden/>
    <w:rsid w:val="000C57EE"/>
    <w:rPr>
      <w:rFonts w:ascii="Calibri" w:eastAsia="Calibri" w:hAnsi="Calibri" w:cs="Times New Roman"/>
      <w:sz w:val="20"/>
      <w:szCs w:val="20"/>
      <w:lang w:val="ro-RO"/>
    </w:rPr>
  </w:style>
  <w:style w:type="character" w:customStyle="1" w:styleId="TitleChar1">
    <w:name w:val="Title Char1"/>
    <w:rsid w:val="000C57EE"/>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0C57EE"/>
    <w:rPr>
      <w:rFonts w:ascii="Calibri" w:eastAsia="Calibri" w:hAnsi="Calibri" w:cs="Times New Roman"/>
      <w:lang w:val="ro-RO"/>
    </w:rPr>
  </w:style>
  <w:style w:type="character" w:customStyle="1" w:styleId="NoteHeadingChar1">
    <w:name w:val="Note Heading Char1"/>
    <w:semiHidden/>
    <w:rsid w:val="000C57EE"/>
    <w:rPr>
      <w:rFonts w:ascii="Calibri" w:eastAsia="Calibri" w:hAnsi="Calibri" w:cs="Times New Roman"/>
      <w:lang w:val="ro-RO"/>
    </w:rPr>
  </w:style>
  <w:style w:type="character" w:customStyle="1" w:styleId="BodyText2Char1">
    <w:name w:val="Body Text 2 Char1"/>
    <w:semiHidden/>
    <w:rsid w:val="000C57EE"/>
    <w:rPr>
      <w:rFonts w:ascii="Calibri" w:eastAsia="Calibri" w:hAnsi="Calibri" w:cs="Times New Roman"/>
      <w:lang w:val="ro-RO"/>
    </w:rPr>
  </w:style>
  <w:style w:type="character" w:customStyle="1" w:styleId="BodyText3Char1">
    <w:name w:val="Body Text 3 Char1"/>
    <w:semiHidden/>
    <w:rsid w:val="000C57EE"/>
    <w:rPr>
      <w:rFonts w:ascii="Calibri" w:eastAsia="Calibri" w:hAnsi="Calibri" w:cs="Times New Roman"/>
      <w:sz w:val="16"/>
      <w:szCs w:val="16"/>
      <w:lang w:val="ro-RO"/>
    </w:rPr>
  </w:style>
  <w:style w:type="character" w:customStyle="1" w:styleId="BodyTextIndent3Char1">
    <w:name w:val="Body Text Indent 3 Char1"/>
    <w:semiHidden/>
    <w:rsid w:val="000C57EE"/>
    <w:rPr>
      <w:rFonts w:ascii="Calibri" w:eastAsia="Calibri" w:hAnsi="Calibri" w:cs="Times New Roman"/>
      <w:sz w:val="16"/>
      <w:szCs w:val="16"/>
      <w:lang w:val="ro-RO"/>
    </w:rPr>
  </w:style>
  <w:style w:type="character" w:customStyle="1" w:styleId="DocumentMapChar1">
    <w:name w:val="Document Map Char1"/>
    <w:semiHidden/>
    <w:rsid w:val="000C57EE"/>
    <w:rPr>
      <w:rFonts w:ascii="Tahoma" w:eastAsia="Calibri" w:hAnsi="Tahoma" w:cs="Tahoma"/>
      <w:sz w:val="16"/>
      <w:szCs w:val="16"/>
      <w:lang w:val="ro-RO"/>
    </w:rPr>
  </w:style>
  <w:style w:type="character" w:customStyle="1" w:styleId="PlainTextChar1">
    <w:name w:val="Plain Text Char1"/>
    <w:uiPriority w:val="99"/>
    <w:semiHidden/>
    <w:rsid w:val="000C57EE"/>
    <w:rPr>
      <w:rFonts w:ascii="Consolas" w:eastAsia="Calibri" w:hAnsi="Consolas" w:cs="Consolas"/>
      <w:sz w:val="21"/>
      <w:szCs w:val="21"/>
      <w:lang w:val="ro-RO"/>
    </w:rPr>
  </w:style>
  <w:style w:type="character" w:customStyle="1" w:styleId="BodyTextIndent2Char1">
    <w:name w:val="Body Text Indent 2 Char1"/>
    <w:semiHidden/>
    <w:rsid w:val="000C57EE"/>
    <w:rPr>
      <w:rFonts w:ascii="Calibri" w:eastAsia="Calibri" w:hAnsi="Calibri" w:cs="Times New Roman"/>
      <w:lang w:val="ro-RO"/>
    </w:rPr>
  </w:style>
  <w:style w:type="character" w:customStyle="1" w:styleId="label1">
    <w:name w:val="label1"/>
    <w:rsid w:val="000C57EE"/>
    <w:rPr>
      <w:b/>
      <w:bCs/>
      <w:vanish/>
      <w:webHidden w:val="0"/>
      <w:color w:val="FFFFFF"/>
      <w:sz w:val="18"/>
      <w:szCs w:val="18"/>
      <w:vertAlign w:val="baseline"/>
      <w:specVanish/>
    </w:rPr>
  </w:style>
  <w:style w:type="paragraph" w:customStyle="1" w:styleId="instruct">
    <w:name w:val="instruct"/>
    <w:basedOn w:val="Normal"/>
    <w:rsid w:val="000C57EE"/>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0C57EE"/>
    <w:rPr>
      <w:color w:val="0000FF"/>
      <w:u w:val="single"/>
    </w:rPr>
  </w:style>
  <w:style w:type="character" w:customStyle="1" w:styleId="Fontdeparagrafimplicit2">
    <w:name w:val="Font de paragraf implicit2"/>
    <w:rsid w:val="000C57EE"/>
  </w:style>
  <w:style w:type="character" w:customStyle="1" w:styleId="sp1">
    <w:name w:val="sp1"/>
    <w:rsid w:val="000C57EE"/>
    <w:rPr>
      <w:b/>
      <w:bCs/>
      <w:color w:val="8F0000"/>
    </w:rPr>
  </w:style>
  <w:style w:type="character" w:customStyle="1" w:styleId="Fontdeparagrafimplicit1">
    <w:name w:val="Font de paragraf implicit1"/>
    <w:rsid w:val="000C57EE"/>
  </w:style>
  <w:style w:type="paragraph" w:customStyle="1" w:styleId="Titlu11">
    <w:name w:val="Titlu 11"/>
    <w:basedOn w:val="Normal"/>
    <w:next w:val="Normal"/>
    <w:rsid w:val="000611FD"/>
    <w:pPr>
      <w:keepNext/>
      <w:widowControl w:val="0"/>
      <w:numPr>
        <w:numId w:val="10"/>
      </w:numPr>
      <w:suppressAutoHyphens/>
      <w:spacing w:after="0" w:line="240" w:lineRule="auto"/>
      <w:outlineLvl w:val="0"/>
    </w:pPr>
    <w:rPr>
      <w:rFonts w:ascii="Arial" w:eastAsia="Arial" w:hAnsi="Arial" w:cs="Arial"/>
      <w:b/>
      <w:bCs/>
      <w:sz w:val="24"/>
      <w:szCs w:val="24"/>
      <w:lang w:bidi="en-US"/>
    </w:rPr>
  </w:style>
  <w:style w:type="paragraph" w:customStyle="1" w:styleId="Antet1">
    <w:name w:val="Antet1"/>
    <w:basedOn w:val="Normal"/>
    <w:rsid w:val="000611FD"/>
    <w:pPr>
      <w:widowControl w:val="0"/>
      <w:tabs>
        <w:tab w:val="center" w:pos="4536"/>
        <w:tab w:val="right" w:pos="9072"/>
      </w:tabs>
      <w:suppressAutoHyphens/>
      <w:spacing w:after="0" w:line="240" w:lineRule="auto"/>
    </w:pPr>
    <w:rPr>
      <w:rFonts w:ascii="Times New Roman" w:eastAsia="Times New Roman" w:hAnsi="Times New Roman"/>
      <w:sz w:val="24"/>
      <w:szCs w:val="24"/>
      <w:lang w:bidi="en-US"/>
    </w:rPr>
  </w:style>
  <w:style w:type="paragraph" w:styleId="HTMLPreformatted">
    <w:name w:val="HTML Preformatted"/>
    <w:basedOn w:val="Normal"/>
    <w:link w:val="HTMLPreformattedChar"/>
    <w:uiPriority w:val="99"/>
    <w:unhideWhenUsed/>
    <w:rsid w:val="000611FD"/>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rsid w:val="000611FD"/>
    <w:rPr>
      <w:rFonts w:ascii="Courier New" w:eastAsia="Calibri" w:hAnsi="Courier New" w:cs="Courier New"/>
      <w:sz w:val="20"/>
      <w:szCs w:val="20"/>
    </w:rPr>
  </w:style>
  <w:style w:type="numbering" w:customStyle="1" w:styleId="NoList13">
    <w:name w:val="No List13"/>
    <w:next w:val="NoList"/>
    <w:semiHidden/>
    <w:unhideWhenUsed/>
    <w:rsid w:val="000611FD"/>
  </w:style>
  <w:style w:type="numbering" w:customStyle="1" w:styleId="NoList121">
    <w:name w:val="No List121"/>
    <w:next w:val="NoList"/>
    <w:semiHidden/>
    <w:unhideWhenUsed/>
    <w:rsid w:val="000611FD"/>
  </w:style>
  <w:style w:type="numbering" w:customStyle="1" w:styleId="NoList131">
    <w:name w:val="No List131"/>
    <w:next w:val="NoList"/>
    <w:semiHidden/>
    <w:unhideWhenUsed/>
    <w:rsid w:val="000611FD"/>
  </w:style>
  <w:style w:type="paragraph" w:customStyle="1" w:styleId="Heading11">
    <w:name w:val="Heading 11"/>
    <w:basedOn w:val="Normal"/>
    <w:next w:val="Normal"/>
    <w:rsid w:val="000611FD"/>
    <w:pPr>
      <w:keepNext/>
      <w:widowControl w:val="0"/>
      <w:suppressAutoHyphens/>
      <w:spacing w:after="0" w:line="240" w:lineRule="auto"/>
      <w:ind w:left="720" w:hanging="360"/>
      <w:outlineLvl w:val="0"/>
    </w:pPr>
    <w:rPr>
      <w:rFonts w:ascii="Arial" w:eastAsia="Arial" w:hAnsi="Arial" w:cs="Arial"/>
      <w:b/>
      <w:bCs/>
      <w:sz w:val="24"/>
      <w:szCs w:val="24"/>
      <w:lang w:bidi="en-US"/>
    </w:rPr>
  </w:style>
  <w:style w:type="paragraph" w:customStyle="1" w:styleId="Header1">
    <w:name w:val="Header1"/>
    <w:basedOn w:val="Normal"/>
    <w:rsid w:val="000611FD"/>
    <w:pPr>
      <w:widowControl w:val="0"/>
      <w:tabs>
        <w:tab w:val="center" w:pos="4536"/>
        <w:tab w:val="right" w:pos="9072"/>
      </w:tabs>
      <w:suppressAutoHyphens/>
      <w:spacing w:after="0" w:line="240" w:lineRule="auto"/>
    </w:pPr>
    <w:rPr>
      <w:rFonts w:ascii="Times New Roman" w:eastAsia="Times New Roman" w:hAnsi="Times New Roman"/>
      <w:sz w:val="24"/>
      <w:szCs w:val="24"/>
      <w:lang w:bidi="en-US"/>
    </w:rPr>
  </w:style>
  <w:style w:type="character" w:styleId="PlaceholderText">
    <w:name w:val="Placeholder Text"/>
    <w:uiPriority w:val="99"/>
    <w:semiHidden/>
    <w:rsid w:val="000611FD"/>
    <w:rPr>
      <w:color w:val="808080"/>
    </w:rPr>
  </w:style>
  <w:style w:type="character" w:customStyle="1" w:styleId="Meniune1">
    <w:name w:val="Mențiune1"/>
    <w:uiPriority w:val="99"/>
    <w:semiHidden/>
    <w:unhideWhenUsed/>
    <w:rsid w:val="000611FD"/>
    <w:rPr>
      <w:color w:val="2B579A"/>
      <w:shd w:val="clear" w:color="auto" w:fill="E6E6E6"/>
    </w:rPr>
  </w:style>
  <w:style w:type="table" w:customStyle="1" w:styleId="Tabelgril1Luminos-Accentuare41">
    <w:name w:val="Tabel grilă 1 Luminos - Accentuare 41"/>
    <w:basedOn w:val="TableNormal"/>
    <w:uiPriority w:val="46"/>
    <w:rsid w:val="000611FD"/>
    <w:pPr>
      <w:spacing w:after="0" w:line="240" w:lineRule="auto"/>
    </w:pPr>
    <w:rPr>
      <w:rFonts w:ascii="Calibri" w:eastAsia="Calibri" w:hAnsi="Calibri" w:cs="Times New Roman"/>
      <w:sz w:val="20"/>
      <w:szCs w:val="20"/>
      <w:lang w:val="ro-RO" w:eastAsia="ro-RO"/>
    </w:rPr>
    <w:tblPr>
      <w:tblStyleRowBandSize w:val="1"/>
      <w:tblStyleColBandSize w:val="1"/>
      <w:tblInd w:w="0" w:type="dxa"/>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CellMar>
        <w:top w:w="0" w:type="dxa"/>
        <w:left w:w="108" w:type="dxa"/>
        <w:bottom w:w="0" w:type="dxa"/>
        <w:right w:w="108" w:type="dxa"/>
      </w:tblCellMar>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paragraph" w:customStyle="1" w:styleId="Capitol">
    <w:name w:val="Capitol"/>
    <w:basedOn w:val="Normal"/>
    <w:rsid w:val="000611FD"/>
    <w:pPr>
      <w:spacing w:before="120" w:after="120" w:line="240" w:lineRule="auto"/>
      <w:jc w:val="both"/>
    </w:pPr>
    <w:rPr>
      <w:rFonts w:ascii="Trebuchet MS" w:hAnsi="Trebuchet MS"/>
      <w:b/>
      <w:noProof/>
      <w:color w:val="222A35"/>
      <w:spacing w:val="-1"/>
      <w:w w:val="95"/>
      <w:sz w:val="24"/>
      <w:lang w:val="fr-FR"/>
    </w:rPr>
  </w:style>
  <w:style w:type="table" w:customStyle="1" w:styleId="TableNormal1">
    <w:name w:val="Table Normal1"/>
    <w:uiPriority w:val="2"/>
    <w:semiHidden/>
    <w:unhideWhenUsed/>
    <w:qFormat/>
    <w:rsid w:val="009C410A"/>
    <w:pPr>
      <w:widowControl w:val="0"/>
      <w:spacing w:after="0" w:line="240" w:lineRule="auto"/>
    </w:p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9C410A"/>
    <w:pPr>
      <w:widowControl w:val="0"/>
      <w:spacing w:after="0" w:line="240" w:lineRule="auto"/>
    </w:pPr>
    <w:rPr>
      <w:rFonts w:asciiTheme="minorHAnsi" w:eastAsiaTheme="minorHAnsi" w:hAnsiTheme="minorHAnsi" w:cstheme="minorBidi"/>
      <w:lang w:val="en-US"/>
    </w:rPr>
  </w:style>
  <w:style w:type="paragraph" w:customStyle="1" w:styleId="Titlu12">
    <w:name w:val="Titlu 12"/>
    <w:basedOn w:val="Normal"/>
    <w:next w:val="Normal"/>
    <w:rsid w:val="007F49A1"/>
    <w:pPr>
      <w:keepNext/>
      <w:widowControl w:val="0"/>
      <w:numPr>
        <w:numId w:val="2"/>
      </w:numPr>
      <w:suppressAutoHyphens/>
      <w:spacing w:after="0" w:line="240" w:lineRule="auto"/>
      <w:outlineLvl w:val="0"/>
    </w:pPr>
    <w:rPr>
      <w:rFonts w:ascii="Arial" w:eastAsia="Arial" w:hAnsi="Arial" w:cs="Arial"/>
      <w:b/>
      <w:bCs/>
      <w:sz w:val="24"/>
      <w:szCs w:val="24"/>
      <w:lang w:bidi="en-US"/>
    </w:rPr>
  </w:style>
  <w:style w:type="paragraph" w:customStyle="1" w:styleId="Antet2">
    <w:name w:val="Antet2"/>
    <w:basedOn w:val="Normal"/>
    <w:rsid w:val="007F49A1"/>
    <w:pPr>
      <w:widowControl w:val="0"/>
      <w:tabs>
        <w:tab w:val="center" w:pos="4536"/>
        <w:tab w:val="right" w:pos="9072"/>
      </w:tabs>
      <w:suppressAutoHyphens/>
      <w:spacing w:after="0" w:line="240" w:lineRule="auto"/>
    </w:pPr>
    <w:rPr>
      <w:rFonts w:ascii="Times New Roman" w:eastAsia="Times New Roman" w:hAnsi="Times New Roman"/>
      <w:sz w:val="24"/>
      <w:szCs w:val="24"/>
      <w:lang w:bidi="en-US"/>
    </w:rPr>
  </w:style>
  <w:style w:type="paragraph" w:customStyle="1" w:styleId="TableContents">
    <w:name w:val="Table Contents"/>
    <w:basedOn w:val="Normal"/>
    <w:rsid w:val="007F49A1"/>
    <w:pPr>
      <w:suppressLineNumbers/>
      <w:suppressAutoHyphens/>
      <w:spacing w:after="0" w:line="240" w:lineRule="auto"/>
    </w:pPr>
    <w:rPr>
      <w:rFonts w:ascii="Times New Roman" w:eastAsia="Times New Roman" w:hAnsi="Times New Roman"/>
      <w:kern w:val="1"/>
      <w:sz w:val="24"/>
      <w:szCs w:val="24"/>
      <w:lang w:val="en-GB" w:eastAsia="ar-SA"/>
    </w:rPr>
  </w:style>
  <w:style w:type="character" w:customStyle="1" w:styleId="WW-Absatz-Standardschriftart1">
    <w:name w:val="WW-Absatz-Standardschriftart1"/>
    <w:rsid w:val="007F49A1"/>
  </w:style>
  <w:style w:type="paragraph" w:customStyle="1" w:styleId="BodyTextIndent32">
    <w:name w:val="Body Text Indent 32"/>
    <w:basedOn w:val="Normal"/>
    <w:rsid w:val="007F49A1"/>
    <w:pPr>
      <w:suppressAutoHyphens/>
      <w:snapToGrid w:val="0"/>
      <w:spacing w:after="0" w:line="240" w:lineRule="auto"/>
      <w:ind w:left="-108"/>
      <w:jc w:val="both"/>
    </w:pPr>
    <w:rPr>
      <w:rFonts w:ascii="Arial" w:eastAsia="Times New Roman" w:hAnsi="Arial"/>
      <w:b/>
      <w:bCs/>
      <w:sz w:val="24"/>
      <w:szCs w:val="24"/>
      <w:lang w:eastAsia="ar-SA"/>
    </w:rPr>
  </w:style>
  <w:style w:type="character" w:customStyle="1" w:styleId="WW-FootnoteReference">
    <w:name w:val="WW-Footnote Reference"/>
    <w:rsid w:val="007F49A1"/>
    <w:rPr>
      <w:vertAlign w:val="superscript"/>
    </w:rPr>
  </w:style>
  <w:style w:type="character" w:customStyle="1" w:styleId="FootnoteCharacters">
    <w:name w:val="Footnote Characters"/>
    <w:rsid w:val="007F49A1"/>
  </w:style>
  <w:style w:type="paragraph" w:styleId="List">
    <w:name w:val="List"/>
    <w:basedOn w:val="BodyText"/>
    <w:semiHidden/>
    <w:rsid w:val="007F49A1"/>
    <w:pPr>
      <w:suppressAutoHyphens/>
      <w:spacing w:line="240" w:lineRule="auto"/>
    </w:pPr>
    <w:rPr>
      <w:rFonts w:ascii="Times New Roman" w:eastAsia="Times New Roman" w:hAnsi="Times New Roman" w:cs="Tahoma"/>
      <w:sz w:val="24"/>
      <w:szCs w:val="24"/>
      <w:lang w:val="en-GB" w:eastAsia="ar-SA"/>
    </w:rPr>
  </w:style>
  <w:style w:type="table" w:customStyle="1" w:styleId="Tabelgril1">
    <w:name w:val="Tabel grilă1"/>
    <w:basedOn w:val="TableNormal"/>
    <w:next w:val="TableGrid"/>
    <w:uiPriority w:val="59"/>
    <w:rsid w:val="007F49A1"/>
    <w:pPr>
      <w:spacing w:after="0" w:line="240" w:lineRule="auto"/>
    </w:pPr>
    <w:rPr>
      <w:rFonts w:ascii="Calibri" w:eastAsia="Calibri" w:hAnsi="Calibri" w:cs="Times New Roman"/>
      <w:sz w:val="20"/>
      <w:szCs w:val="20"/>
      <w:lang w:val="ro-RO" w:eastAsia="ro-R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ableHeading">
    <w:name w:val="Table Heading"/>
    <w:basedOn w:val="TableContents"/>
    <w:rsid w:val="007F49A1"/>
    <w:pPr>
      <w:jc w:val="center"/>
    </w:pPr>
    <w:rPr>
      <w:b/>
      <w:bCs/>
      <w:i/>
      <w:iCs/>
      <w:kern w:val="0"/>
    </w:rPr>
  </w:style>
  <w:style w:type="character" w:customStyle="1" w:styleId="ln2tpunct">
    <w:name w:val="ln2tpunct"/>
    <w:basedOn w:val="DefaultParagraphFont"/>
    <w:rsid w:val="007F49A1"/>
  </w:style>
  <w:style w:type="paragraph" w:customStyle="1" w:styleId="CM80">
    <w:name w:val="CM80"/>
    <w:basedOn w:val="Normal"/>
    <w:next w:val="Normal"/>
    <w:rsid w:val="007F49A1"/>
    <w:pPr>
      <w:widowControl w:val="0"/>
      <w:autoSpaceDE w:val="0"/>
      <w:autoSpaceDN w:val="0"/>
      <w:adjustRightInd w:val="0"/>
      <w:spacing w:after="473" w:line="240" w:lineRule="auto"/>
    </w:pPr>
    <w:rPr>
      <w:rFonts w:ascii="EHBNCC+TimesNewRoman,Bold" w:eastAsia="SimSun" w:hAnsi="EHBNCC+TimesNewRoman,Bold"/>
      <w:sz w:val="24"/>
      <w:szCs w:val="24"/>
      <w:lang w:val="en-US"/>
    </w:rPr>
  </w:style>
  <w:style w:type="paragraph" w:customStyle="1" w:styleId="CM95">
    <w:name w:val="CM95"/>
    <w:basedOn w:val="Default"/>
    <w:next w:val="Default"/>
    <w:rsid w:val="007F49A1"/>
    <w:pPr>
      <w:widowControl w:val="0"/>
      <w:spacing w:after="113"/>
    </w:pPr>
    <w:rPr>
      <w:rFonts w:ascii="EHBNCC+TimesNewRoman,Bold" w:eastAsia="SimSun" w:hAnsi="EHBNCC+TimesNewRoman,Bold"/>
      <w:color w:val="auto"/>
    </w:rPr>
  </w:style>
  <w:style w:type="table" w:customStyle="1" w:styleId="GridTable1LightAccent4">
    <w:name w:val="Grid Table 1 Light Accent 4"/>
    <w:basedOn w:val="TableNormal"/>
    <w:uiPriority w:val="46"/>
    <w:rsid w:val="007F49A1"/>
    <w:pPr>
      <w:spacing w:after="0" w:line="240" w:lineRule="auto"/>
    </w:pPr>
    <w:rPr>
      <w:rFonts w:ascii="Calibri" w:eastAsia="Calibri" w:hAnsi="Calibri" w:cs="Times New Roman"/>
      <w:sz w:val="20"/>
      <w:szCs w:val="20"/>
      <w:lang w:val="ro-RO" w:eastAsia="ro-RO"/>
    </w:rPr>
    <w:tblPr>
      <w:tblStyleRowBandSize w:val="1"/>
      <w:tblStyleColBandSize w:val="1"/>
      <w:tblInd w:w="0" w:type="dxa"/>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CellMar>
        <w:top w:w="0" w:type="dxa"/>
        <w:left w:w="108" w:type="dxa"/>
        <w:bottom w:w="0" w:type="dxa"/>
        <w:right w:w="108" w:type="dxa"/>
      </w:tblCellMar>
    </w:tblPr>
    <w:tblStylePr w:type="firstRow">
      <w:rPr>
        <w:b/>
        <w:bCs/>
      </w:rPr>
      <w:tblPr/>
      <w:tcPr>
        <w:tcBorders>
          <w:bottom w:val="single" w:sz="12" w:space="0" w:color="FFD966"/>
        </w:tcBorders>
      </w:tcPr>
    </w:tblStylePr>
    <w:tblStylePr w:type="lastRow">
      <w:rPr>
        <w:b/>
        <w:bCs/>
      </w:rPr>
      <w:tblPr/>
      <w:tcPr>
        <w:tcBorders>
          <w:top w:val="double" w:sz="2" w:space="0" w:color="FFD966"/>
        </w:tcBorders>
      </w:tcPr>
    </w:tblStylePr>
    <w:tblStylePr w:type="firstCol">
      <w:rPr>
        <w:b/>
        <w:bCs/>
      </w:rPr>
    </w:tblStylePr>
    <w:tblStylePr w:type="lastCol">
      <w:rPr>
        <w:b/>
        <w:bCs/>
      </w:rPr>
    </w:tblStylePr>
  </w:style>
  <w:style w:type="character" w:customStyle="1" w:styleId="xbe">
    <w:name w:val="_xbe"/>
    <w:rsid w:val="000A0A2F"/>
  </w:style>
</w:styles>
</file>

<file path=word/webSettings.xml><?xml version="1.0" encoding="utf-8"?>
<w:webSettings xmlns:r="http://schemas.openxmlformats.org/officeDocument/2006/relationships" xmlns:w="http://schemas.openxmlformats.org/wordprocessingml/2006/main">
  <w:divs>
    <w:div w:id="1445347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2.xml"/><Relationship Id="rId26" Type="http://schemas.openxmlformats.org/officeDocument/2006/relationships/hyperlink" Target="http://www.ecb.int/index.html" TargetMode="External"/><Relationship Id="rId3" Type="http://schemas.openxmlformats.org/officeDocument/2006/relationships/styles" Target="styles.xml"/><Relationship Id="rId21" Type="http://schemas.openxmlformats.org/officeDocument/2006/relationships/hyperlink" Target="http://www.ecb.int/index.html" TargetMode="Externa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5" Type="http://schemas.openxmlformats.org/officeDocument/2006/relationships/hyperlink" Target="file:///\\Prosys\Debite" TargetMode="External"/><Relationship Id="rId2" Type="http://schemas.openxmlformats.org/officeDocument/2006/relationships/numbering" Target="numbering.xml"/><Relationship Id="rId16" Type="http://schemas.openxmlformats.org/officeDocument/2006/relationships/hyperlink" Target="http://www.poartatransilvaniei.ro" TargetMode="External"/><Relationship Id="rId20" Type="http://schemas.openxmlformats.org/officeDocument/2006/relationships/hyperlink" Target="http://www.ecb.int/index.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www.poartatransilvaniei.ro" TargetMode="External"/><Relationship Id="rId5" Type="http://schemas.openxmlformats.org/officeDocument/2006/relationships/webSettings" Target="webSettings.xml"/><Relationship Id="rId15" Type="http://schemas.openxmlformats.org/officeDocument/2006/relationships/control" Target="activeX/activeX1.xml"/><Relationship Id="rId23" Type="http://schemas.openxmlformats.org/officeDocument/2006/relationships/hyperlink" Target="http://www.poartatransilvaniei.ro" TargetMode="External"/><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wmf"/><Relationship Id="rId22" Type="http://schemas.openxmlformats.org/officeDocument/2006/relationships/hyperlink" Target="http://www.ecb.int/index.html"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hyperlink" Target="mailto:samusporolissum@gmail.com" TargetMode="External"/><Relationship Id="rId2" Type="http://schemas.openxmlformats.org/officeDocument/2006/relationships/image" Target="media/image9.png"/><Relationship Id="rId1" Type="http://schemas.openxmlformats.org/officeDocument/2006/relationships/image" Target="media/image8.png"/></Relationships>
</file>

<file path=word/activeX/activeX1.xml><?xml version="1.0" encoding="utf-8"?>
<ax:ocx xmlns:ax="http://schemas.microsoft.com/office/2006/activeX" xmlns:r="http://schemas.openxmlformats.org/officeDocument/2006/relationships" ax:classid="{8BD21D10-EC42-11CE-9E0D-00AA006002F3}" ax:persistence="persistPropertyBag">
  <ax:ocxPr ax:name="VariousPropertyBits" ax:value="746604571"/>
  <ax:ocxPr ax:name="Size" ax:value="18447;2752"/>
  <ax:ocxPr ax:name="FontHeight" ax:value="165"/>
  <ax:ocxPr ax:name="FontCharSet" ax:value="0"/>
  <ax:ocxPr ax:name="FontPitchAndFamily" ax:value="2"/>
</ax:ocx>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8BE1CD-7990-43CD-8912-07E1EA3F75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74</Pages>
  <Words>21834</Words>
  <Characters>124454</Characters>
  <Application>Microsoft Office Word</Application>
  <DocSecurity>0</DocSecurity>
  <Lines>1037</Lines>
  <Paragraphs>291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145997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RARES CONSULTING GROUP SRL</dc:creator>
  <cp:lastModifiedBy>hp</cp:lastModifiedBy>
  <cp:revision>12</cp:revision>
  <dcterms:created xsi:type="dcterms:W3CDTF">2020-08-06T07:33:00Z</dcterms:created>
  <dcterms:modified xsi:type="dcterms:W3CDTF">2022-10-27T07:35:00Z</dcterms:modified>
</cp:coreProperties>
</file>