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01D" w:rsidRDefault="000A58DD" w:rsidP="0061401D">
      <w:bookmarkStart w:id="0" w:name="_Toc487029154"/>
      <w:bookmarkStart w:id="1" w:name="_Toc488619463"/>
      <w:bookmarkStart w:id="2" w:name="_Toc498006009"/>
      <w:r w:rsidRPr="000A58DD">
        <w:pict>
          <v:shapetype id="_x0000_t202" coordsize="21600,21600" o:spt="202" path="m,l,21600r21600,l21600,xe">
            <v:stroke joinstyle="miter"/>
            <v:path gradientshapeok="t" o:connecttype="rect"/>
          </v:shapetype>
          <v:shape id="Casetă text 8" o:spid="_x0000_s1081" type="#_x0000_t202" style="position:absolute;margin-left:17.35pt;margin-top:-2.3pt;width:495.65pt;height:8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w:txbxContent>
                <w:p w:rsidR="00D23B3D" w:rsidRDefault="00D23B3D" w:rsidP="0061401D">
                  <w:pPr>
                    <w:rPr>
                      <w:rFonts w:eastAsia="Times New Roman" w:cs="Arial"/>
                      <w:i/>
                      <w:szCs w:val="24"/>
                      <w:lang w:eastAsia="ar-SA"/>
                    </w:rPr>
                  </w:pPr>
                  <w:r>
                    <w:rPr>
                      <w:rFonts w:asciiTheme="minorHAnsi" w:eastAsiaTheme="minorHAnsi" w:hAnsiTheme="minorHAnsi" w:cstheme="minorBidi"/>
                      <w:noProof/>
                      <w:sz w:val="20"/>
                      <w:szCs w:val="20"/>
                      <w:lang w:val="en-US"/>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val="en-US"/>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val="en-US"/>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val="en-US"/>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val="en-US"/>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asciiTheme="minorHAnsi" w:eastAsiaTheme="minorHAnsi" w:hAnsiTheme="minorHAnsi" w:cstheme="minorBidi"/>
                      <w:noProof/>
                      <w:sz w:val="20"/>
                      <w:szCs w:val="20"/>
                      <w:lang w:val="en-US"/>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D23B3D" w:rsidRDefault="00D23B3D" w:rsidP="0061401D"/>
              </w:txbxContent>
            </v:textbox>
          </v:shape>
        </w:pict>
      </w:r>
      <w:bookmarkStart w:id="3" w:name="_Hlk493410802"/>
      <w:bookmarkStart w:id="4" w:name="_Toc498006010"/>
      <w:bookmarkStart w:id="5" w:name="_Toc488619464"/>
    </w:p>
    <w:p w:rsidR="0061401D" w:rsidRDefault="0061401D" w:rsidP="0061401D">
      <w:pPr>
        <w:pStyle w:val="Capitol"/>
        <w:rPr>
          <w:rFonts w:ascii="Calibri" w:hAnsi="Calibri"/>
          <w:lang w:val="ro-RO"/>
        </w:rPr>
      </w:pPr>
    </w:p>
    <w:p w:rsidR="0061401D" w:rsidRDefault="0061401D" w:rsidP="0061401D">
      <w:pPr>
        <w:pStyle w:val="Capitol"/>
        <w:rPr>
          <w:rFonts w:ascii="Calibri" w:hAnsi="Calibri"/>
          <w:lang w:val="ro-RO"/>
        </w:rPr>
      </w:pPr>
    </w:p>
    <w:p w:rsidR="0061401D" w:rsidRDefault="0061401D" w:rsidP="0061401D">
      <w:pPr>
        <w:widowControl w:val="0"/>
        <w:spacing w:after="0"/>
        <w:rPr>
          <w:sz w:val="32"/>
          <w:szCs w:val="32"/>
        </w:rPr>
      </w:pPr>
    </w:p>
    <w:p w:rsidR="0061401D" w:rsidRDefault="0061401D" w:rsidP="0061401D">
      <w:pPr>
        <w:widowControl w:val="0"/>
        <w:spacing w:after="0"/>
        <w:jc w:val="center"/>
        <w:rPr>
          <w:b/>
          <w:color w:val="2F5496"/>
          <w:sz w:val="32"/>
          <w:szCs w:val="32"/>
        </w:rPr>
      </w:pPr>
    </w:p>
    <w:p w:rsidR="0061401D" w:rsidRDefault="0061401D" w:rsidP="000A0A2F">
      <w:pPr>
        <w:pStyle w:val="Heading3"/>
        <w:rPr>
          <w:rFonts w:ascii="Calibri" w:hAnsi="Calibri"/>
          <w:b w:val="0"/>
          <w:bCs w:val="0"/>
          <w:color w:val="0070C0"/>
          <w:sz w:val="52"/>
          <w:lang w:eastAsia="fr-FR"/>
        </w:rPr>
      </w:pPr>
    </w:p>
    <w:p w:rsidR="0061401D" w:rsidRDefault="0061401D" w:rsidP="0061401D">
      <w:pPr>
        <w:pStyle w:val="Heading3"/>
        <w:jc w:val="center"/>
        <w:rPr>
          <w:rFonts w:ascii="Calibri" w:hAnsi="Calibri"/>
          <w:b w:val="0"/>
          <w:bCs w:val="0"/>
          <w:color w:val="0070C0"/>
          <w:sz w:val="52"/>
          <w:lang w:eastAsia="fr-FR"/>
        </w:rPr>
      </w:pPr>
    </w:p>
    <w:p w:rsidR="0061401D" w:rsidRDefault="0061401D" w:rsidP="0061401D">
      <w:pPr>
        <w:spacing w:after="0" w:line="240" w:lineRule="auto"/>
        <w:jc w:val="center"/>
        <w:rPr>
          <w:rFonts w:eastAsia="Times New Roman" w:cs="Arial"/>
          <w:b/>
          <w:color w:val="0070C0"/>
          <w:sz w:val="52"/>
          <w:szCs w:val="52"/>
          <w:lang w:eastAsia="fr-FR"/>
        </w:rPr>
      </w:pPr>
      <w:r>
        <w:rPr>
          <w:rFonts w:eastAsia="Times New Roman" w:cs="Arial"/>
          <w:b/>
          <w:color w:val="0070C0"/>
          <w:sz w:val="52"/>
          <w:szCs w:val="52"/>
          <w:lang w:eastAsia="fr-FR"/>
        </w:rPr>
        <w:t xml:space="preserve">E1.2L FIȘA DE EVALUARE </w:t>
      </w:r>
    </w:p>
    <w:p w:rsidR="0061401D" w:rsidRDefault="0061401D" w:rsidP="0061401D">
      <w:pPr>
        <w:spacing w:after="0" w:line="240" w:lineRule="auto"/>
        <w:jc w:val="center"/>
      </w:pPr>
      <w:r>
        <w:rPr>
          <w:rFonts w:eastAsia="Times New Roman" w:cs="Arial"/>
          <w:b/>
          <w:color w:val="0070C0"/>
          <w:sz w:val="52"/>
          <w:szCs w:val="52"/>
          <w:lang w:eastAsia="fr-FR"/>
        </w:rPr>
        <w:t>GENERALĂ A PROIECTULUI</w:t>
      </w:r>
    </w:p>
    <w:p w:rsidR="0061401D" w:rsidRDefault="0061401D" w:rsidP="0061401D"/>
    <w:p w:rsidR="0061401D" w:rsidRDefault="0061401D" w:rsidP="0061401D">
      <w:pPr>
        <w:widowControl w:val="0"/>
        <w:tabs>
          <w:tab w:val="left" w:pos="7812"/>
        </w:tabs>
        <w:spacing w:after="0"/>
      </w:pPr>
      <w:r>
        <w:tab/>
      </w:r>
    </w:p>
    <w:p w:rsidR="0061401D" w:rsidRDefault="0061401D" w:rsidP="0061401D">
      <w:pPr>
        <w:pBdr>
          <w:bottom w:val="single" w:sz="4" w:space="1" w:color="auto"/>
        </w:pBdr>
        <w:spacing w:after="0" w:line="300" w:lineRule="exact"/>
        <w:jc w:val="center"/>
      </w:pPr>
    </w:p>
    <w:p w:rsidR="0061401D" w:rsidRDefault="0061401D" w:rsidP="0061401D">
      <w:pPr>
        <w:pBdr>
          <w:bottom w:val="single" w:sz="4" w:space="1" w:color="auto"/>
        </w:pBdr>
        <w:spacing w:after="0" w:line="240" w:lineRule="auto"/>
        <w:jc w:val="center"/>
        <w:rPr>
          <w:b/>
          <w:noProof/>
          <w:color w:val="0070C0"/>
          <w:spacing w:val="-3"/>
          <w:w w:val="95"/>
          <w:sz w:val="40"/>
          <w:szCs w:val="32"/>
        </w:rPr>
      </w:pPr>
      <w:r>
        <w:rPr>
          <w:b/>
          <w:noProof/>
          <w:color w:val="0070C0"/>
          <w:spacing w:val="-5"/>
          <w:w w:val="95"/>
          <w:sz w:val="40"/>
          <w:szCs w:val="32"/>
        </w:rPr>
        <w:t>M</w:t>
      </w:r>
      <w:r>
        <w:rPr>
          <w:b/>
          <w:noProof/>
          <w:color w:val="0070C0"/>
          <w:spacing w:val="-4"/>
          <w:w w:val="95"/>
          <w:sz w:val="40"/>
          <w:szCs w:val="32"/>
        </w:rPr>
        <w:t>Ă</w:t>
      </w:r>
      <w:r>
        <w:rPr>
          <w:b/>
          <w:noProof/>
          <w:color w:val="0070C0"/>
          <w:spacing w:val="-3"/>
          <w:w w:val="95"/>
          <w:sz w:val="40"/>
          <w:szCs w:val="32"/>
        </w:rPr>
        <w:t>SURA</w:t>
      </w:r>
      <w:r>
        <w:rPr>
          <w:b/>
          <w:noProof/>
          <w:color w:val="0070C0"/>
          <w:spacing w:val="-2"/>
          <w:w w:val="95"/>
          <w:sz w:val="40"/>
          <w:szCs w:val="32"/>
        </w:rPr>
        <w:t> </w:t>
      </w:r>
      <w:r>
        <w:rPr>
          <w:b/>
          <w:noProof/>
          <w:color w:val="0070C0"/>
          <w:spacing w:val="-3"/>
          <w:w w:val="95"/>
          <w:sz w:val="40"/>
          <w:szCs w:val="32"/>
        </w:rPr>
        <w:t>M4/6B</w:t>
      </w:r>
    </w:p>
    <w:p w:rsidR="0061401D" w:rsidRDefault="0061401D" w:rsidP="0061401D">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1401D" w:rsidRDefault="0061401D" w:rsidP="0061401D">
      <w:pPr>
        <w:pStyle w:val="NoSpacing"/>
        <w:jc w:val="center"/>
        <w:rPr>
          <w:rFonts w:ascii="Calibri" w:hAnsi="Calibri"/>
          <w:b/>
          <w:color w:val="1F4E79"/>
          <w:sz w:val="36"/>
          <w:szCs w:val="40"/>
          <w:lang w:eastAsia="fr-FR"/>
        </w:rPr>
      </w:pPr>
      <w:r>
        <w:rPr>
          <w:rFonts w:ascii="Calibri" w:hAnsi="Calibri"/>
          <w:b/>
          <w:color w:val="1F4E79"/>
          <w:sz w:val="36"/>
          <w:szCs w:val="40"/>
          <w:lang w:eastAsia="fr-FR"/>
        </w:rPr>
        <w:t>REINNOIREA SATELOR</w:t>
      </w:r>
      <w:r>
        <w:rPr>
          <w:rFonts w:ascii="Calibri" w:hAnsi="Calibri"/>
          <w:b/>
          <w:color w:val="1F4E79"/>
          <w:sz w:val="36"/>
          <w:szCs w:val="40"/>
        </w:rPr>
        <w:t xml:space="preserve"> </w:t>
      </w:r>
    </w:p>
    <w:bookmarkEnd w:id="6"/>
    <w:p w:rsidR="0061401D" w:rsidRDefault="0061401D" w:rsidP="0061401D"/>
    <w:bookmarkEnd w:id="3"/>
    <w:bookmarkEnd w:id="4"/>
    <w:bookmarkEnd w:id="5"/>
    <w:p w:rsidR="0053346D" w:rsidRPr="00C02F59" w:rsidRDefault="0053346D" w:rsidP="0053346D">
      <w:pPr>
        <w:ind w:left="908" w:right="907"/>
        <w:jc w:val="center"/>
        <w:rPr>
          <w:b/>
          <w:color w:val="323E4F" w:themeColor="text2" w:themeShade="BF"/>
          <w:sz w:val="32"/>
        </w:rPr>
      </w:pPr>
      <w:r w:rsidRPr="00C02F59">
        <w:rPr>
          <w:b/>
          <w:color w:val="323E4F" w:themeColor="text2" w:themeShade="BF"/>
          <w:sz w:val="32"/>
        </w:rPr>
        <w:t xml:space="preserve">– Sesiunea </w:t>
      </w:r>
      <w:r>
        <w:rPr>
          <w:b/>
          <w:color w:val="323E4F" w:themeColor="text2" w:themeShade="BF"/>
          <w:sz w:val="32"/>
        </w:rPr>
        <w:t>01 FEADR/</w:t>
      </w:r>
      <w:r w:rsidRPr="00C02F59">
        <w:rPr>
          <w:b/>
          <w:color w:val="323E4F" w:themeColor="text2" w:themeShade="BF"/>
          <w:sz w:val="32"/>
        </w:rPr>
        <w:t>202</w:t>
      </w:r>
      <w:r>
        <w:rPr>
          <w:b/>
          <w:color w:val="323E4F" w:themeColor="text2" w:themeShade="BF"/>
          <w:sz w:val="32"/>
        </w:rPr>
        <w:t>3</w:t>
      </w:r>
      <w:r w:rsidRPr="00C02F59">
        <w:rPr>
          <w:b/>
          <w:color w:val="323E4F" w:themeColor="text2" w:themeShade="BF"/>
          <w:spacing w:val="-57"/>
          <w:sz w:val="32"/>
        </w:rPr>
        <w:t xml:space="preserve"> </w:t>
      </w:r>
      <w:r w:rsidRPr="00C02F59">
        <w:rPr>
          <w:b/>
          <w:color w:val="323E4F" w:themeColor="text2" w:themeShade="BF"/>
          <w:sz w:val="32"/>
        </w:rPr>
        <w:t>–</w:t>
      </w:r>
    </w:p>
    <w:p w:rsidR="0053346D" w:rsidRPr="00C02F59" w:rsidRDefault="0061401D" w:rsidP="0053346D">
      <w:pPr>
        <w:ind w:left="908" w:right="907"/>
        <w:jc w:val="center"/>
        <w:rPr>
          <w:b/>
          <w:color w:val="323E4F" w:themeColor="text2" w:themeShade="BF"/>
          <w:sz w:val="32"/>
        </w:rPr>
      </w:pPr>
      <w:r>
        <w:br w:type="page"/>
      </w:r>
    </w:p>
    <w:p w:rsidR="0061401D" w:rsidRDefault="0061401D" w:rsidP="0061401D">
      <w:pPr>
        <w:pStyle w:val="Heading1"/>
        <w:spacing w:before="120" w:after="120" w:line="240" w:lineRule="auto"/>
        <w:rPr>
          <w:rFonts w:asciiTheme="minorHAnsi" w:hAnsiTheme="minorHAnsi" w:cstheme="minorHAnsi"/>
          <w:color w:val="auto"/>
          <w:sz w:val="24"/>
        </w:rPr>
      </w:pPr>
    </w:p>
    <w:p w:rsidR="009D3499" w:rsidRPr="002D2CD1" w:rsidRDefault="009D3499" w:rsidP="009D3499">
      <w:pPr>
        <w:pStyle w:val="Heading1"/>
        <w:spacing w:before="120" w:after="120" w:line="240" w:lineRule="auto"/>
        <w:rPr>
          <w:rFonts w:ascii="Calibri" w:hAnsi="Calibri"/>
          <w:b w:val="0"/>
          <w:sz w:val="24"/>
        </w:rPr>
      </w:pPr>
      <w:bookmarkStart w:id="7" w:name="_Toc31036983"/>
      <w:bookmarkEnd w:id="0"/>
      <w:bookmarkEnd w:id="1"/>
      <w:bookmarkEnd w:id="2"/>
      <w:r w:rsidRPr="002D2CD1">
        <w:rPr>
          <w:rFonts w:ascii="Calibri" w:hAnsi="Calibri"/>
          <w:color w:val="auto"/>
          <w:sz w:val="24"/>
        </w:rPr>
        <w:t xml:space="preserve">E1.2L FIȘA DE EVALUARE  GENERALĂ A PROIECTULUI </w:t>
      </w:r>
      <w:r w:rsidRPr="002D2CD1">
        <w:rPr>
          <w:rFonts w:ascii="Calibri" w:eastAsia="Calibri" w:hAnsi="Calibri"/>
          <w:color w:val="auto"/>
          <w:sz w:val="24"/>
        </w:rPr>
        <w:t>(</w:t>
      </w:r>
      <w:r w:rsidRPr="002D2CD1">
        <w:rPr>
          <w:rFonts w:ascii="Calibri" w:eastAsia="Calibri" w:hAnsi="Calibri"/>
          <w:i/>
          <w:color w:val="auto"/>
          <w:sz w:val="24"/>
        </w:rPr>
        <w:t>art. 17, alin. (1), lit. c), art. 20, alin. (1), lit. b),  d),  f) din Reg. (UE) nr. 1305/2013</w:t>
      </w:r>
      <w:r w:rsidRPr="002D2CD1">
        <w:rPr>
          <w:rFonts w:ascii="Calibri" w:eastAsia="Calibri" w:hAnsi="Calibri"/>
          <w:color w:val="auto"/>
          <w:sz w:val="24"/>
        </w:rPr>
        <w:t>)</w:t>
      </w:r>
      <w:bookmarkEnd w:id="7"/>
    </w:p>
    <w:p w:rsidR="000C57EE" w:rsidRPr="0096546F" w:rsidRDefault="000C57EE" w:rsidP="000C57EE">
      <w:pPr>
        <w:spacing w:before="120" w:after="120" w:line="240" w:lineRule="auto"/>
        <w:rPr>
          <w:rFonts w:asciiTheme="minorHAnsi" w:hAnsiTheme="minorHAnsi" w:cstheme="minorHAnsi"/>
          <w:b/>
          <w:sz w:val="24"/>
        </w:rPr>
      </w:pPr>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sz w:val="24"/>
        </w:rPr>
        <w:t xml:space="preserve">Fișa de evaluare generală a proiectului </w:t>
      </w:r>
      <w:r w:rsidR="00460C79">
        <w:rPr>
          <w:rFonts w:asciiTheme="minorHAnsi" w:hAnsiTheme="minorHAnsi" w:cstheme="minorHAnsi"/>
          <w:b/>
          <w:sz w:val="24"/>
        </w:rPr>
        <w:t>– Măsura M4/6B – Servicii de baza, incluziune socială și reînnoirea satelor</w:t>
      </w:r>
    </w:p>
    <w:p w:rsidR="009D3499" w:rsidRPr="002D2CD1" w:rsidRDefault="009D3499" w:rsidP="009D3499">
      <w:pPr>
        <w:pStyle w:val="BodyText3"/>
        <w:tabs>
          <w:tab w:val="left" w:pos="0"/>
        </w:tabs>
        <w:spacing w:before="120"/>
        <w:jc w:val="center"/>
        <w:rPr>
          <w:rFonts w:ascii="Calibri" w:hAnsi="Calibri"/>
          <w:b/>
          <w:sz w:val="24"/>
        </w:rPr>
      </w:pPr>
      <w:r w:rsidRPr="002D2CD1">
        <w:rPr>
          <w:rFonts w:ascii="Calibri" w:hAnsi="Calibri"/>
          <w:b/>
          <w:i/>
          <w:sz w:val="24"/>
        </w:rPr>
        <w:t xml:space="preserve">cu obiective care se încadrează în prevederile </w:t>
      </w:r>
      <w:r w:rsidRPr="00552D49">
        <w:rPr>
          <w:rFonts w:ascii="Calibri" w:hAnsi="Calibri"/>
          <w:b/>
          <w:i/>
          <w:sz w:val="24"/>
        </w:rPr>
        <w:t>art. 17,</w:t>
      </w:r>
      <w:r>
        <w:rPr>
          <w:rFonts w:ascii="Calibri" w:hAnsi="Calibri"/>
          <w:b/>
          <w:i/>
          <w:sz w:val="24"/>
        </w:rPr>
        <w:t xml:space="preserve"> </w:t>
      </w:r>
      <w:r w:rsidRPr="00552D49">
        <w:rPr>
          <w:rFonts w:ascii="Calibri" w:hAnsi="Calibri"/>
          <w:b/>
          <w:i/>
          <w:sz w:val="24"/>
        </w:rPr>
        <w:t xml:space="preserve">alin. (1), lit. c), </w:t>
      </w:r>
      <w:r w:rsidRPr="002D2CD1">
        <w:rPr>
          <w:rFonts w:ascii="Calibri" w:hAnsi="Calibri"/>
          <w:b/>
          <w:i/>
          <w:sz w:val="24"/>
        </w:rPr>
        <w:t>art. 20, alin. (1), lit. b), d), f)</w:t>
      </w:r>
      <w:r w:rsidRPr="002D2CD1">
        <w:rPr>
          <w:rStyle w:val="FootnoteReference"/>
          <w:rFonts w:ascii="Calibri" w:hAnsi="Calibri"/>
          <w:i/>
          <w:sz w:val="24"/>
        </w:rPr>
        <w:footnoteReference w:id="2"/>
      </w:r>
      <w:r w:rsidRPr="002D2CD1">
        <w:rPr>
          <w:rFonts w:ascii="Calibri" w:hAnsi="Calibri"/>
          <w:b/>
          <w:i/>
          <w:sz w:val="24"/>
        </w:rPr>
        <w:t xml:space="preserve"> din Reg. (UE) nr. 1305/2013</w:t>
      </w:r>
    </w:p>
    <w:p w:rsidR="000C57EE" w:rsidRPr="0096546F" w:rsidRDefault="000C57EE" w:rsidP="000C57EE">
      <w:pPr>
        <w:spacing w:before="120" w:after="120" w:line="240" w:lineRule="auto"/>
        <w:rPr>
          <w:rFonts w:asciiTheme="minorHAnsi" w:hAnsiTheme="minorHAnsi" w:cstheme="minorHAnsi"/>
          <w:sz w:val="24"/>
        </w:rPr>
      </w:pPr>
    </w:p>
    <w:p w:rsidR="000C57EE" w:rsidRPr="0096546F" w:rsidRDefault="000C57EE" w:rsidP="000C57EE">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Numărul de înregistrare al Cererii de Finanţare* (CF):</w:t>
      </w:r>
    </w:p>
    <w:p w:rsidR="000C57EE" w:rsidRPr="0096546F" w:rsidRDefault="000C57EE" w:rsidP="000C57EE">
      <w:pPr>
        <w:tabs>
          <w:tab w:val="center" w:pos="4536"/>
          <w:tab w:val="right" w:pos="9072"/>
        </w:tabs>
        <w:spacing w:before="120" w:after="120" w:line="240" w:lineRule="auto"/>
        <w:rPr>
          <w:rFonts w:asciiTheme="minorHAnsi" w:hAnsiTheme="minorHAnsi" w:cstheme="minorHAnsi"/>
          <w:sz w:val="24"/>
          <w:bdr w:val="single" w:sz="8" w:space="0" w:color="auto" w:frame="1"/>
        </w:rPr>
      </w:pPr>
      <w:r w:rsidRPr="0096546F">
        <w:rPr>
          <w:rFonts w:asciiTheme="minorHAnsi" w:hAnsiTheme="minorHAnsi" w:cstheme="minorHAnsi"/>
          <w:sz w:val="24"/>
          <w:bdr w:val="single" w:sz="8" w:space="0" w:color="auto" w:frame="1"/>
        </w:rPr>
        <w:t>......................................................................................</w:t>
      </w:r>
    </w:p>
    <w:p w:rsidR="000C57EE" w:rsidRPr="0096546F" w:rsidRDefault="000C57EE" w:rsidP="000C57EE">
      <w:pPr>
        <w:spacing w:before="120" w:after="120" w:line="240" w:lineRule="auto"/>
        <w:rPr>
          <w:rFonts w:asciiTheme="minorHAnsi" w:hAnsiTheme="minorHAnsi" w:cstheme="minorHAnsi"/>
          <w:i/>
          <w:kern w:val="32"/>
          <w:sz w:val="24"/>
        </w:rPr>
      </w:pPr>
      <w:r w:rsidRPr="0096546F">
        <w:rPr>
          <w:rFonts w:asciiTheme="minorHAnsi" w:hAnsiTheme="minorHAnsi" w:cstheme="minorHAnsi"/>
          <w:i/>
          <w:kern w:val="32"/>
          <w:sz w:val="24"/>
        </w:rPr>
        <w:t>*se va prelua din Fișa de verificare a încadrării proiectului E 1.2.1L</w:t>
      </w:r>
    </w:p>
    <w:p w:rsidR="000C57EE" w:rsidRPr="0096546F" w:rsidRDefault="000C57EE" w:rsidP="000C57EE">
      <w:pPr>
        <w:spacing w:before="120" w:after="120" w:line="240" w:lineRule="auto"/>
        <w:rPr>
          <w:rFonts w:asciiTheme="minorHAnsi" w:hAnsiTheme="minorHAnsi" w:cstheme="minorHAnsi"/>
          <w:sz w:val="24"/>
        </w:rPr>
      </w:pP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Denumire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Titlu proiect: ___________________________________________________________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Data înregistrării proiectului la GAL</w:t>
      </w:r>
      <w:r w:rsidR="0061401D">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depunerii proiectului de către GAL </w:t>
      </w:r>
      <w:r w:rsidR="00D850A8" w:rsidRPr="0096546F">
        <w:rPr>
          <w:rFonts w:asciiTheme="minorHAnsi" w:hAnsiTheme="minorHAnsi" w:cstheme="minorHAnsi"/>
          <w:kern w:val="32"/>
          <w:sz w:val="24"/>
        </w:rPr>
        <w:t xml:space="preserve">SAMUS POROLISSUM </w:t>
      </w:r>
      <w:r w:rsidRPr="0096546F">
        <w:rPr>
          <w:rFonts w:asciiTheme="minorHAnsi" w:hAnsiTheme="minorHAnsi" w:cstheme="minorHAnsi"/>
          <w:sz w:val="24"/>
        </w:rPr>
        <w:t>la SLIN-OJFIR: 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eastAsia="Times New Roman" w:hAnsiTheme="minorHAnsi" w:cstheme="minorHAnsi"/>
          <w:bCs/>
          <w:sz w:val="24"/>
          <w:szCs w:val="24"/>
          <w:lang w:eastAsia="fr-FR"/>
        </w:rPr>
        <w:t>Structura</w:t>
      </w:r>
      <w:r w:rsidRPr="0096546F">
        <w:rPr>
          <w:rFonts w:asciiTheme="minorHAnsi" w:hAnsiTheme="minorHAnsi" w:cstheme="minorHAnsi"/>
          <w:sz w:val="24"/>
        </w:rPr>
        <w:t xml:space="preserve"> responsabilă de verificarea proiectului: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w:t>
      </w:r>
      <w:r w:rsidRPr="0096546F">
        <w:rPr>
          <w:rFonts w:asciiTheme="minorHAnsi" w:eastAsia="Times New Roman" w:hAnsiTheme="minorHAnsi" w:cstheme="minorHAnsi"/>
          <w:bCs/>
          <w:sz w:val="24"/>
          <w:szCs w:val="24"/>
          <w:lang w:eastAsia="fr-FR"/>
        </w:rPr>
        <w:t>transmiterii</w:t>
      </w:r>
      <w:r w:rsidRPr="0096546F">
        <w:rPr>
          <w:rFonts w:asciiTheme="minorHAnsi" w:hAnsiTheme="minorHAnsi" w:cstheme="minorHAnsi"/>
          <w:sz w:val="24"/>
        </w:rPr>
        <w:t xml:space="preserve"> proiectului de către SLIN-OJFIR la structura responsabilă:..............</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Obiectivul proiectului: 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Obiectivele proiectului se încadrează în prevederile Reg.  (UE) nr. 1305/2013, art.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Amplasare proiect (localitate):_______________________________________________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Statut juridic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96546F">
        <w:rPr>
          <w:rFonts w:asciiTheme="minorHAnsi" w:hAnsiTheme="minorHAnsi" w:cstheme="minorHAnsi"/>
          <w:i/>
          <w:sz w:val="24"/>
          <w:u w:val="single"/>
        </w:rPr>
        <w:t>Date personale reprezentant legal</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Nume: _______________________________Prenume:____________________________</w:t>
      </w:r>
    </w:p>
    <w:p w:rsidR="000C57EE" w:rsidRPr="0096546F" w:rsidRDefault="000C57EE" w:rsidP="000C57EE">
      <w:pPr>
        <w:spacing w:after="0" w:line="240" w:lineRule="auto"/>
        <w:rPr>
          <w:rFonts w:asciiTheme="minorHAnsi" w:hAnsiTheme="minorHAnsi" w:cstheme="minorHAnsi"/>
          <w:sz w:val="24"/>
        </w:rPr>
      </w:pPr>
      <w:r w:rsidRPr="0096546F">
        <w:rPr>
          <w:rFonts w:asciiTheme="minorHAnsi" w:hAnsiTheme="minorHAnsi" w:cstheme="minorHAnsi"/>
          <w:sz w:val="24"/>
        </w:rPr>
        <w:t>Funcţie reprezentant legal:___________________________________________________</w:t>
      </w:r>
    </w:p>
    <w:p w:rsidR="000C57EE" w:rsidRPr="0096546F" w:rsidRDefault="000C57EE" w:rsidP="000C57EE">
      <w:pPr>
        <w:spacing w:after="0" w:line="240" w:lineRule="auto"/>
        <w:rPr>
          <w:rFonts w:asciiTheme="minorHAnsi" w:hAnsiTheme="minorHAnsi" w:cstheme="minorHAnsi"/>
          <w:sz w:val="24"/>
        </w:rPr>
      </w:pPr>
    </w:p>
    <w:p w:rsidR="0096546F" w:rsidRPr="0096546F" w:rsidRDefault="0096546F" w:rsidP="000C57EE">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96546F" w:rsidRPr="0096546F" w:rsidRDefault="0096546F" w:rsidP="0096546F">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sidR="0061401D">
        <w:rPr>
          <w:rFonts w:asciiTheme="minorHAnsi" w:eastAsia="Times New Roman" w:hAnsiTheme="minorHAnsi" w:cstheme="minorHAnsi"/>
          <w:b/>
          <w:bCs/>
          <w:color w:val="006FC0"/>
          <w:sz w:val="28"/>
          <w:szCs w:val="24"/>
        </w:rPr>
        <w:t xml:space="preserve">  </w:t>
      </w:r>
      <w:r w:rsidRPr="0096546F">
        <w:rPr>
          <w:rFonts w:asciiTheme="minorHAnsi" w:eastAsia="Times New Roman" w:hAnsiTheme="minorHAnsi" w:cstheme="minorHAnsi"/>
          <w:b/>
          <w:bCs/>
          <w:color w:val="006FC0"/>
          <w:sz w:val="28"/>
          <w:szCs w:val="24"/>
        </w:rPr>
        <w:t xml:space="preserve">–  VERIFICAREA </w:t>
      </w:r>
      <w:r w:rsidRPr="0096546F">
        <w:rPr>
          <w:rFonts w:asciiTheme="minorHAnsi" w:eastAsia="Times New Roman" w:hAnsiTheme="minorHAnsi" w:cstheme="minorHAnsi"/>
          <w:b/>
          <w:bCs/>
          <w:color w:val="006FC0"/>
          <w:spacing w:val="-1"/>
          <w:sz w:val="28"/>
          <w:szCs w:val="24"/>
        </w:rPr>
        <w:t>CONFORMITĂȚII</w:t>
      </w:r>
      <w:r w:rsidR="0061401D">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96546F" w:rsidRPr="0096546F" w:rsidRDefault="0096546F" w:rsidP="0096546F">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VERIFICAREA INCADRĂRII PROIECTULUI</w:t>
      </w:r>
    </w:p>
    <w:p w:rsidR="0096546F" w:rsidRPr="0096546F" w:rsidRDefault="0096546F" w:rsidP="0096546F">
      <w:pPr>
        <w:pStyle w:val="Heading1"/>
        <w:spacing w:before="0" w:line="240" w:lineRule="auto"/>
        <w:ind w:left="119"/>
        <w:rPr>
          <w:rFonts w:asciiTheme="minorHAnsi" w:eastAsia="Calibri" w:hAnsiTheme="minorHAnsi" w:cstheme="minorHAnsi"/>
          <w:b w:val="0"/>
          <w:bCs w:val="0"/>
        </w:rPr>
      </w:pPr>
      <w:r w:rsidRPr="0096546F">
        <w:rPr>
          <w:rFonts w:asciiTheme="minorHAnsi" w:hAnsiTheme="minorHAnsi" w:cstheme="minorHAnsi"/>
          <w:color w:val="006FC0"/>
          <w:spacing w:val="-1"/>
        </w:rPr>
        <w:lastRenderedPageBreak/>
        <w:t>PARTEA III</w:t>
      </w:r>
      <w:r w:rsidRPr="0096546F">
        <w:rPr>
          <w:rFonts w:asciiTheme="minorHAnsi" w:hAnsiTheme="minorHAnsi" w:cstheme="minorHAnsi"/>
          <w:color w:val="0070C0"/>
        </w:rPr>
        <w:t xml:space="preserve"> –</w:t>
      </w:r>
      <w:r w:rsidR="0061401D">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96546F" w:rsidRPr="0096546F" w:rsidRDefault="0061401D" w:rsidP="0096546F">
      <w:pPr>
        <w:spacing w:after="0" w:line="240" w:lineRule="auto"/>
        <w:ind w:left="119"/>
        <w:rPr>
          <w:rFonts w:asciiTheme="minorHAnsi" w:hAnsiTheme="minorHAnsi" w:cstheme="minorHAnsi"/>
          <w:b/>
          <w:color w:val="0070C0"/>
          <w:sz w:val="28"/>
        </w:rPr>
      </w:pPr>
      <w:r>
        <w:rPr>
          <w:rFonts w:asciiTheme="minorHAnsi" w:hAnsiTheme="minorHAnsi" w:cstheme="minorHAnsi"/>
          <w:b/>
          <w:color w:val="0070C0"/>
          <w:sz w:val="28"/>
        </w:rPr>
        <w:t>PARTEA IV</w:t>
      </w:r>
      <w:r w:rsidR="0096546F" w:rsidRPr="0096546F">
        <w:rPr>
          <w:rFonts w:asciiTheme="minorHAnsi" w:hAnsiTheme="minorHAnsi" w:cstheme="minorHAnsi"/>
          <w:b/>
          <w:color w:val="0070C0"/>
          <w:sz w:val="28"/>
        </w:rPr>
        <w:t xml:space="preserve"> –  VERIFICAREA CRITERIILOR DE SELECȚIE A PROIECTULUI</w:t>
      </w:r>
    </w:p>
    <w:p w:rsidR="0061401D" w:rsidRPr="0096546F" w:rsidRDefault="0061401D" w:rsidP="0061401D">
      <w:pPr>
        <w:spacing w:after="160" w:line="259" w:lineRule="auto"/>
        <w:rPr>
          <w:rFonts w:asciiTheme="minorHAnsi" w:hAnsiTheme="minorHAnsi" w:cstheme="minorHAnsi"/>
          <w:sz w:val="24"/>
        </w:rPr>
      </w:pPr>
    </w:p>
    <w:p w:rsidR="007F49A1" w:rsidRPr="0096546F" w:rsidRDefault="0096546F" w:rsidP="007F49A1">
      <w:pPr>
        <w:spacing w:before="58"/>
        <w:ind w:left="117"/>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sidR="009C410A" w:rsidRPr="0096546F">
        <w:rPr>
          <w:rFonts w:asciiTheme="minorHAnsi" w:eastAsia="Times New Roman" w:hAnsiTheme="minorHAnsi" w:cstheme="minorHAnsi"/>
          <w:b/>
          <w:bCs/>
          <w:color w:val="006FC0"/>
          <w:sz w:val="28"/>
          <w:szCs w:val="24"/>
        </w:rPr>
        <w:t xml:space="preserve">–   VERIFICAREA </w:t>
      </w:r>
      <w:r w:rsidR="009C410A" w:rsidRPr="0096546F">
        <w:rPr>
          <w:rFonts w:asciiTheme="minorHAnsi" w:eastAsia="Times New Roman" w:hAnsiTheme="minorHAnsi" w:cstheme="minorHAnsi"/>
          <w:b/>
          <w:bCs/>
          <w:color w:val="006FC0"/>
          <w:spacing w:val="-1"/>
          <w:sz w:val="28"/>
          <w:szCs w:val="24"/>
        </w:rPr>
        <w:t>CONFORMITĂȚII</w:t>
      </w:r>
      <w:r w:rsidR="00EE15E4">
        <w:rPr>
          <w:rFonts w:asciiTheme="minorHAnsi" w:eastAsia="Times New Roman" w:hAnsiTheme="minorHAnsi" w:cstheme="minorHAnsi"/>
          <w:b/>
          <w:bCs/>
          <w:color w:val="006FC0"/>
          <w:spacing w:val="-1"/>
          <w:sz w:val="28"/>
          <w:szCs w:val="24"/>
        </w:rPr>
        <w:t xml:space="preserve"> </w:t>
      </w:r>
      <w:r w:rsidR="009C410A" w:rsidRPr="0096546F">
        <w:rPr>
          <w:rFonts w:asciiTheme="minorHAnsi" w:eastAsia="Times New Roman" w:hAnsiTheme="minorHAnsi" w:cstheme="minorHAnsi"/>
          <w:b/>
          <w:bCs/>
          <w:color w:val="006FC0"/>
          <w:spacing w:val="-1"/>
          <w:sz w:val="28"/>
          <w:szCs w:val="24"/>
        </w:rPr>
        <w:t>DOCUMENTELOR</w:t>
      </w:r>
    </w:p>
    <w:tbl>
      <w:tblPr>
        <w:tblpPr w:leftFromText="180" w:rightFromText="180" w:vertAnchor="text" w:horzAnchor="margin" w:tblpY="109"/>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898"/>
        <w:gridCol w:w="1080"/>
        <w:gridCol w:w="1350"/>
        <w:gridCol w:w="2790"/>
        <w:gridCol w:w="2340"/>
      </w:tblGrid>
      <w:tr w:rsidR="007F49A1" w:rsidRPr="0096546F" w:rsidTr="0061401D">
        <w:tc>
          <w:tcPr>
            <w:tcW w:w="2898" w:type="dxa"/>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560" w:type="dxa"/>
            <w:gridSpan w:val="4"/>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rPr>
          <w:trHeight w:val="449"/>
        </w:trPr>
        <w:tc>
          <w:tcPr>
            <w:tcW w:w="10458" w:type="dxa"/>
            <w:gridSpan w:val="5"/>
            <w:shd w:val="clear" w:color="auto" w:fill="auto"/>
          </w:tcPr>
          <w:p w:rsidR="007F49A1" w:rsidRPr="0096546F" w:rsidRDefault="007F49A1" w:rsidP="0061401D">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5328"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5130"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522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340" w:type="dxa"/>
            <w:shd w:val="clear" w:color="auto" w:fill="auto"/>
          </w:tcPr>
          <w:p w:rsidR="007F49A1" w:rsidRPr="0096546F" w:rsidRDefault="007F49A1" w:rsidP="0061401D">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F49A1" w:rsidRPr="0096546F" w:rsidRDefault="007F49A1" w:rsidP="007F49A1">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952A3E" w:rsidRDefault="00952A3E" w:rsidP="00952A3E">
      <w:pPr>
        <w:pStyle w:val="ListParagraph"/>
        <w:numPr>
          <w:ilvl w:val="0"/>
          <w:numId w:val="19"/>
        </w:numPr>
        <w:rPr>
          <w:rFonts w:asciiTheme="minorHAnsi" w:hAnsiTheme="minorHAnsi" w:cstheme="minorHAnsi"/>
          <w:b/>
          <w:bCs/>
          <w:sz w:val="24"/>
          <w:szCs w:val="24"/>
        </w:rPr>
      </w:pPr>
      <w:r w:rsidRPr="00952A3E">
        <w:rPr>
          <w:rFonts w:asciiTheme="minorHAnsi" w:hAnsiTheme="minorHAnsi" w:cstheme="minorHAnsi"/>
          <w:b/>
          <w:bCs/>
          <w:sz w:val="24"/>
          <w:szCs w:val="24"/>
        </w:rPr>
        <w:t>Verificarea cererii de finanțare</w:t>
      </w:r>
    </w:p>
    <w:p w:rsidR="007F49A1" w:rsidRPr="00952A3E" w:rsidRDefault="007F49A1" w:rsidP="00952A3E">
      <w:pPr>
        <w:pStyle w:val="ListParagraph"/>
        <w:rPr>
          <w:rFonts w:asciiTheme="minorHAnsi" w:hAnsiTheme="minorHAnsi" w:cstheme="minorHAnsi"/>
          <w:b/>
          <w:bCs/>
          <w:sz w:val="24"/>
          <w:szCs w:val="24"/>
        </w:rPr>
      </w:pPr>
      <w:r w:rsidRPr="00952A3E">
        <w:rPr>
          <w:rFonts w:asciiTheme="minorHAnsi" w:hAnsiTheme="minorHAnsi" w:cstheme="minorHAnsi"/>
          <w:bCs/>
        </w:rPr>
        <w:t>Numărul de înregistrare al Cererii de Finanţare (CF):</w:t>
      </w:r>
    </w:p>
    <w:p w:rsidR="007F49A1" w:rsidRPr="0096546F" w:rsidRDefault="000A58DD" w:rsidP="007F49A1">
      <w:pPr>
        <w:spacing w:after="0"/>
        <w:rPr>
          <w:rFonts w:asciiTheme="minorHAnsi" w:hAnsiTheme="minorHAnsi" w:cstheme="minorHAnsi"/>
          <w:bCs/>
        </w:rPr>
      </w:pPr>
      <w:r w:rsidRPr="000A58DD">
        <w:rPr>
          <w:rFonts w:asciiTheme="minorHAnsi" w:hAnsiTheme="minorHAnsi" w:cstheme="minorHAnsi"/>
          <w:noProof/>
        </w:rPr>
        <w:pict>
          <v:rect id="_x0000_s1071" style="position:absolute;margin-left:483.05pt;margin-top:1.55pt;width:23.15pt;height:26.25pt;z-index:251686912;visibility:visible;mso-width-relative:margin;mso-height-relative:margin;v-text-anchor:middle" filled="f" fillcolor="window" strokecolor="windowText" strokeweight=".25pt">
            <v:textbox style="mso-next-textbox:#_x0000_s1071">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_x0000_s1070" style="position:absolute;margin-left:459.9pt;margin-top:1.55pt;width:23.15pt;height:26.25pt;z-index:251685888;visibility:visible;mso-width-relative:margin;mso-height-relative:margin;v-text-anchor:middle" filled="f" fillcolor="window" strokecolor="windowText" strokeweight=".25pt">
            <v:textbox style="mso-next-textbox:#_x0000_s1070">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_x0000_s1069" style="position:absolute;margin-left:436.75pt;margin-top:1.55pt;width:23.15pt;height:26.25pt;z-index:251684864;visibility:visible;mso-width-relative:margin;mso-height-relative:margin;v-text-anchor:middle" filled="f" fillcolor="window" strokecolor="windowText" strokeweight=".25pt">
            <v:textbox style="mso-next-textbox:#_x0000_s1069">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_x0000_s1068" style="position:absolute;margin-left:276.4pt;margin-top:.6pt;width:23.15pt;height:27.2pt;z-index:251683840;visibility:visible;mso-width-relative:margin;mso-height-relative:margin;v-text-anchor:middle" filled="f" fillcolor="window" strokecolor="windowText" strokeweight=".25pt">
            <v:textbox style="mso-next-textbox:#_x0000_s1068">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_x0000_s1067" style="position:absolute;margin-left:77.05pt;margin-top:1.3pt;width:23.15pt;height:26.5pt;z-index:251682816;visibility:visible;mso-width-relative:margin;mso-height-relative:margin;v-text-anchor:middle" filled="f" fillcolor="window" strokecolor="windowText" strokeweight=".25pt">
            <v:textbox style="mso-next-textbox:#_x0000_s1067">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_x0000_s1066" style="position:absolute;margin-left:413.6pt;margin-top:1.55pt;width:23.15pt;height:26.25pt;z-index:251681792;visibility:visible;mso-width-relative:margin;mso-height-relative:margin;v-text-anchor:middle" filled="f" fillcolor="window" strokecolor="windowText" strokeweight=".25pt">
            <v:textbox style="mso-next-textbox:#_x0000_s1066">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_x0000_s1065" style="position:absolute;margin-left:390.45pt;margin-top:1.55pt;width:23.15pt;height:26.25pt;z-index:251680768;visibility:visible;mso-width-relative:margin;mso-height-relative:margin;v-text-anchor:middle" filled="f" fillcolor="window" strokecolor="windowText" strokeweight=".25pt">
            <v:textbox style="mso-next-textbox:#_x0000_s1065">
              <w:txbxContent>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Rectangle 31" o:spid="_x0000_s1064" style="position:absolute;margin-left:345.85pt;margin-top:.6pt;width:23.15pt;height:27.2pt;z-index:251679744;visibility:visible;mso-width-relative:margin;mso-height-relative:margin;v-text-anchor:middle" filled="f" fillcolor="window" strokecolor="windowText" strokeweight=".25pt">
            <v:textbox style="mso-next-textbox:#Rectangle 31">
              <w:txbxContent>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Rectangle 30" o:spid="_x0000_s1063" style="position:absolute;margin-left:322.7pt;margin-top:.6pt;width:23.15pt;height:27.2pt;z-index:251678720;visibility:visible;mso-width-relative:margin;mso-height-relative:margin;v-text-anchor:middle" filled="f" fillcolor="window" strokecolor="windowText" strokeweight=".25pt">
            <v:textbox style="mso-next-textbox:#Rectangle 30">
              <w:txbxContent>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Rectangle 29" o:spid="_x0000_s1062" style="position:absolute;margin-left:299.55pt;margin-top:.5pt;width:23.15pt;height:27.3pt;z-index:251677696;visibility:visible;mso-width-relative:margin;mso-height-relative:margin;v-text-anchor:middle" filled="f" fillcolor="window" strokecolor="windowText" strokeweight=".25pt">
            <v:textbox style="mso-next-textbox:#Rectangle 29">
              <w:txbxContent>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Rectangle 28" o:spid="_x0000_s1061" style="position:absolute;margin-left:253.25pt;margin-top:.5pt;width:23.15pt;height:27.3pt;z-index:251676672;visibility:visible;mso-width-relative:margin;mso-height-relative:margin;v-text-anchor:middle" filled="f" fillcolor="window" strokecolor="windowText" strokeweight=".25pt">
            <v:textbox style="mso-next-textbox:#Rectangle 28">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Rectangle 27" o:spid="_x0000_s1060" style="position:absolute;margin-left:230.1pt;margin-top:.5pt;width:23.15pt;height:27.3pt;z-index:251675648;visibility:visible;mso-width-relative:margin;mso-height-relative:margin;v-text-anchor:middle" filled="f" fillcolor="window" strokecolor="windowText" strokeweight=".25pt">
            <v:textbox style="mso-next-textbox:#Rectangle 27">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Rectangle 25" o:spid="_x0000_s1059" style="position:absolute;margin-left:206.95pt;margin-top:.5pt;width:23.15pt;height:27.3pt;z-index:251674624;visibility:visible;mso-width-relative:margin;mso-height-relative:margin;v-text-anchor:middle" filled="f" fillcolor="window" strokecolor="windowText" strokeweight=".25pt">
            <v:textbox style="mso-next-textbox:#Rectangle 25">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_x0000_s1058" style="position:absolute;margin-left:183.8pt;margin-top:.6pt;width:23.15pt;height:27.2pt;z-index:251673600;visibility:visible;mso-width-relative:margin;mso-height-relative:margin;v-text-anchor:middle" filled="f" fillcolor="window" strokecolor="windowText" strokeweight=".25pt">
            <v:textbox style="mso-next-textbox:#_x0000_s1058">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Rectangle 18" o:spid="_x0000_s1057" style="position:absolute;margin-left:146.5pt;margin-top:1.3pt;width:23.15pt;height:26.5pt;z-index:251672576;visibility:visible;mso-width-relative:margin;mso-height-relative:margin;v-text-anchor:middle" filled="f" fillcolor="window" strokecolor="windowText" strokeweight=".25pt">
            <v:textbox style="mso-next-textbox:#Rectangle 18">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Rectangle 17" o:spid="_x0000_s1056" style="position:absolute;margin-left:123.35pt;margin-top:1.3pt;width:23.15pt;height:26.5pt;z-index:251671552;visibility:visible;mso-width-relative:margin;mso-height-relative:margin;v-text-anchor:middle" filled="f" fillcolor="window" strokecolor="windowText" strokeweight=".25pt">
            <v:textbox style="mso-next-textbox:#Rectangle 17">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Rectangle 16" o:spid="_x0000_s1055" style="position:absolute;margin-left:100.2pt;margin-top:1.3pt;width:23.15pt;height:26.5pt;z-index:251670528;visibility:visible;mso-width-relative:margin;mso-height-relative:margin;v-text-anchor:middle" filled="f" fillcolor="window" strokecolor="windowText" strokeweight=".25pt">
            <v:textbox style="mso-next-textbox:#Rectangle 16">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Rectangle 13" o:spid="_x0000_s1054" style="position:absolute;margin-left:53.9pt;margin-top:1.3pt;width:23.15pt;height:26.5pt;z-index:251669504;visibility:visible;mso-width-relative:margin;mso-height-relative:margin;v-text-anchor:middle" filled="f" fillcolor="window" strokecolor="windowText" strokeweight=".25pt">
            <v:textbox style="mso-next-textbox:#Rectangle 13">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Rectangle 12" o:spid="_x0000_s1053" style="position:absolute;margin-left:30.75pt;margin-top:1.3pt;width:23.15pt;height:26.5pt;z-index:251668480;visibility:visible;mso-width-relative:margin;mso-height-relative:margin;v-text-anchor:middle" filled="f" fillcolor="window" strokecolor="windowText" strokeweight=".25pt">
            <v:textbox style="mso-next-textbox:#Rectangle 12">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0A58DD">
        <w:rPr>
          <w:rFonts w:asciiTheme="minorHAnsi" w:hAnsiTheme="minorHAnsi" w:cstheme="minorHAnsi"/>
          <w:bCs/>
        </w:rPr>
        <w:pict>
          <v:rect id="Rectangle 11" o:spid="_x0000_s1052" style="position:absolute;margin-left:-2.95pt;margin-top:.5pt;width:23.15pt;height:26.25pt;z-index:251667456;visibility:visible;mso-width-relative:margin;mso-height-relative:margin;v-text-anchor:middle" filled="f" strokeweight=".25pt">
            <v:textbox style="mso-next-textbox:#Rectangle 11">
              <w:txbxContent>
                <w:p w:rsidR="00D23B3D" w:rsidRDefault="00D23B3D" w:rsidP="007F49A1">
                  <w:pPr>
                    <w:spacing w:after="0" w:line="240" w:lineRule="auto"/>
                    <w:ind w:right="-142" w:hanging="142"/>
                    <w:jc w:val="center"/>
                    <w:rPr>
                      <w:b/>
                      <w:sz w:val="24"/>
                      <w:szCs w:val="24"/>
                    </w:rPr>
                  </w:pPr>
                  <w:r>
                    <w:rPr>
                      <w:b/>
                      <w:sz w:val="24"/>
                      <w:szCs w:val="24"/>
                    </w:rPr>
                    <w:t>F</w:t>
                  </w:r>
                </w:p>
              </w:txbxContent>
            </v:textbox>
          </v:rect>
        </w:pict>
      </w:r>
    </w:p>
    <w:p w:rsidR="007F49A1" w:rsidRPr="0096546F" w:rsidRDefault="007F49A1" w:rsidP="007F49A1">
      <w:pPr>
        <w:rPr>
          <w:rFonts w:asciiTheme="minorHAnsi" w:hAnsiTheme="minorHAnsi" w:cstheme="minorHAnsi"/>
        </w:rPr>
      </w:pPr>
      <w:r w:rsidRPr="0096546F">
        <w:rPr>
          <w:rFonts w:asciiTheme="minorHAnsi" w:hAnsiTheme="minorHAnsi" w:cstheme="minorHAnsi"/>
        </w:rPr>
        <w:tab/>
      </w:r>
    </w:p>
    <w:p w:rsidR="007F49A1" w:rsidRPr="0096546F" w:rsidRDefault="007F49A1" w:rsidP="007F49A1">
      <w:pPr>
        <w:spacing w:after="0"/>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Data înregistrării                             </w:t>
      </w:r>
      <w:r w:rsidR="004B28C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 Codul măsurii                                            </w:t>
      </w:r>
    </w:p>
    <w:p w:rsidR="007F49A1" w:rsidRPr="0096546F" w:rsidRDefault="007F49A1" w:rsidP="007F49A1">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7F49A1" w:rsidRPr="0096546F" w:rsidTr="0061401D">
        <w:trPr>
          <w:trHeight w:val="701"/>
        </w:trPr>
        <w:tc>
          <w:tcPr>
            <w:tcW w:w="709"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7F49A1" w:rsidRPr="0096546F" w:rsidTr="0061401D">
        <w:trPr>
          <w:trHeight w:val="339"/>
        </w:trPr>
        <w:tc>
          <w:tcPr>
            <w:tcW w:w="709"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vMerge w:val="restart"/>
            <w:shd w:val="clear" w:color="auto" w:fill="auto"/>
          </w:tcPr>
          <w:p w:rsidR="007F49A1" w:rsidRDefault="007F49A1" w:rsidP="0061401D">
            <w:pPr>
              <w:spacing w:after="0" w:line="240" w:lineRule="auto"/>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mai depus pentru verificare această cerere de finanţare în baza aceluiași Apel de selecție?</w:t>
            </w: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Pr="0096546F" w:rsidRDefault="001F1F25" w:rsidP="0061401D">
            <w:pPr>
              <w:spacing w:after="0" w:line="240" w:lineRule="auto"/>
              <w:rPr>
                <w:rFonts w:asciiTheme="minorHAnsi" w:eastAsia="Times New Roman" w:hAnsiTheme="minorHAnsi" w:cstheme="minorHAnsi"/>
                <w:b/>
                <w:noProof/>
                <w:lang w:eastAsia="ro-RO"/>
              </w:rPr>
            </w:pPr>
          </w:p>
        </w:tc>
        <w:tc>
          <w:tcPr>
            <w:tcW w:w="745"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1F1F25">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Pr="0096546F" w:rsidRDefault="001F1F25" w:rsidP="0061401D">
            <w:pPr>
              <w:spacing w:after="0"/>
              <w:jc w:val="center"/>
              <w:rPr>
                <w:rFonts w:asciiTheme="minorHAnsi" w:eastAsia="Times New Roman" w:hAnsiTheme="minorHAnsi" w:cstheme="minorHAnsi"/>
                <w:b/>
                <w:bCs/>
                <w:noProof/>
                <w:lang w:eastAsia="ro-RO"/>
              </w:rPr>
            </w:pPr>
          </w:p>
        </w:tc>
        <w:tc>
          <w:tcPr>
            <w:tcW w:w="797"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1F1F25">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Pr="0096546F" w:rsidRDefault="001F1F25" w:rsidP="0061401D">
            <w:pPr>
              <w:spacing w:after="0"/>
              <w:jc w:val="center"/>
              <w:rPr>
                <w:rFonts w:asciiTheme="minorHAnsi" w:eastAsia="Times New Roman" w:hAnsiTheme="minorHAnsi" w:cstheme="minorHAnsi"/>
                <w:b/>
                <w:bCs/>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00"/>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68"/>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Default="001F1F25" w:rsidP="0061401D">
            <w:pPr>
              <w:spacing w:after="0"/>
              <w:jc w:val="center"/>
              <w:rPr>
                <w:rFonts w:asciiTheme="minorHAnsi" w:eastAsia="Times New Roman" w:hAnsiTheme="minorHAnsi" w:cstheme="minorHAnsi"/>
                <w:b/>
                <w:noProof/>
                <w:lang w:eastAsia="ro-RO"/>
              </w:rPr>
            </w:pP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lastRenderedPageBreak/>
              <w:t>Nr......</w:t>
            </w:r>
            <w:r w:rsidRPr="0096546F">
              <w:rPr>
                <w:rFonts w:asciiTheme="minorHAnsi" w:eastAsia="Times New Roman" w:hAnsiTheme="minorHAnsi" w:cstheme="minorHAnsi"/>
                <w:bCs/>
                <w:kern w:val="32"/>
              </w:rPr>
              <w:tab/>
              <w:t xml:space="preserve">din data </w:t>
            </w:r>
          </w:p>
          <w:p w:rsidR="001F1F25" w:rsidRPr="0096546F" w:rsidRDefault="001F1F25" w:rsidP="0061401D">
            <w:pPr>
              <w:spacing w:after="0"/>
              <w:jc w:val="center"/>
              <w:rPr>
                <w:rFonts w:asciiTheme="minorHAnsi" w:eastAsia="Times New Roman" w:hAnsiTheme="minorHAnsi" w:cstheme="minorHAnsi"/>
                <w:b/>
                <w:noProof/>
                <w:lang w:eastAsia="ro-RO"/>
              </w:rPr>
            </w:pPr>
          </w:p>
        </w:tc>
      </w:tr>
      <w:tr w:rsidR="007F49A1" w:rsidRPr="0096546F" w:rsidTr="0061401D">
        <w:trPr>
          <w:trHeight w:val="209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2.</w:t>
            </w:r>
          </w:p>
        </w:tc>
        <w:tc>
          <w:tcPr>
            <w:tcW w:w="5975" w:type="dxa"/>
            <w:shd w:val="clear" w:color="auto" w:fill="auto"/>
          </w:tcPr>
          <w:p w:rsidR="001F1F25" w:rsidRPr="006A5C1C" w:rsidRDefault="001F1F25" w:rsidP="001F1F25">
            <w:pPr>
              <w:spacing w:after="0" w:line="240" w:lineRule="auto"/>
              <w:contextualSpacing/>
              <w:jc w:val="both"/>
              <w:rPr>
                <w:rFonts w:ascii="Trebuchet MS" w:eastAsia="Times New Roman" w:hAnsi="Trebuchet MS"/>
                <w:bCs/>
                <w:kern w:val="32"/>
              </w:rPr>
            </w:pPr>
            <w:r>
              <w:rPr>
                <w:rFonts w:ascii="Trebuchet MS" w:eastAsia="Times New Roman" w:hAnsi="Trebuchet MS"/>
                <w:bCs/>
                <w:kern w:val="32"/>
              </w:rPr>
              <w:t>Solicitantul are mai mult de un proiect depus și selectat de către GAL în baza aceluiași Raport de selecție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2362" w:type="dxa"/>
            <w:shd w:val="clear" w:color="auto" w:fill="auto"/>
          </w:tcPr>
          <w:p w:rsidR="001F1F25" w:rsidRDefault="001F1F25" w:rsidP="001F1F25">
            <w:pPr>
              <w:spacing w:after="0" w:line="240" w:lineRule="auto"/>
              <w:contextualSpacing/>
              <w:jc w:val="both"/>
              <w:rPr>
                <w:rFonts w:ascii="Trebuchet MS" w:eastAsia="Times New Roman" w:hAnsi="Trebuchet MS"/>
                <w:bCs/>
                <w:kern w:val="32"/>
              </w:rPr>
            </w:pPr>
            <w:r>
              <w:rPr>
                <w:rFonts w:ascii="Trebuchet MS" w:eastAsia="Times New Roman" w:hAnsi="Trebuchet MS"/>
                <w:bCs/>
                <w:kern w:val="32"/>
              </w:rPr>
              <w:t xml:space="preserve">Nr.raport........ .../data...al GAL, </w:t>
            </w:r>
          </w:p>
          <w:p w:rsidR="007F49A1" w:rsidRPr="0096546F" w:rsidRDefault="001F1F25" w:rsidP="001F1F25">
            <w:pPr>
              <w:spacing w:after="0" w:line="240" w:lineRule="auto"/>
              <w:contextualSpacing/>
              <w:jc w:val="both"/>
              <w:rPr>
                <w:rFonts w:asciiTheme="minorHAnsi" w:eastAsia="Times New Roman" w:hAnsiTheme="minorHAnsi" w:cstheme="minorHAnsi"/>
                <w:bCs/>
                <w:kern w:val="32"/>
              </w:rPr>
            </w:pPr>
            <w:r>
              <w:rPr>
                <w:rFonts w:ascii="Trebuchet MS" w:eastAsia="Times New Roman" w:hAnsi="Trebuchet MS"/>
                <w:bCs/>
                <w:kern w:val="32"/>
              </w:rPr>
              <w:t>Denumire GAL....</w:t>
            </w:r>
          </w:p>
        </w:tc>
      </w:tr>
      <w:tr w:rsidR="007F49A1" w:rsidRPr="0096546F" w:rsidTr="0061401D">
        <w:trPr>
          <w:trHeight w:val="705"/>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818"/>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440"/>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52"/>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9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70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701"/>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DD7661"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007F49A1" w:rsidRPr="0096546F">
        <w:rPr>
          <w:rFonts w:asciiTheme="minorHAnsi" w:hAnsiTheme="minorHAnsi" w:cstheme="minorHAnsi"/>
          <w:b/>
          <w:lang w:eastAsia="ro-RO"/>
        </w:rPr>
        <w:t>. Verificarea documentelor anexate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tbl>
      <w:tblPr>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7F49A1" w:rsidRPr="0096546F" w:rsidTr="0061401D">
        <w:trPr>
          <w:trHeight w:val="1673"/>
        </w:trPr>
        <w:tc>
          <w:tcPr>
            <w:tcW w:w="7060"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7F49A1" w:rsidRPr="0096546F" w:rsidRDefault="007F49A1" w:rsidP="0061401D">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7F49A1" w:rsidRPr="0096546F" w:rsidTr="0061401D">
        <w:trPr>
          <w:trHeight w:val="1319"/>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p>
        </w:tc>
        <w:tc>
          <w:tcPr>
            <w:tcW w:w="813"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7F49A1" w:rsidRPr="0096546F" w:rsidRDefault="007F49A1" w:rsidP="0061401D">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r>
      <w:tr w:rsidR="007F49A1" w:rsidRPr="0096546F" w:rsidTr="0061401D">
        <w:trPr>
          <w:trHeight w:val="1319"/>
        </w:trPr>
        <w:tc>
          <w:tcPr>
            <w:tcW w:w="7060" w:type="dxa"/>
            <w:shd w:val="clear" w:color="auto" w:fill="auto"/>
          </w:tcPr>
          <w:p w:rsidR="007F49A1" w:rsidRPr="0096546F" w:rsidRDefault="007F49A1" w:rsidP="0061401D">
            <w:pPr>
              <w:tabs>
                <w:tab w:val="left" w:pos="270"/>
              </w:tabs>
              <w:spacing w:after="0"/>
              <w:jc w:val="both"/>
              <w:rPr>
                <w:rFonts w:asciiTheme="minorHAnsi" w:eastAsia="Times New Roman" w:hAnsiTheme="minorHAnsi" w:cstheme="minorHAnsi"/>
                <w:b/>
                <w:bCs/>
              </w:rPr>
            </w:pPr>
            <w:r w:rsidRPr="0096546F">
              <w:rPr>
                <w:rFonts w:asciiTheme="minorHAnsi" w:hAnsiTheme="minorHAnsi" w:cstheme="minorHAnsi"/>
                <w:b/>
                <w:bCs/>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r w:rsidRPr="0096546F">
              <w:rPr>
                <w:rFonts w:asciiTheme="minorHAnsi" w:eastAsia="Times New Roman" w:hAnsiTheme="minorHAnsi" w:cstheme="minorHAnsi"/>
                <w:b/>
                <w:bCs/>
                <w:noProof/>
                <w:lang w:eastAsia="ro-RO"/>
              </w:rPr>
              <w:t xml:space="preserve">1.2 Memoriu justificativ (pentru dotări în cardul investiților în </w:t>
            </w:r>
            <w:r w:rsidRPr="0096546F">
              <w:rPr>
                <w:rFonts w:asciiTheme="minorHAnsi" w:hAnsiTheme="minorHAnsi" w:cstheme="minorHAnsi"/>
                <w:b/>
                <w:bCs/>
              </w:rPr>
              <w:t>Studii şi investiţii asociate cu întreţinerea, restaurarea şi îmbunătăţirea patrimoniului cultural şi natural a satelor, peisajelor rurale).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kern w:val="32"/>
                <w:lang w:val="fr-FR"/>
              </w:rPr>
              <w:t>2. Certificat de Urbanism, completat și eliberat conform reglementărilor legale în vigoare și aflate în termenul de valabilitate la data depunerii cererii de finanțare.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705"/>
        </w:trPr>
        <w:tc>
          <w:tcPr>
            <w:tcW w:w="7060" w:type="dxa"/>
            <w:shd w:val="clear" w:color="auto" w:fill="auto"/>
          </w:tcPr>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3.Pentru comune și ADI </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eastAsia="Times New Roman" w:hAnsiTheme="minorHAnsi" w:cstheme="minorHAnsi"/>
                <w:b/>
                <w:bCs/>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b/>
                <w:bCs/>
                <w:lang w:val="pt-BR"/>
              </w:rPr>
              <w: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3.3 Pentru ONG-uri și unități de cult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Documente doveditoare ale dreptului de proprietate /administrare al ONG-urilor, Unităților de cult pe o perioadă de 10 ani, asupra bunurilor imobile la care se vor efectua lucrări, conform cererii de finanţare;</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818"/>
        </w:trPr>
        <w:tc>
          <w:tcPr>
            <w:tcW w:w="7060" w:type="dxa"/>
            <w:shd w:val="clear" w:color="auto" w:fill="auto"/>
          </w:tcPr>
          <w:p w:rsidR="007F49A1" w:rsidRPr="0096546F" w:rsidRDefault="007F49A1" w:rsidP="0061401D">
            <w:pPr>
              <w:tabs>
                <w:tab w:val="left" w:pos="0"/>
              </w:tabs>
              <w:spacing w:after="0"/>
              <w:jc w:val="both"/>
              <w:rPr>
                <w:rFonts w:asciiTheme="minorHAnsi" w:hAnsiTheme="minorHAnsi" w:cstheme="minorHAnsi"/>
                <w:b/>
                <w:bCs/>
                <w:lang w:val="pt-BR"/>
              </w:rPr>
            </w:pPr>
            <w:r w:rsidRPr="0096546F">
              <w:rPr>
                <w:rFonts w:asciiTheme="minorHAnsi" w:hAnsiTheme="minorHAnsi" w:cstheme="minorHAnsi"/>
                <w:b/>
                <w:bCs/>
                <w:lang w:val="pt-BR"/>
              </w:rPr>
              <w:t>4. Document care să ateste ca solicitantul a depus documentaţia la ANPM:</w:t>
            </w:r>
          </w:p>
          <w:p w:rsidR="007F49A1" w:rsidRPr="0096546F" w:rsidRDefault="007F49A1" w:rsidP="007F49A1">
            <w:pPr>
              <w:numPr>
                <w:ilvl w:val="1"/>
                <w:numId w:val="16"/>
              </w:num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Clasarea notificării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4.2 Decizia etapei de încadrare, ca document final (prin care se precizează că proiectul nu se supune evaluării impactului asupra mediului şi nici evaluării adecvate)</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4.3 Acord de mediu în cazul în care se impune evaluarea impactului preconizat asupra mediului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4.4 Acord de mediu în cazul evaluării impactului asupra mediului și de evaluare adecvată (dacă este cazul).</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4.5 Aviz Natura 2000 pentru proiectele care impun doar evaluare adecvată.</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44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5.1 Hotărârea Consiliului Local pentru implementarea proiectului, cu referire la următoarele puncte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bugetul/bugetele local/e pentru perioada de 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comunei pentru relaţia cu AFIR în derularea proiectului;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5.2 Hotărârea Adunării Generale (ONG)/Hot</w:t>
            </w:r>
            <w:r w:rsidRPr="0096546F">
              <w:rPr>
                <w:rFonts w:asciiTheme="minorHAnsi" w:hAnsiTheme="minorHAnsi" w:cstheme="minorHAnsi"/>
                <w:b/>
                <w:bCs/>
              </w:rPr>
              <w:t>ărârea Consiliului Parohial (Unități de cult)</w:t>
            </w:r>
            <w:r w:rsidRPr="0096546F">
              <w:rPr>
                <w:rFonts w:asciiTheme="minorHAnsi" w:hAnsiTheme="minorHAnsi" w:cstheme="minorHAnsi"/>
                <w:b/>
                <w:bCs/>
                <w:lang w:val="pt-BR"/>
              </w:rPr>
              <w:t xml:space="preserve"> pentru implementarea proiectului specific fiecărei categorii de solicitanți cu referire la însuşirea /aprobarea de către ONG, Unitate de cult, a următoarelor (condiții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 solicitantului pentru perioada de 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investiției/investițiilor propuse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solicitantului pentru relaţia cu AFIR în derularea proiectului;</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284"/>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6.1 </w:t>
            </w:r>
            <w:r w:rsidRPr="0096546F">
              <w:rPr>
                <w:rFonts w:asciiTheme="minorHAnsi" w:eastAsia="Times New Roman" w:hAnsiTheme="minorHAnsi" w:cstheme="minorHAnsi"/>
                <w:b/>
                <w:bCs/>
                <w:lang w:val="fr-FR"/>
              </w:rPr>
              <w:t>Certificatul de înregistrare fiscală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611"/>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rPr>
              <w:t xml:space="preserve">6.2 </w:t>
            </w:r>
            <w:r w:rsidRPr="0096546F">
              <w:rPr>
                <w:rFonts w:asciiTheme="minorHAnsi" w:hAnsiTheme="minorHAnsi" w:cstheme="minorHAnsi"/>
                <w:b/>
                <w:bCs/>
                <w:lang w:val="pt-BR"/>
              </w:rPr>
              <w:t>Încheiere privind înscrierea în Registrul Asociațiilor și Fundațiilor, rămasă definitivă / Certificat de înregistrare în Registrul Asociațiilor și Fundațiilor.</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5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6.2.1 Actul de înfiinţare şi statutul ONG/ADI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6.2.2 Actul de înfiinţare şi statutul Aşezământului Monahal  (Mânăstire, </w:t>
            </w:r>
            <w:r w:rsidRPr="0096546F">
              <w:rPr>
                <w:rFonts w:asciiTheme="minorHAnsi" w:hAnsiTheme="minorHAnsi" w:cstheme="minorHAnsi"/>
                <w:b/>
                <w:bCs/>
                <w:lang w:val="pt-BR"/>
              </w:rPr>
              <w:lastRenderedPageBreak/>
              <w:t>Schit sau Metoc)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lastRenderedPageBreak/>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color w:val="FF0000"/>
                <w:lang w:val="pt-BR"/>
              </w:rPr>
            </w:pPr>
            <w:r w:rsidRPr="0096546F">
              <w:rPr>
                <w:rFonts w:asciiTheme="minorHAnsi" w:hAnsiTheme="minorHAnsi" w:cstheme="minorHAnsi"/>
                <w:b/>
                <w:bCs/>
                <w:lang w:val="pt-BR"/>
              </w:rPr>
              <w:lastRenderedPageBreak/>
              <w:t xml:space="preserve">6.2.3 </w:t>
            </w:r>
            <w:r w:rsidRPr="0096546F">
              <w:rPr>
                <w:rFonts w:asciiTheme="minorHAnsi" w:hAnsiTheme="minorHAnsi" w:cstheme="minorHAnsi"/>
                <w:b/>
              </w:rPr>
              <w:t>Actul Constitutiv, Certificatul de înregistrare a firmei, Hotărârea tribunalului de pe lângă ONRC, Certificat constatator eliberat de ONRC.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eastAsia="Times New Roman" w:hAnsiTheme="minorHAnsi" w:cstheme="minorHAnsi"/>
                <w:b/>
                <w:bCs/>
              </w:rPr>
              <w:t xml:space="preserve">8. </w:t>
            </w:r>
            <w:bookmarkStart w:id="8" w:name="_Hlk493751578"/>
            <w:r w:rsidRPr="0096546F">
              <w:rPr>
                <w:rFonts w:asciiTheme="minorHAnsi" w:eastAsia="Times New Roman" w:hAnsiTheme="minorHAnsi" w:cstheme="minorHAnsi"/>
                <w:b/>
                <w:bCs/>
              </w:rPr>
              <w:t>Certificate  care  să  ateste  lipsa  datoriilor  fiscale  restante  și  graficul  de reeșalonare a datoriilor către bugetul consolidat (dacă este cazul).</w:t>
            </w:r>
            <w:bookmarkEnd w:id="8"/>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292"/>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hAnsiTheme="minorHAnsi" w:cstheme="minorHAnsi"/>
                <w:b/>
                <w:bCs/>
              </w:rPr>
              <w:t xml:space="preserve">9. </w:t>
            </w:r>
            <w:bookmarkStart w:id="9" w:name="_Hlk493751586"/>
            <w:r w:rsidRPr="0096546F">
              <w:rPr>
                <w:rFonts w:asciiTheme="minorHAnsi" w:hAnsiTheme="minorHAnsi" w:cstheme="minorHAnsi"/>
                <w:b/>
                <w:bCs/>
              </w:rPr>
              <w:t>Certificatul de cazier judiciar</w:t>
            </w:r>
            <w:bookmarkEnd w:id="9"/>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jc w:val="both"/>
              <w:rPr>
                <w:rFonts w:asciiTheme="minorHAnsi" w:eastAsia="Times New Roman" w:hAnsiTheme="minorHAnsi" w:cstheme="minorHAnsi"/>
                <w:b/>
                <w:bCs/>
              </w:rPr>
            </w:pPr>
            <w:r w:rsidRPr="0096546F">
              <w:rPr>
                <w:rFonts w:asciiTheme="minorHAnsi" w:hAnsiTheme="minorHAnsi" w:cstheme="minorHAnsi"/>
                <w:b/>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11.1 Notificare privind conformitatea proiectului cu condiţiile de igienă şi sănătate publică</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sau</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11.2 Notificare că investiţia nu face obiectul evaluării condiţiilor de igienă şi sănătate publică,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12. Declarația pe propria răspundere din care să reiasă că după realizarea investiției din patrimoniul cultural de clasă B sau A, aceasta va fi înscrisă într-o rețea de promovare turistică.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13. Avizul emis de catre Ministerul Culturii sau, dupa caz, de catre serviciile publice deconcentrate ale Ministerului Culturii, respectiv Direcțiile Județene pentru Cultura pe raza carora sunt amplasate obiectivele, conform Legii 422/2001 privind protejarea monumentelor istorice, republicata, cu modificarile și completarile ulterioare, care să confirme faptul că obiectivul propus spre finanțare face parte din patrimoniul cultural de interes local - grupa B sau A și ca se poate interveni asupra lui (documentația este adecvata).</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14. Dovada eliberata de Muzeul județean, prin care se certifica verificarea documentara și pe teren, dacă este cazul, asupra unor intervenții antropice cu caracter arheologic în perimetrul aferent proiectului propus pentru finanțare nerambursabila (OG 43/2000, republicata, cu modificarile și completarile ulterioare).</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lastRenderedPageBreak/>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 xml:space="preserve">17. Document eliberat de Primărie/ Centrul eparhial ( în cazul Unităţilor de Cult)/ Comitet director al ONG, din care să rezulte numărul de activităţi desfășurate ce au avut loc în ultimele 12 luni, anterioare datei depunerii Cererii de Finanţare. </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18. </w:t>
            </w:r>
            <w:bookmarkStart w:id="10" w:name="_Hlk493751984"/>
            <w:r w:rsidRPr="0096546F">
              <w:rPr>
                <w:rFonts w:asciiTheme="minorHAnsi" w:hAnsiTheme="minorHAnsi" w:cstheme="minorHAnsi"/>
                <w:b/>
                <w:bCs/>
              </w:rPr>
              <w:t>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bookmarkEnd w:id="10"/>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19. </w:t>
            </w:r>
            <w:bookmarkStart w:id="11" w:name="_Hlk493751956"/>
            <w:r w:rsidRPr="0096546F">
              <w:rPr>
                <w:rFonts w:asciiTheme="minorHAnsi" w:hAnsiTheme="minorHAnsi" w:cstheme="minorHAnsi"/>
                <w:b/>
                <w:bCs/>
              </w:rPr>
              <w:t>Copia Documentului de identitate al reprezentantului legal al beneficiarului.</w:t>
            </w:r>
            <w:bookmarkEnd w:id="11"/>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 xml:space="preserve">20. </w:t>
            </w:r>
            <w:bookmarkStart w:id="12" w:name="_Hlk493752019"/>
            <w:r w:rsidRPr="0096546F">
              <w:rPr>
                <w:rFonts w:asciiTheme="minorHAnsi" w:hAnsiTheme="minorHAnsi" w:cstheme="minorHAnsi"/>
                <w:b/>
                <w:bCs/>
              </w:rPr>
              <w:t>Dovada achitarii integrale a datoriei față de AFIR, inclusiv dobânzile și majorările de întârziere, dacă este cazul</w:t>
            </w:r>
            <w:bookmarkEnd w:id="12"/>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D8074C" w:rsidP="0061401D">
            <w:pPr>
              <w:tabs>
                <w:tab w:val="left" w:pos="720"/>
                <w:tab w:val="center" w:pos="4536"/>
                <w:tab w:val="right" w:pos="9072"/>
              </w:tabs>
              <w:spacing w:after="0"/>
              <w:jc w:val="both"/>
              <w:rPr>
                <w:rFonts w:asciiTheme="minorHAnsi" w:hAnsiTheme="minorHAnsi" w:cstheme="minorHAnsi"/>
                <w:b/>
                <w:bCs/>
              </w:rPr>
            </w:pPr>
            <w:r>
              <w:rPr>
                <w:rFonts w:asciiTheme="minorHAnsi" w:hAnsiTheme="minorHAnsi" w:cstheme="minorHAnsi"/>
                <w:b/>
                <w:bCs/>
              </w:rPr>
              <w:t>21</w:t>
            </w:r>
            <w:r w:rsidR="007F49A1" w:rsidRPr="0096546F">
              <w:rPr>
                <w:rFonts w:asciiTheme="minorHAnsi" w:hAnsiTheme="minorHAnsi" w:cstheme="minorHAnsi"/>
                <w:b/>
                <w:bCs/>
              </w:rPr>
              <w:t>. Alte documente justificative (se vor specifica după caz).</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 Declarație pe propria răspundere a solicitantului privind asigurarea sustenabilității proiectului (Anexa 8),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 xml:space="preserve">2. </w:t>
            </w:r>
            <w:r w:rsidR="00D8074C">
              <w:rPr>
                <w:rFonts w:asciiTheme="minorHAnsi" w:hAnsiTheme="minorHAnsi" w:cstheme="minorHAnsi"/>
                <w:b/>
                <w:bCs/>
              </w:rPr>
              <w:t xml:space="preserve"> </w:t>
            </w:r>
            <w:r w:rsidRPr="0096546F">
              <w:rPr>
                <w:rFonts w:asciiTheme="minorHAnsi" w:hAnsiTheme="minorHAnsi" w:cstheme="minorHAnsi"/>
                <w:b/>
                <w:bCs/>
              </w:rPr>
              <w:t>Acord de parteneriat, (anexa 17.)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w:t>
            </w:r>
          </w:p>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n.</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7F49A1" w:rsidRPr="0096546F" w:rsidRDefault="007F49A1" w:rsidP="007F49A1">
      <w:pPr>
        <w:spacing w:after="0" w:line="240" w:lineRule="auto"/>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F49A1" w:rsidRPr="0096546F"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F49A1"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117FF0" w:rsidRPr="0096546F" w:rsidRDefault="00117FF0" w:rsidP="007F49A1">
      <w:pPr>
        <w:spacing w:after="0" w:line="240" w:lineRule="auto"/>
        <w:contextualSpacing/>
        <w:jc w:val="both"/>
        <w:rPr>
          <w:rFonts w:asciiTheme="minorHAnsi" w:eastAsia="Times New Roman" w:hAnsiTheme="minorHAnsi" w:cstheme="minorHAnsi"/>
        </w:rPr>
      </w:pP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F49A1" w:rsidRPr="0096546F" w:rsidRDefault="000A58DD" w:rsidP="007F49A1">
      <w:pPr>
        <w:spacing w:after="120"/>
        <w:rPr>
          <w:rFonts w:asciiTheme="minorHAnsi" w:hAnsiTheme="minorHAnsi" w:cstheme="minorHAnsi"/>
          <w:b/>
        </w:rPr>
      </w:pPr>
      <w:r w:rsidRPr="0096546F">
        <w:rPr>
          <w:rFonts w:cs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4pt;height:78.15pt" o:ole="">
            <v:imagedata r:id="rId14" o:title=""/>
          </v:shape>
          <w:control r:id="rId15" w:name="TextBox21" w:shapeid="_x0000_i1028"/>
        </w:object>
      </w: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lastRenderedPageBreak/>
        <w:t>DATA___/_____/____________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Verificat de: </w:t>
      </w:r>
      <w:r w:rsidR="0011025D">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Întocmit de: </w:t>
      </w:r>
      <w:r w:rsidR="0011025D">
        <w:rPr>
          <w:rFonts w:asciiTheme="minorHAnsi" w:hAnsiTheme="minorHAnsi" w:cstheme="minorHAnsi"/>
          <w:b/>
        </w:rPr>
        <w:t xml:space="preserve">Expert evaluator </w:t>
      </w:r>
      <w:r w:rsidRPr="0096546F">
        <w:rPr>
          <w:rFonts w:asciiTheme="minorHAnsi" w:hAnsiTheme="minorHAnsi" w:cstheme="minorHAnsi"/>
          <w:b/>
        </w:rPr>
        <w:t xml:space="preserve"> 2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E813E0"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Am luat la cunoștință,</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Reprezentant legal al solicitantului:</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i/>
        </w:rPr>
        <w:t>DATA____/____/___________________</w:t>
      </w:r>
    </w:p>
    <w:p w:rsidR="007F49A1" w:rsidRDefault="007F49A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Pr="0096546F" w:rsidRDefault="00117FF0" w:rsidP="007F49A1">
      <w:pPr>
        <w:spacing w:after="120"/>
        <w:rPr>
          <w:rFonts w:asciiTheme="minorHAnsi" w:hAnsiTheme="minorHAnsi" w:cstheme="minorHAnsi"/>
          <w:b/>
        </w:rPr>
      </w:pPr>
    </w:p>
    <w:p w:rsidR="007F49A1" w:rsidRDefault="001E2E12" w:rsidP="003433F7">
      <w:pPr>
        <w:spacing w:after="160" w:line="259" w:lineRule="auto"/>
        <w:rPr>
          <w:rFonts w:asciiTheme="minorHAnsi" w:hAnsiTheme="minorHAnsi" w:cstheme="minorHAnsi"/>
          <w:b/>
          <w:color w:val="0070C0"/>
          <w:sz w:val="28"/>
        </w:rPr>
      </w:pPr>
      <w:r w:rsidRPr="0096546F">
        <w:rPr>
          <w:rFonts w:asciiTheme="minorHAnsi" w:hAnsiTheme="minorHAnsi" w:cstheme="minorHAnsi"/>
          <w:b/>
          <w:color w:val="0070C0"/>
          <w:sz w:val="28"/>
        </w:rPr>
        <w:t>PARTEA II – VERIFICAREA INCADRĂRII PROIECTULUI</w:t>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DD7661" w:rsidRPr="0096546F" w:rsidTr="00DD7661">
        <w:trPr>
          <w:trHeight w:val="701"/>
        </w:trPr>
        <w:tc>
          <w:tcPr>
            <w:tcW w:w="709"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DD7661" w:rsidRPr="0096546F" w:rsidTr="00DD7661">
        <w:trPr>
          <w:trHeight w:val="584"/>
        </w:trPr>
        <w:tc>
          <w:tcPr>
            <w:tcW w:w="709" w:type="dxa"/>
            <w:shd w:val="clear" w:color="auto" w:fill="auto"/>
          </w:tcPr>
          <w:p w:rsidR="00DD7661" w:rsidRPr="0096546F" w:rsidRDefault="00DD7661" w:rsidP="007C523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shd w:val="clear" w:color="auto" w:fill="auto"/>
          </w:tcPr>
          <w:p w:rsidR="00DD7661" w:rsidRPr="0096546F" w:rsidRDefault="00DD7661" w:rsidP="00DD7661">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 xml:space="preserve">Modelul de Cerere de finanțareutilizat de solicitant este în concordanță cu ultima variantă de pe site-ul </w:t>
            </w:r>
            <w:hyperlink r:id="rId16" w:history="1">
              <w:r w:rsidRPr="0096546F">
                <w:rPr>
                  <w:rStyle w:val="Hyperlink"/>
                  <w:rFonts w:asciiTheme="minorHAnsi" w:hAnsiTheme="minorHAnsi" w:cstheme="minorHAnsi"/>
                </w:rPr>
                <w:t>www.samusporolissum.ro</w:t>
              </w:r>
            </w:hyperlink>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DC146A" w:rsidRDefault="00DD7661" w:rsidP="00DD7661">
            <w:pPr>
              <w:spacing w:after="0" w:line="240" w:lineRule="auto"/>
              <w:jc w:val="center"/>
              <w:rPr>
                <w:rFonts w:asciiTheme="minorHAnsi" w:eastAsia="Times New Roman" w:hAnsiTheme="minorHAnsi" w:cstheme="minorHAnsi"/>
                <w:b/>
                <w:i/>
              </w:rPr>
            </w:pPr>
            <w:r w:rsidRPr="00DC146A">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DC146A">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p w:rsidR="00DD7661" w:rsidRPr="0096546F" w:rsidRDefault="00DD7661" w:rsidP="00DD7661">
            <w:pPr>
              <w:spacing w:after="0" w:line="240" w:lineRule="auto"/>
              <w:jc w:val="center"/>
              <w:rPr>
                <w:rFonts w:asciiTheme="minorHAnsi" w:eastAsia="Times New Roman" w:hAnsiTheme="minorHAnsi" w:cstheme="minorHAnsi"/>
                <w:b/>
                <w:bCs/>
                <w:noProof/>
                <w:lang w:eastAsia="ro-RO"/>
              </w:rPr>
            </w:pPr>
          </w:p>
        </w:tc>
        <w:tc>
          <w:tcPr>
            <w:tcW w:w="5975" w:type="dxa"/>
            <w:shd w:val="clear" w:color="auto" w:fill="auto"/>
          </w:tcPr>
          <w:p w:rsidR="00DD7661" w:rsidRPr="0096546F" w:rsidRDefault="00DD7661" w:rsidP="00DD7661">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4D09F1" w:rsidRDefault="004D09F1" w:rsidP="00DD7661">
            <w:pPr>
              <w:spacing w:after="0"/>
              <w:jc w:val="center"/>
              <w:rPr>
                <w:rFonts w:asciiTheme="minorHAnsi" w:eastAsia="Times New Roman" w:hAnsiTheme="minorHAnsi" w:cstheme="minorHAnsi"/>
                <w:b/>
                <w:bCs/>
                <w:noProof/>
                <w:lang w:eastAsia="ro-RO"/>
              </w:rPr>
            </w:pPr>
          </w:p>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4D09F1" w:rsidRPr="002A5A39" w:rsidRDefault="004D09F1" w:rsidP="004D09F1">
            <w:pPr>
              <w:pStyle w:val="ListParagraph"/>
              <w:tabs>
                <w:tab w:val="left" w:pos="270"/>
              </w:tabs>
              <w:spacing w:before="120" w:after="120" w:line="240" w:lineRule="auto"/>
              <w:ind w:left="0"/>
              <w:jc w:val="both"/>
              <w:rPr>
                <w:rFonts w:asciiTheme="minorHAnsi" w:hAnsiTheme="minorHAnsi" w:cstheme="minorHAnsi"/>
              </w:rPr>
            </w:pPr>
            <w:r w:rsidRPr="0096546F">
              <w:rPr>
                <w:rFonts w:asciiTheme="minorHAnsi" w:eastAsia="Times New Roman" w:hAnsiTheme="minorHAnsi" w:cstheme="minorHAnsi"/>
              </w:rPr>
              <w:t>Obiectivele și tipul de serviciu/investiție prezentate în Cererea de finanțare se încadrează în fișa măsurii din SDL</w:t>
            </w:r>
            <w:r>
              <w:rPr>
                <w:sz w:val="24"/>
              </w:rPr>
              <w:t xml:space="preserve"> </w:t>
            </w:r>
            <w:r w:rsidRPr="002A5A39">
              <w:rPr>
                <w:rFonts w:asciiTheme="minorHAnsi" w:hAnsiTheme="minorHAnsi" w:cstheme="minorHAnsi"/>
              </w:rPr>
              <w:t>și respectă cel puțin condițiile generale de eligibilitate prevăzute în cap. 8.1 din PNDR 2014-2020, Reg. (UE) nr. 1305/2013, Reg. (UE) nr. 1303/2013, precum și legislația națională specifică?</w:t>
            </w:r>
          </w:p>
          <w:p w:rsidR="002A5A39" w:rsidRPr="0096546F" w:rsidRDefault="002A5A39" w:rsidP="004D09F1">
            <w:pPr>
              <w:pStyle w:val="ListParagraph"/>
              <w:tabs>
                <w:tab w:val="left" w:pos="270"/>
              </w:tabs>
              <w:spacing w:before="120" w:after="120" w:line="240" w:lineRule="auto"/>
              <w:ind w:left="0"/>
              <w:rPr>
                <w:rFonts w:asciiTheme="minorHAnsi" w:hAnsiTheme="minorHAnsi" w:cstheme="minorHAnsi"/>
              </w:rPr>
            </w:pPr>
          </w:p>
        </w:tc>
        <w:tc>
          <w:tcPr>
            <w:tcW w:w="745" w:type="dxa"/>
            <w:shd w:val="clear" w:color="auto" w:fill="auto"/>
          </w:tcPr>
          <w:p w:rsidR="002A5A39" w:rsidRDefault="002A5A39"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2A5A39" w:rsidRDefault="002A5A39"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2A5A39" w:rsidRDefault="002A5A39" w:rsidP="00DD7661">
            <w:pPr>
              <w:spacing w:after="0" w:line="240" w:lineRule="auto"/>
              <w:jc w:val="center"/>
              <w:rPr>
                <w:rFonts w:asciiTheme="minorHAnsi" w:eastAsia="Times New Roman" w:hAnsiTheme="minorHAnsi" w:cstheme="minorHAnsi"/>
                <w:b/>
                <w:i/>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DC146A" w:rsidRDefault="002A5A39" w:rsidP="00DC146A">
            <w:pPr>
              <w:spacing w:after="0" w:line="240" w:lineRule="auto"/>
              <w:jc w:val="center"/>
              <w:rPr>
                <w:b/>
                <w:i/>
                <w:sz w:val="24"/>
              </w:rPr>
            </w:pPr>
            <w:r w:rsidRPr="002D2CD1">
              <w:rPr>
                <w:b/>
                <w:i/>
                <w:sz w:val="24"/>
              </w:rPr>
              <w:t>DA cu diferențe</w:t>
            </w:r>
            <w:r w:rsidRPr="002D2CD1">
              <w:rPr>
                <w:i/>
                <w:sz w:val="24"/>
              </w:rPr>
              <w:sym w:font="Wingdings" w:char="F06F"/>
            </w:r>
          </w:p>
        </w:tc>
      </w:tr>
    </w:tbl>
    <w:p w:rsidR="00DD7661" w:rsidRDefault="00DD7661" w:rsidP="00DD7661">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384"/>
        <w:gridCol w:w="3686"/>
        <w:gridCol w:w="2409"/>
        <w:gridCol w:w="1418"/>
        <w:gridCol w:w="1786"/>
      </w:tblGrid>
      <w:tr w:rsidR="00DD7661" w:rsidRPr="0096546F" w:rsidTr="00DD7661">
        <w:tc>
          <w:tcPr>
            <w:tcW w:w="7479" w:type="dxa"/>
            <w:gridSpan w:val="3"/>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lastRenderedPageBreak/>
              <w:t>INDICATORI DE MONITORIZARE</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18"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86"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DD7661" w:rsidRPr="0096546F" w:rsidTr="00DD7661">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rPr>
          <w:trHeight w:val="547"/>
        </w:trPr>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2. Tipul sprijinului</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547"/>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extinderea şi modernizarea facilităţilor care furnizează servicii sociale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342"/>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Investiţii în stabilirea, îmbunătăţirea sau extinderea serviciilor de bază locale, inclusiv recreaţie şi cultură şi a infrastructurii aferente</w:t>
            </w:r>
          </w:p>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 investiţii asociate cu întreţinerea, restaurarea şi îmbunătăţirea patrimoniului cultural şi natural a satelor, peisajelor rurale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7479" w:type="dxa"/>
            <w:gridSpan w:val="3"/>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c>
          <w:tcPr>
            <w:tcW w:w="7479" w:type="dxa"/>
            <w:gridSpan w:val="3"/>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bl>
    <w:p w:rsidR="00E81E2C" w:rsidRDefault="00E81E2C" w:rsidP="00117FF0">
      <w:pPr>
        <w:pStyle w:val="Heading2"/>
        <w:spacing w:before="51"/>
        <w:rPr>
          <w:rFonts w:asciiTheme="minorHAnsi" w:hAnsiTheme="minorHAnsi" w:cstheme="minorHAnsi"/>
          <w:u w:val="single" w:color="000000"/>
        </w:rPr>
      </w:pPr>
    </w:p>
    <w:p w:rsidR="00E81E2C" w:rsidRPr="0096546F" w:rsidRDefault="00E81E2C" w:rsidP="00E81E2C">
      <w:pPr>
        <w:pStyle w:val="Heading2"/>
        <w:spacing w:before="51"/>
        <w:ind w:left="217"/>
        <w:rPr>
          <w:rFonts w:asciiTheme="minorHAnsi" w:eastAsia="Calibri" w:hAnsiTheme="minorHAnsi" w:cstheme="minorHAnsi"/>
          <w:b w:val="0"/>
          <w:bCs w:val="0"/>
        </w:rPr>
      </w:pPr>
      <w:r w:rsidRPr="0096546F">
        <w:rPr>
          <w:rFonts w:asciiTheme="minorHAnsi" w:hAnsiTheme="minorHAnsi" w:cstheme="minorHAnsi"/>
          <w:u w:val="single" w:color="000000"/>
        </w:rPr>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sidRPr="0096546F">
        <w:rPr>
          <w:rFonts w:asciiTheme="minorHAnsi" w:hAnsiTheme="minorHAnsi" w:cstheme="minorHAnsi"/>
          <w:spacing w:val="-1"/>
          <w:u w:val="single" w:color="000000"/>
        </w:rPr>
        <w:t xml:space="preserve"> 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E81E2C" w:rsidRPr="0096546F" w:rsidRDefault="00E81E2C" w:rsidP="00E81E2C">
      <w:pPr>
        <w:spacing w:before="2" w:line="292" w:lineRule="exact"/>
        <w:ind w:left="217"/>
        <w:rPr>
          <w:rFonts w:asciiTheme="minorHAnsi" w:hAnsiTheme="minorHAnsi" w:cstheme="minorHAnsi"/>
          <w:sz w:val="24"/>
          <w:szCs w:val="24"/>
        </w:rPr>
      </w:pPr>
      <w:r w:rsidRPr="0096546F">
        <w:rPr>
          <w:rFonts w:asciiTheme="minorHAnsi" w:hAnsiTheme="minorHAnsi" w:cstheme="minorHAnsi"/>
          <w:b/>
          <w:spacing w:val="-1"/>
          <w:sz w:val="24"/>
        </w:rPr>
        <w:t>Proiectul</w:t>
      </w:r>
      <w:r>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pacing w:val="-2"/>
          <w:sz w:val="24"/>
        </w:rPr>
        <w:t>DA</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z w:val="24"/>
        </w:rPr>
        <w:t>NU</w:t>
      </w:r>
    </w:p>
    <w:p w:rsidR="00E81E2C" w:rsidRPr="0096546F" w:rsidRDefault="00E81E2C" w:rsidP="00E81E2C">
      <w:pPr>
        <w:pStyle w:val="BodyText"/>
        <w:ind w:left="217"/>
        <w:rPr>
          <w:rFonts w:asciiTheme="minorHAnsi" w:hAnsiTheme="minorHAnsi" w:cstheme="minorHAnsi"/>
        </w:rPr>
      </w:pPr>
      <w:r w:rsidRPr="0096546F">
        <w:rPr>
          <w:rFonts w:asciiTheme="minorHAnsi" w:hAnsiTheme="minorHAnsi" w:cstheme="minorHAnsi"/>
        </w:rPr>
        <w:t>Observații:</w:t>
      </w:r>
    </w:p>
    <w:p w:rsidR="00E81E2C" w:rsidRPr="0096546F" w:rsidRDefault="00E81E2C" w:rsidP="00E81E2C">
      <w:pPr>
        <w:spacing w:before="11"/>
        <w:rPr>
          <w:rFonts w:asciiTheme="minorHAnsi" w:hAnsiTheme="minorHAnsi" w:cstheme="minorHAnsi"/>
          <w:sz w:val="20"/>
          <w:szCs w:val="20"/>
        </w:rPr>
      </w:pPr>
    </w:p>
    <w:p w:rsidR="00E81E2C" w:rsidRPr="00E81E2C" w:rsidRDefault="000A58DD" w:rsidP="00E81E2C">
      <w:pPr>
        <w:spacing w:line="20" w:lineRule="atLeast"/>
        <w:ind w:left="209"/>
        <w:rPr>
          <w:rFonts w:asciiTheme="minorHAnsi" w:hAnsiTheme="minorHAnsi" w:cstheme="minorHAnsi"/>
          <w:sz w:val="2"/>
          <w:szCs w:val="2"/>
        </w:rPr>
      </w:pPr>
      <w:r w:rsidRPr="000A58DD">
        <w:rPr>
          <w:rFonts w:asciiTheme="minorHAnsi" w:hAnsiTheme="minorHAnsi" w:cstheme="minorHAnsi"/>
          <w:sz w:val="2"/>
          <w:szCs w:val="2"/>
        </w:rPr>
      </w:r>
      <w:r>
        <w:rPr>
          <w:rFonts w:asciiTheme="minorHAnsi" w:hAnsiTheme="minorHAnsi" w:cstheme="minorHAnsi"/>
          <w:sz w:val="2"/>
          <w:szCs w:val="2"/>
        </w:rPr>
        <w:pict>
          <v:group id="_x0000_s1084" style="width:460.75pt;height:.8pt;mso-position-horizontal-relative:char;mso-position-vertical-relative:line" coordsize="9215,16">
            <v:group id="_x0000_s1085" style="position:absolute;left:8;top:8;width:9199;height:2" coordorigin="8,8" coordsize="9199,2">
              <v:shape id="_x0000_s1086" style="position:absolute;left:8;top:8;width:9199;height:2" coordorigin="8,8" coordsize="9199,0" path="m8,8r9199,e" filled="f" strokeweight=".27489mm">
                <v:path arrowok="t"/>
              </v:shape>
            </v:group>
            <w10:wrap type="none"/>
            <w10:anchorlock/>
          </v:group>
        </w:pic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 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lastRenderedPageBreak/>
        <w:t xml:space="preserve">Verificat de: </w:t>
      </w:r>
      <w:r>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Întocmit de: </w:t>
      </w:r>
      <w:r>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Default="00E81E2C" w:rsidP="00E81E2C">
      <w:pPr>
        <w:spacing w:before="7"/>
        <w:rPr>
          <w:rFonts w:asciiTheme="minorHAnsi" w:eastAsia="Times New Roman" w:hAnsiTheme="minorHAnsi" w:cstheme="minorHAnsi"/>
          <w:i/>
          <w:sz w:val="21"/>
          <w:szCs w:val="21"/>
        </w:rPr>
      </w:pPr>
    </w:p>
    <w:p w:rsidR="00C11283" w:rsidRPr="0096546F" w:rsidRDefault="00C11283" w:rsidP="00E81E2C">
      <w:pPr>
        <w:spacing w:before="7"/>
        <w:rPr>
          <w:rFonts w:asciiTheme="minorHAnsi" w:eastAsia="Times New Roman" w:hAnsiTheme="minorHAnsi" w:cstheme="minorHAnsi"/>
          <w:i/>
          <w:sz w:val="21"/>
          <w:szCs w:val="21"/>
        </w:rPr>
      </w:pPr>
    </w:p>
    <w:p w:rsidR="00E81E2C" w:rsidRDefault="00E81E2C" w:rsidP="00E81E2C">
      <w:pPr>
        <w:pStyle w:val="Heading2"/>
        <w:spacing w:before="51"/>
        <w:ind w:left="217" w:right="6740"/>
        <w:rPr>
          <w:rFonts w:asciiTheme="minorHAnsi" w:hAnsiTheme="minorHAnsi" w:cstheme="minorHAnsi"/>
          <w:spacing w:val="-1"/>
        </w:rPr>
      </w:pPr>
      <w:r w:rsidRPr="0096546F">
        <w:rPr>
          <w:rFonts w:asciiTheme="minorHAnsi" w:hAnsiTheme="minorHAnsi" w:cstheme="minorHAnsi"/>
        </w:rPr>
        <w:t xml:space="preserve">Am </w:t>
      </w:r>
      <w:r w:rsidRPr="0096546F">
        <w:rPr>
          <w:rFonts w:asciiTheme="minorHAnsi" w:hAnsiTheme="minorHAnsi" w:cstheme="minorHAnsi"/>
          <w:spacing w:val="-1"/>
        </w:rPr>
        <w:t xml:space="preserve">luat </w:t>
      </w:r>
      <w:r w:rsidRPr="0096546F">
        <w:rPr>
          <w:rFonts w:asciiTheme="minorHAnsi" w:hAnsiTheme="minorHAnsi" w:cstheme="minorHAnsi"/>
        </w:rPr>
        <w:t>la</w:t>
      </w:r>
      <w:r w:rsidRPr="0096546F">
        <w:rPr>
          <w:rFonts w:asciiTheme="minorHAnsi" w:hAnsiTheme="minorHAnsi" w:cstheme="minorHAnsi"/>
          <w:spacing w:val="-1"/>
        </w:rPr>
        <w:t xml:space="preserve"> cunoştinţă,</w:t>
      </w:r>
    </w:p>
    <w:p w:rsidR="00E81E2C" w:rsidRPr="0096546F" w:rsidRDefault="00E81E2C" w:rsidP="00E81E2C">
      <w:pPr>
        <w:pStyle w:val="Heading2"/>
        <w:spacing w:before="51"/>
        <w:ind w:left="217" w:right="6740"/>
        <w:rPr>
          <w:rFonts w:asciiTheme="minorHAnsi" w:eastAsia="Calibri" w:hAnsiTheme="minorHAnsi" w:cstheme="minorHAnsi"/>
          <w:b w:val="0"/>
          <w:bCs w:val="0"/>
        </w:rPr>
      </w:pPr>
      <w:r w:rsidRPr="0096546F">
        <w:rPr>
          <w:rFonts w:asciiTheme="minorHAnsi" w:hAnsiTheme="minorHAnsi" w:cstheme="minorHAnsi"/>
          <w:spacing w:val="-1"/>
        </w:rPr>
        <w:t>Reprezentant</w:t>
      </w:r>
      <w:r>
        <w:rPr>
          <w:rFonts w:asciiTheme="minorHAnsi" w:hAnsiTheme="minorHAnsi" w:cstheme="minorHAnsi"/>
          <w:spacing w:val="-1"/>
        </w:rPr>
        <w:t xml:space="preserve"> </w:t>
      </w:r>
      <w:r w:rsidRPr="0096546F">
        <w:rPr>
          <w:rFonts w:asciiTheme="minorHAnsi" w:hAnsiTheme="minorHAnsi" w:cstheme="minorHAnsi"/>
          <w:spacing w:val="-1"/>
        </w:rPr>
        <w:t>legal</w:t>
      </w:r>
      <w:r>
        <w:rPr>
          <w:rFonts w:asciiTheme="minorHAnsi" w:hAnsiTheme="minorHAnsi" w:cstheme="minorHAnsi"/>
          <w:spacing w:val="-1"/>
        </w:rPr>
        <w:t xml:space="preserve"> </w:t>
      </w:r>
      <w:r w:rsidRPr="0096546F">
        <w:rPr>
          <w:rFonts w:asciiTheme="minorHAnsi" w:hAnsiTheme="minorHAnsi" w:cstheme="minorHAnsi"/>
          <w:spacing w:val="-1"/>
        </w:rPr>
        <w:t>al</w:t>
      </w:r>
      <w:r>
        <w:rPr>
          <w:rFonts w:asciiTheme="minorHAnsi" w:hAnsiTheme="minorHAnsi" w:cstheme="minorHAnsi"/>
          <w:spacing w:val="-1"/>
        </w:rPr>
        <w:t xml:space="preserve"> </w:t>
      </w:r>
      <w:r w:rsidRPr="0096546F">
        <w:rPr>
          <w:rFonts w:asciiTheme="minorHAnsi" w:hAnsiTheme="minorHAnsi" w:cstheme="minorHAnsi"/>
          <w:spacing w:val="-1"/>
        </w:rPr>
        <w:t>solicitantului:</w:t>
      </w:r>
    </w:p>
    <w:p w:rsidR="00E81E2C" w:rsidRPr="0096546F" w:rsidRDefault="00E81E2C" w:rsidP="00E81E2C">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9C410A" w:rsidRPr="0096546F" w:rsidRDefault="00E81E2C" w:rsidP="001F1F25">
      <w:pPr>
        <w:tabs>
          <w:tab w:val="left" w:pos="1171"/>
          <w:tab w:val="left" w:pos="1980"/>
          <w:tab w:val="left" w:pos="3439"/>
        </w:tabs>
        <w:ind w:left="217"/>
        <w:rPr>
          <w:rFonts w:asciiTheme="minorHAnsi" w:hAnsiTheme="minorHAnsi" w:cstheme="minorHAnsi"/>
          <w:sz w:val="24"/>
          <w:szCs w:val="24"/>
        </w:rPr>
        <w:sectPr w:rsidR="009C410A" w:rsidRPr="0096546F">
          <w:headerReference w:type="even" r:id="rId17"/>
          <w:headerReference w:type="default" r:id="rId18"/>
          <w:footerReference w:type="default" r:id="rId19"/>
          <w:pgSz w:w="11910" w:h="16840"/>
          <w:pgMar w:top="1580" w:right="520" w:bottom="280" w:left="920" w:header="708" w:footer="708" w:gutter="0"/>
          <w:cols w:space="708"/>
        </w:sect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9C410A" w:rsidRPr="0096546F" w:rsidRDefault="000A58DD" w:rsidP="009C410A">
      <w:pPr>
        <w:spacing w:before="2"/>
        <w:rPr>
          <w:rFonts w:asciiTheme="minorHAnsi" w:hAnsiTheme="minorHAnsi" w:cstheme="minorHAnsi"/>
          <w:i/>
          <w:sz w:val="11"/>
          <w:szCs w:val="11"/>
        </w:rPr>
      </w:pPr>
      <w:r w:rsidRPr="000A58DD">
        <w:rPr>
          <w:rFonts w:asciiTheme="minorHAnsi" w:eastAsiaTheme="minorHAnsi" w:hAnsiTheme="minorHAnsi" w:cstheme="minorHAnsi"/>
        </w:rPr>
        <w:lastRenderedPageBreak/>
        <w:pict>
          <v:group id="_x0000_s1048" style="position:absolute;margin-left:60.35pt;margin-top:527pt;width:.1pt;height:26.7pt;z-index:-251653120;mso-position-horizontal-relative:page;mso-position-vertical-relative:page" coordorigin="1207,10540" coordsize="2,534">
            <v:shape id="_x0000_s1049" style="position:absolute;left:1207;top:10540;width:2;height:534" coordorigin="1207,10540" coordsize="0,534" path="m1207,10540r,533e" filled="f" strokeweight="1.06pt">
              <v:path arrowok="t"/>
            </v:shape>
            <w10:wrap anchorx="page" anchory="page"/>
          </v:group>
        </w:pict>
      </w:r>
    </w:p>
    <w:p w:rsidR="000C57EE" w:rsidRDefault="009C410A" w:rsidP="009C410A">
      <w:pPr>
        <w:pStyle w:val="Heading1"/>
        <w:spacing w:before="44"/>
        <w:rPr>
          <w:rFonts w:asciiTheme="minorHAnsi" w:hAnsiTheme="minorHAnsi" w:cstheme="minorHAnsi"/>
          <w:color w:val="006FC0"/>
          <w:spacing w:val="-1"/>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61401D" w:rsidRPr="0061401D" w:rsidRDefault="0061401D" w:rsidP="0061401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1. Solicitantul este înregistrat în Registrul debitorilor AFIR atât pentru Programul SAPARD, cât și pentru FEADR?</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2. Solicitantul se regăseşte în Bazele de date privind dubla finanţare?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sz w:val="24"/>
              </w:rPr>
              <w:t>4</w:t>
            </w:r>
            <w:r w:rsidR="000C57EE" w:rsidRPr="0096546F">
              <w:rPr>
                <w:rFonts w:asciiTheme="minorHAnsi" w:hAnsiTheme="minorHAnsi" w:cstheme="minorHAnsi"/>
                <w:sz w:val="24"/>
              </w:rPr>
              <w:t>. Solicitantul este 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511425" w:rsidP="00511425">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2D2CD1">
              <w:rPr>
                <w:b/>
                <w:i/>
                <w:sz w:val="24"/>
              </w:rPr>
              <w:t>Secțiune aplicabilă doar beneficiarilor</w:t>
            </w:r>
            <w:r>
              <w:rPr>
                <w:b/>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5</w:t>
            </w:r>
            <w:r w:rsidR="000C57EE" w:rsidRPr="0096546F">
              <w:rPr>
                <w:rFonts w:asciiTheme="minorHAnsi" w:hAnsiTheme="minorHAnsi" w:cstheme="minorHAnsi"/>
                <w:sz w:val="24"/>
              </w:rPr>
              <w:t>. Solicitantul se încadrează în categoria întreprinderilor aflate în dificultate, așa cum acestea sunt definite î</w:t>
            </w:r>
            <w:r w:rsidR="00B63FEC">
              <w:rPr>
                <w:rFonts w:asciiTheme="minorHAnsi" w:hAnsiTheme="minorHAnsi" w:cstheme="minorHAnsi"/>
                <w:sz w:val="24"/>
              </w:rPr>
              <w:t>n Regulame</w:t>
            </w:r>
            <w:r w:rsidR="000C57EE" w:rsidRPr="0096546F">
              <w:rPr>
                <w:rFonts w:asciiTheme="minorHAnsi" w:hAnsiTheme="minorHAnsi" w:cstheme="minorHAnsi"/>
                <w:sz w:val="24"/>
              </w:rPr>
              <w:t>ntul (UE) nr. 702/ 2014?</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B63FEC">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sz w:val="24"/>
              </w:rPr>
              <w:t>6</w:t>
            </w:r>
            <w:r w:rsidR="000C57EE" w:rsidRPr="0096546F">
              <w:rPr>
                <w:rFonts w:asciiTheme="minorHAnsi" w:hAnsiTheme="minorHAnsi" w:cstheme="minorHAnsi"/>
                <w:sz w:val="24"/>
              </w:rPr>
              <w:t xml:space="preserve">. Solicitantul respectă regula  privind cumulul ajutoarelor de </w:t>
            </w:r>
            <w:r w:rsidR="00B63FEC">
              <w:rPr>
                <w:rFonts w:asciiTheme="minorHAnsi" w:hAnsiTheme="minorHAnsi" w:cstheme="minorHAnsi"/>
                <w:sz w:val="24"/>
              </w:rPr>
              <w:t>minimis</w:t>
            </w:r>
            <w:r w:rsidR="000C57EE" w:rsidRPr="0096546F">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EG1</w:t>
            </w:r>
            <w:r w:rsidR="008A7729" w:rsidRPr="0096546F">
              <w:rPr>
                <w:rFonts w:asciiTheme="minorHAnsi" w:hAnsiTheme="minorHAnsi" w:cstheme="minorHAnsi"/>
                <w:sz w:val="24"/>
              </w:rPr>
              <w:t>.</w:t>
            </w:r>
            <w:r w:rsidRPr="0096546F">
              <w:rPr>
                <w:rFonts w:asciiTheme="minorHAnsi" w:hAnsiTheme="minorHAnsi" w:cstheme="minorHAnsi"/>
                <w:sz w:val="24"/>
              </w:rPr>
              <w:t xml:space="preserve"> Solicitantul trebuie să se încadreze în categoria beneficiarilor eligibili</w:t>
            </w:r>
            <w:r w:rsidR="00B63FEC">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EG2 Investiția se încadrează în cel puțin una dintre acțiunile eligibile din </w:t>
            </w:r>
            <w:r w:rsidR="002D1F9A" w:rsidRPr="0096546F">
              <w:rPr>
                <w:rFonts w:asciiTheme="minorHAnsi" w:hAnsiTheme="minorHAnsi" w:cstheme="minorHAnsi"/>
                <w:sz w:val="24"/>
              </w:rPr>
              <w:t xml:space="preserve">fișa măsurii </w:t>
            </w:r>
            <w:r w:rsidR="008A7729" w:rsidRPr="0096546F">
              <w:rPr>
                <w:rFonts w:asciiTheme="minorHAnsi" w:hAnsiTheme="minorHAnsi" w:cstheme="minorHAnsi"/>
                <w:sz w:val="24"/>
              </w:rPr>
              <w:t>M4/6B</w:t>
            </w:r>
            <w:r w:rsidRPr="0096546F">
              <w:rPr>
                <w:rFonts w:asciiTheme="minorHAnsi" w:hAnsiTheme="minorHAnsi" w:cstheme="minorHAnsi"/>
                <w:sz w:val="24"/>
              </w:rPr>
              <w:t xml:space="preserve">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w:t>
            </w:r>
            <w:r w:rsidR="00511425">
              <w:rPr>
                <w:rFonts w:asciiTheme="minorHAnsi" w:hAnsiTheme="minorHAnsi" w:cstheme="minorHAnsi"/>
                <w:sz w:val="24"/>
              </w:rPr>
              <w:t>mum 5 ani de la data ultimei plă</w:t>
            </w:r>
            <w:r w:rsidRPr="0096546F">
              <w:rPr>
                <w:rFonts w:asciiTheme="minorHAnsi" w:hAnsiTheme="minorHAnsi" w:cstheme="minorHAnsi"/>
                <w:sz w:val="24"/>
              </w:rPr>
              <w:t>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511425" w:rsidRPr="0096546F" w:rsidTr="00511425">
        <w:tc>
          <w:tcPr>
            <w:tcW w:w="7013" w:type="dxa"/>
            <w:tcBorders>
              <w:top w:val="single" w:sz="4" w:space="0" w:color="auto"/>
              <w:left w:val="single" w:sz="4" w:space="0" w:color="auto"/>
              <w:bottom w:val="single" w:sz="4" w:space="0" w:color="auto"/>
              <w:right w:val="single" w:sz="4" w:space="0" w:color="auto"/>
            </w:tcBorders>
            <w:hideMark/>
          </w:tcPr>
          <w:p w:rsidR="00511425" w:rsidRPr="0096546F" w:rsidRDefault="00511425"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hideMark/>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hideMark/>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1624F2">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0C57EE" w:rsidRPr="0096546F" w:rsidTr="001624F2">
        <w:trPr>
          <w:trHeight w:val="37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8A772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0061401D">
              <w:rPr>
                <w:rFonts w:asciiTheme="minorHAnsi" w:hAnsiTheme="minorHAnsi" w:cstheme="minorHAnsi"/>
                <w:sz w:val="24"/>
                <w:szCs w:val="24"/>
                <w:u w:val="single"/>
              </w:rPr>
              <w:t xml:space="preserve"> </w:t>
            </w:r>
            <w:r w:rsidR="00817F9C" w:rsidRPr="0096546F">
              <w:rPr>
                <w:rFonts w:asciiTheme="minorHAnsi" w:hAnsiTheme="minorHAnsi" w:cstheme="minorHAnsi"/>
                <w:sz w:val="24"/>
                <w:szCs w:val="24"/>
              </w:rPr>
              <w:t>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 xml:space="preserve"> Verificarea criteriilor de eligibilitate suplimentare stabilite de către GAL</w:t>
            </w:r>
            <w:r w:rsidR="00D850A8" w:rsidRPr="0096546F">
              <w:rPr>
                <w:rFonts w:asciiTheme="minorHAnsi" w:hAnsiTheme="minorHAnsi" w:cstheme="minorHAnsi"/>
                <w:b/>
                <w:i/>
                <w:kern w:val="32"/>
                <w:sz w:val="24"/>
              </w:rPr>
              <w:t>SAMUS POROLISSUM</w:t>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0C57EE"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9759D0"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9759D0" w:rsidRPr="0096546F" w:rsidRDefault="008A7729" w:rsidP="009759D0">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A7729"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EG9 Investiţia trebuie să fie în corelare cu orice strategie de 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5E77BC"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5E77BC" w:rsidRPr="0096546F" w:rsidRDefault="005E77BC"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 xml:space="preserve">EG10 </w:t>
            </w:r>
            <w:r w:rsidRPr="0096546F">
              <w:rPr>
                <w:rFonts w:asciiTheme="minorHAnsi" w:hAnsiTheme="minorHAnsi" w:cstheme="minorHAnsi"/>
                <w:sz w:val="24"/>
              </w:rPr>
              <w:t xml:space="preserve">Solicitantul </w:t>
            </w:r>
            <w:r>
              <w:rPr>
                <w:rFonts w:asciiTheme="minorHAnsi" w:hAnsiTheme="minorHAnsi" w:cstheme="minorHAnsi"/>
                <w:sz w:val="24"/>
              </w:rPr>
              <w:t xml:space="preserve">trebuie sa nu fie </w:t>
            </w:r>
            <w:r w:rsidRPr="0096546F">
              <w:rPr>
                <w:rFonts w:asciiTheme="minorHAnsi" w:hAnsiTheme="minorHAnsi" w:cstheme="minorHAnsi"/>
                <w:sz w:val="24"/>
              </w:rPr>
              <w:t>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0C57EE" w:rsidRPr="0096546F" w:rsidRDefault="000C57EE" w:rsidP="000C57E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0C57EE" w:rsidRDefault="000C57EE" w:rsidP="000C57E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7147DA" w:rsidRDefault="007147DA" w:rsidP="000C57EE">
      <w:pPr>
        <w:pStyle w:val="BodyText3"/>
        <w:spacing w:before="120"/>
        <w:jc w:val="both"/>
        <w:rPr>
          <w:rFonts w:asciiTheme="minorHAnsi" w:hAnsiTheme="minorHAnsi" w:cstheme="minorHAnsi"/>
          <w:i/>
          <w:sz w:val="24"/>
          <w:szCs w:val="24"/>
        </w:rPr>
      </w:pPr>
    </w:p>
    <w:p w:rsidR="00E813E0" w:rsidRDefault="00E813E0" w:rsidP="000C57EE">
      <w:pPr>
        <w:pStyle w:val="BodyText3"/>
        <w:spacing w:before="120"/>
        <w:jc w:val="both"/>
        <w:rPr>
          <w:rFonts w:asciiTheme="minorHAnsi" w:hAnsiTheme="minorHAnsi" w:cstheme="minorHAnsi"/>
          <w:i/>
          <w:sz w:val="24"/>
          <w:szCs w:val="24"/>
        </w:rPr>
      </w:pPr>
    </w:p>
    <w:p w:rsidR="00E813E0" w:rsidRDefault="00E813E0" w:rsidP="000C57EE">
      <w:pPr>
        <w:pStyle w:val="BodyText3"/>
        <w:spacing w:before="120"/>
        <w:jc w:val="both"/>
        <w:rPr>
          <w:rFonts w:asciiTheme="minorHAnsi" w:hAnsiTheme="minorHAnsi" w:cstheme="minorHAnsi"/>
          <w:i/>
          <w:sz w:val="24"/>
          <w:szCs w:val="24"/>
        </w:rPr>
      </w:pPr>
    </w:p>
    <w:p w:rsidR="00121A2A" w:rsidRPr="0096546F" w:rsidRDefault="00121A2A" w:rsidP="000C57EE">
      <w:pPr>
        <w:pStyle w:val="BodyText3"/>
        <w:spacing w:before="120"/>
        <w:jc w:val="both"/>
        <w:rPr>
          <w:rFonts w:asciiTheme="minorHAnsi" w:hAnsiTheme="minorHAnsi" w:cstheme="minorHAnsi"/>
          <w:i/>
          <w:sz w:val="24"/>
          <w:szCs w:val="24"/>
        </w:rPr>
      </w:pPr>
    </w:p>
    <w:p w:rsidR="000611FD" w:rsidRPr="007147DA" w:rsidRDefault="000611FD" w:rsidP="007147DA">
      <w:pPr>
        <w:spacing w:after="0"/>
        <w:rPr>
          <w:rFonts w:asciiTheme="minorHAnsi" w:hAnsiTheme="minorHAnsi" w:cstheme="minorHAnsi"/>
          <w:b/>
        </w:rPr>
      </w:pPr>
      <w:r w:rsidRPr="007147DA">
        <w:rPr>
          <w:rFonts w:asciiTheme="minorHAnsi" w:hAnsiTheme="minorHAnsi" w:cstheme="minorHAnsi"/>
          <w:b/>
        </w:rPr>
        <w:lastRenderedPageBreak/>
        <w:t>Verificarea bugetului indicativ</w:t>
      </w:r>
    </w:p>
    <w:p w:rsidR="000611FD" w:rsidRPr="0096546F" w:rsidRDefault="000611FD" w:rsidP="000611FD">
      <w:pPr>
        <w:spacing w:after="0"/>
        <w:rPr>
          <w:rFonts w:asciiTheme="minorHAnsi" w:hAnsiTheme="minorHAnsi" w:cstheme="minorHAnsi"/>
          <w:b/>
        </w:rPr>
      </w:pPr>
    </w:p>
    <w:p w:rsidR="000611FD" w:rsidRPr="0096546F" w:rsidRDefault="007147DA" w:rsidP="000611FD">
      <w:pPr>
        <w:spacing w:after="0"/>
        <w:rPr>
          <w:rFonts w:asciiTheme="minorHAnsi" w:eastAsia="Times New Roman" w:hAnsiTheme="minorHAnsi" w:cstheme="minorHAnsi"/>
          <w:b/>
        </w:rPr>
      </w:pPr>
      <w:r>
        <w:rPr>
          <w:rFonts w:asciiTheme="minorHAnsi" w:eastAsia="Times New Roman" w:hAnsiTheme="minorHAnsi" w:cstheme="minorHAnsi"/>
          <w:b/>
          <w:noProof/>
        </w:rPr>
        <w:t xml:space="preserve"> </w:t>
      </w:r>
      <w:r w:rsidR="000611FD" w:rsidRPr="0096546F">
        <w:rPr>
          <w:rFonts w:asciiTheme="minorHAnsi" w:eastAsia="Times New Roman" w:hAnsiTheme="minorHAnsi" w:cstheme="minorHAnsi"/>
          <w:b/>
          <w:noProof/>
        </w:rPr>
        <w:t>Buget indicativ</w:t>
      </w:r>
      <w:r w:rsidR="000611FD" w:rsidRPr="0096546F">
        <w:rPr>
          <w:rFonts w:asciiTheme="minorHAnsi" w:eastAsia="Times New Roman" w:hAnsiTheme="minorHAnsi" w:cstheme="minorHAnsi"/>
          <w:b/>
        </w:rPr>
        <w:t>(EURO) conform HG 907/2016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tbl>
      <w:tblPr>
        <w:tblW w:w="10490" w:type="dxa"/>
        <w:tblInd w:w="108" w:type="dxa"/>
        <w:tblLayout w:type="fixed"/>
        <w:tblLook w:val="0000"/>
      </w:tblPr>
      <w:tblGrid>
        <w:gridCol w:w="4394"/>
        <w:gridCol w:w="1364"/>
        <w:gridCol w:w="1013"/>
        <w:gridCol w:w="1009"/>
        <w:gridCol w:w="946"/>
        <w:gridCol w:w="1009"/>
        <w:gridCol w:w="755"/>
      </w:tblGrid>
      <w:tr w:rsidR="000611FD" w:rsidRPr="0096546F" w:rsidTr="000611FD">
        <w:trPr>
          <w:trHeight w:val="306"/>
        </w:trPr>
        <w:tc>
          <w:tcPr>
            <w:tcW w:w="2094" w:type="pct"/>
            <w:tcBorders>
              <w:top w:val="single" w:sz="4" w:space="0" w:color="auto"/>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Buget Indicativ al Proiectului (Valori f</w:t>
            </w:r>
            <w:r w:rsidRPr="0096546F">
              <w:rPr>
                <w:rFonts w:asciiTheme="minorHAnsi" w:eastAsia="Times New Roman" w:hAnsiTheme="minorHAnsi" w:cstheme="minorHAnsi"/>
                <w:b/>
                <w:bCs/>
              </w:rPr>
              <w:t>ă</w:t>
            </w:r>
            <w:r w:rsidRPr="0096546F">
              <w:rPr>
                <w:rFonts w:asciiTheme="minorHAnsi" w:eastAsia="Times New Roman" w:hAnsiTheme="minorHAnsi" w:cstheme="minorHAnsi"/>
                <w:b/>
                <w:bCs/>
                <w:lang w:val="it-IT"/>
              </w:rPr>
              <w:t xml:space="preserve">ră TVA ) </w:t>
            </w:r>
          </w:p>
        </w:tc>
        <w:tc>
          <w:tcPr>
            <w:tcW w:w="1133"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Cheltuieli conform Cererii de finanţare</w:t>
            </w:r>
          </w:p>
        </w:tc>
        <w:tc>
          <w:tcPr>
            <w:tcW w:w="1773" w:type="pct"/>
            <w:gridSpan w:val="4"/>
            <w:tcBorders>
              <w:top w:val="single" w:sz="4" w:space="0" w:color="auto"/>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0611FD">
        <w:trPr>
          <w:trHeight w:val="321"/>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lang w:val="pt-BR"/>
              </w:rPr>
              <w:t> </w:t>
            </w:r>
          </w:p>
        </w:tc>
        <w:tc>
          <w:tcPr>
            <w:tcW w:w="1133"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3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841"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Diferenţe față de Cererea de finanţare</w:t>
            </w:r>
          </w:p>
        </w:tc>
      </w:tr>
      <w:tr w:rsidR="000611FD" w:rsidRPr="0096546F" w:rsidTr="000611FD">
        <w:trPr>
          <w:trHeight w:val="321"/>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0611FD">
        <w:trPr>
          <w:trHeight w:val="260"/>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4</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5</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6</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7</w:t>
            </w:r>
          </w:p>
        </w:tc>
      </w:tr>
      <w:tr w:rsidR="000611FD" w:rsidRPr="0096546F" w:rsidTr="000611FD">
        <w:trPr>
          <w:trHeight w:val="260"/>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1 Cheltuieli pentru obţinerea </w:t>
            </w:r>
            <w:r w:rsidRPr="0096546F">
              <w:rPr>
                <w:rFonts w:asciiTheme="minorHAnsi" w:eastAsia="Times New Roman" w:hAnsiTheme="minorHAnsi" w:cstheme="minorHAnsi"/>
                <w:b/>
                <w:bCs/>
              </w:rPr>
              <w:t>ş</w:t>
            </w:r>
            <w:r w:rsidRPr="0096546F">
              <w:rPr>
                <w:rFonts w:asciiTheme="minorHAnsi" w:eastAsia="Times New Roman" w:hAnsiTheme="minorHAnsi" w:cstheme="minorHAnsi"/>
                <w:b/>
                <w:bCs/>
                <w:lang w:val="it-IT"/>
              </w:rPr>
              <w:t xml:space="preserve">i amenajarea terenului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1.1 Cheltuieli pentru obţinerea  terenului</w:t>
            </w:r>
            <w:r w:rsidRPr="0096546F">
              <w:rPr>
                <w:rFonts w:asciiTheme="minorHAnsi" w:eastAsia="Times New Roman" w:hAnsiTheme="minorHAnsi" w:cstheme="minorHAnsi"/>
                <w:b/>
                <w:lang w:val="fr-F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1.2 Cheltuieli pentru amenajarea terenului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1.3 Cheltuieli cu amenajări pentru  protecţia mediului şi aducerea la starea iniţială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1.4 Cheltuieli pentru relocarea/protecţia utilităţilor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59"/>
        </w:trPr>
        <w:tc>
          <w:tcPr>
            <w:tcW w:w="2094" w:type="pct"/>
            <w:tcBorders>
              <w:top w:val="nil"/>
              <w:left w:val="single" w:sz="8" w:space="0" w:color="008080"/>
              <w:bottom w:val="single" w:sz="4" w:space="0" w:color="008080"/>
              <w:right w:val="nil"/>
            </w:tcBorders>
            <w:shd w:val="clear" w:color="auto" w:fill="auto"/>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2 Cheltuieli pentru asigurarea utilităţilor necesare obiectivului de investiţii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3 Cheltuieli pentru proiectare şi asistenţă tehnică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b/>
                <w:lang w:val="it-IT"/>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3.1.1 Studii de teren</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3.1.2. Raport privind impactul asupra mediului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3.1.3. Alte studii specifice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3.2 Documentaţii-suport şi cheltuieli pentru obţinerea de avize, acorduri şi autorizaţii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3.3 Expertizare tehnică</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3.4 Certificarea performanţei energetice şi auditul energetic al clădirilor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8"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3.5 Proiectare</w:t>
            </w:r>
          </w:p>
        </w:tc>
        <w:tc>
          <w:tcPr>
            <w:tcW w:w="650" w:type="pct"/>
            <w:tcBorders>
              <w:top w:val="nil"/>
              <w:left w:val="single" w:sz="8" w:space="0" w:color="008080"/>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8" w:space="0" w:color="008080"/>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3.5.1. Temă de proiectare</w:t>
            </w:r>
          </w:p>
        </w:tc>
        <w:tc>
          <w:tcPr>
            <w:tcW w:w="650"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single" w:sz="8" w:space="0" w:color="008080"/>
              <w:left w:val="nil"/>
              <w:bottom w:val="single" w:sz="4" w:space="0" w:color="008080"/>
              <w:right w:val="single" w:sz="8"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3.5.2. Studiu de prefezabilitate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3.5.3. Studiu de fezabilitate/documentaţie de avizare a lucrărilor de intervenţii şi deviz general</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3.5.4. Documentaţiile tehnice necesare în vederea obţinerii avizelor/acordurilor/autorizaţiilor</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lastRenderedPageBreak/>
              <w:t xml:space="preserve">   3.5.5. Verificarea tehnică de calitate a proiectului tehnic şi a detaliilor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3.5.6. Proiect tehnic şi detalii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3.6 Organizarea procedurilor de achiziţie </w:t>
            </w:r>
            <w:r w:rsidRPr="0096546F">
              <w:rPr>
                <w:rFonts w:asciiTheme="minorHAnsi" w:eastAsia="Times New Roman" w:hAnsiTheme="minorHAnsi" w:cstheme="minorHAnsi"/>
                <w:b/>
                <w:lang w:val="pt-B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3.7 Consultanţă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3.7.1. Managementul de proiect pentru obiectivul de investiţii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3.7.2. Auditul financiar </w:t>
            </w:r>
            <w:r w:rsidRPr="0096546F">
              <w:rPr>
                <w:rFonts w:asciiTheme="minorHAnsi" w:eastAsia="Times New Roman" w:hAnsiTheme="minorHAnsi" w:cstheme="minorHAnsi"/>
                <w:b/>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3.8 Asistenţă tehnică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 Asistenţă tehnică din partea proiectantului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3.8.1.1. pe perioada de execuţie a lucrărilor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3.8.1.2. pentru participarea proiectantului la fazele incluse în programul de control al lucrărilor </w:t>
            </w:r>
            <w:proofErr w:type="gramStart"/>
            <w:r w:rsidRPr="0096546F">
              <w:rPr>
                <w:rFonts w:asciiTheme="minorHAnsi" w:eastAsia="Times New Roman" w:hAnsiTheme="minorHAnsi" w:cstheme="minorHAnsi"/>
                <w:lang w:val="fr-FR"/>
              </w:rPr>
              <w:t>de execuţie</w:t>
            </w:r>
            <w:proofErr w:type="gramEnd"/>
            <w:r w:rsidRPr="0096546F">
              <w:rPr>
                <w:rFonts w:asciiTheme="minorHAnsi" w:eastAsia="Times New Roman" w:hAnsiTheme="minorHAnsi" w:cstheme="minorHAnsi"/>
                <w:lang w:val="fr-FR"/>
              </w:rPr>
              <w:t>, avizat de către Inspectoratul de Stat în Construcţii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3.8.2. Dirigenţie de şantier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4 Cheltuieli pentru investiţia de bază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4.2 Montaj utilaje, echipamente tehnologice şi funcţionale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4.3 Utilaje, echipamente tehnologice şi funcţionale care necesită montaj</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4.4 Utilaje, echipamente tehnologice şi funcţionale care nu necesită montaj şi echipamente de transport</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5 Alte cheltuieli - total, din care: </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5.1.1 lucrări de construcţii </w:t>
            </w:r>
            <w:r w:rsidRPr="0096546F">
              <w:rPr>
                <w:rFonts w:asciiTheme="minorHAnsi" w:eastAsia="Times New Roman" w:hAnsiTheme="minorHAnsi" w:cstheme="minorHAnsi"/>
                <w:bCs/>
              </w:rPr>
              <w:t>ş</w:t>
            </w:r>
            <w:r w:rsidRPr="0096546F">
              <w:rPr>
                <w:rFonts w:asciiTheme="minorHAnsi" w:eastAsia="Times New Roman" w:hAnsiTheme="minorHAnsi" w:cstheme="minorHAnsi"/>
                <w:lang w:val="fr-FR"/>
              </w:rPr>
              <w:t>i instalaţii aferente organizării de şantier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5.1.2 cheltuieli conexe organizării şantierului</w:t>
            </w:r>
            <w:r w:rsidRPr="0096546F">
              <w:rPr>
                <w:rFonts w:asciiTheme="minorHAnsi" w:eastAsia="Times New Roman" w:hAnsiTheme="minorHAnsi" w:cstheme="minorHAnsi"/>
                <w:b/>
                <w:bCs/>
                <w:lang w:val="it-IT"/>
              </w:rPr>
              <w:t xml:space="preserve"> (E)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5.2 Comisioane, cote, taxe, costul creditului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5.2.1. Comisioanele şi dobânzile aferente creditului băncii finanţatoare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5.2.2. Cota aferentă ISC pentru controlul calităţii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5.2.3. Cota aferentă ISC pentru controlul statului în amenajarea teritoriului, urbanism şi pentru autorizarea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5.2.4. Cota aferentă Casei Sociale a Constructorilor – CSC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5.2.5. Taxe pentru acorduri, avize conforme </w:t>
            </w:r>
            <w:r w:rsidRPr="0096546F">
              <w:rPr>
                <w:rFonts w:asciiTheme="minorHAnsi" w:eastAsia="Times New Roman" w:hAnsiTheme="minorHAnsi" w:cstheme="minorHAnsi"/>
                <w:lang w:val="it-IT"/>
              </w:rPr>
              <w:lastRenderedPageBreak/>
              <w:t>şi autorizaţia de construire/desfiinţare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lang w:val="it-IT"/>
              </w:rPr>
              <w:lastRenderedPageBreak/>
              <w:t>5.3 Cheltuieli diverse şi neprevăzute</w:t>
            </w:r>
            <w:r w:rsidRPr="0096546F">
              <w:rPr>
                <w:rFonts w:asciiTheme="minorHAnsi" w:eastAsia="Times New Roman" w:hAnsiTheme="minorHAnsi" w:cstheme="minorHAnsi"/>
                <w:b/>
                <w:bCs/>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5.4 Cheltuieli pentru informare şi publicitate</w:t>
            </w:r>
          </w:p>
        </w:tc>
        <w:tc>
          <w:tcPr>
            <w:tcW w:w="650" w:type="pct"/>
            <w:tcBorders>
              <w:top w:val="nil"/>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6 Cheltuieli pentru probe tehnologice şi teste - total, din care: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6.1 Pregătirea personalului de exploatare </w:t>
            </w:r>
            <w:r w:rsidRPr="0096546F">
              <w:rPr>
                <w:rFonts w:asciiTheme="minorHAnsi" w:eastAsia="Times New Roman" w:hAnsiTheme="minorHAnsi" w:cstheme="minorHAnsi"/>
                <w:b/>
                <w:bCs/>
                <w:lang w:val="pt-BR"/>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6.2 Probe tehnologice şi teste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76"/>
        </w:trPr>
        <w:tc>
          <w:tcPr>
            <w:tcW w:w="209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1133"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932"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841"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outlineLvl w:val="0"/>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Studiul de fezabilitate (întocmit în conformitate cu prevederile HG 907/2016)</w:t>
      </w:r>
    </w:p>
    <w:p w:rsidR="000611FD" w:rsidRPr="0096546F" w:rsidRDefault="000611FD" w:rsidP="000611FD">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rPr>
        <w:t xml:space="preserve">1 Euro = </w:t>
      </w:r>
      <w:r w:rsidRPr="0096546F">
        <w:rPr>
          <w:rFonts w:asciiTheme="minorHAnsi" w:eastAsia="Times New Roman" w:hAnsiTheme="minorHAnsi" w:cstheme="minorHAnsi"/>
          <w:noProof/>
        </w:rPr>
        <w:t>...............</w:t>
      </w:r>
      <w:r w:rsidRPr="0096546F">
        <w:rPr>
          <w:rFonts w:asciiTheme="minorHAnsi" w:eastAsia="Times New Roman" w:hAnsiTheme="minorHAnsi" w:cstheme="minorHAnsi"/>
        </w:rPr>
        <w:t xml:space="preserve">.LEI </w:t>
      </w:r>
      <w:r w:rsidRPr="0096546F">
        <w:rPr>
          <w:rFonts w:asciiTheme="minorHAnsi" w:eastAsia="Arial Unicode MS" w:hAnsiTheme="minorHAnsi" w:cstheme="minorHAnsi"/>
        </w:rPr>
        <w:t>(</w:t>
      </w:r>
      <w:r w:rsidRPr="0096546F">
        <w:rPr>
          <w:rFonts w:asciiTheme="minorHAnsi" w:eastAsia="Times New Roman" w:hAnsiTheme="minorHAnsi" w:cstheme="minorHAnsi"/>
        </w:rPr>
        <w:t>Rata de conversie între Euro şi moneda naţională pentru Romania este cea publicată de Banca Central Europeană pe Internet la adresa:</w:t>
      </w:r>
      <w:hyperlink r:id="rId20"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rPr>
          <w:rFonts w:asciiTheme="minorHAnsi" w:hAnsiTheme="minorHAnsi" w:cstheme="minorHAnsi"/>
          <w:b/>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0611FD" w:rsidRPr="0096546F" w:rsidRDefault="000611FD" w:rsidP="000611FD">
      <w:pPr>
        <w:spacing w:after="0"/>
        <w:rPr>
          <w:rFonts w:asciiTheme="minorHAnsi" w:eastAsia="Times New Roman" w:hAnsiTheme="minorHAnsi" w:cstheme="minorHAnsi"/>
          <w:b/>
        </w:rPr>
      </w:pPr>
      <w:r w:rsidRPr="0096546F">
        <w:rPr>
          <w:rFonts w:asciiTheme="minorHAnsi" w:eastAsia="Times New Roman" w:hAnsiTheme="minorHAnsi" w:cstheme="minorHAnsi"/>
          <w:b/>
          <w:noProof/>
        </w:rPr>
        <w:t xml:space="preserve"> Buget indicativ</w:t>
      </w:r>
      <w:r w:rsidRPr="0096546F">
        <w:rPr>
          <w:rFonts w:asciiTheme="minorHAnsi" w:eastAsia="Times New Roman" w:hAnsiTheme="minorHAnsi" w:cstheme="minorHAnsi"/>
          <w:b/>
        </w:rPr>
        <w:t>(EURO) conform HG 28/2016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Euro</w:t>
      </w:r>
    </w:p>
    <w:tbl>
      <w:tblPr>
        <w:tblW w:w="10348" w:type="dxa"/>
        <w:tblInd w:w="108" w:type="dxa"/>
        <w:tblLayout w:type="fixed"/>
        <w:tblLook w:val="0000"/>
      </w:tblPr>
      <w:tblGrid>
        <w:gridCol w:w="4397"/>
        <w:gridCol w:w="991"/>
        <w:gridCol w:w="710"/>
        <w:gridCol w:w="989"/>
        <w:gridCol w:w="993"/>
        <w:gridCol w:w="1279"/>
        <w:gridCol w:w="989"/>
      </w:tblGrid>
      <w:tr w:rsidR="000611FD" w:rsidRPr="0096546F" w:rsidTr="00A13F76">
        <w:trPr>
          <w:trHeight w:val="545"/>
        </w:trPr>
        <w:tc>
          <w:tcPr>
            <w:tcW w:w="2124" w:type="pct"/>
            <w:tcBorders>
              <w:top w:val="single" w:sz="8"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Buget Indicativ al Proiectului (Valori fără TVA ) </w:t>
            </w:r>
          </w:p>
        </w:tc>
        <w:tc>
          <w:tcPr>
            <w:tcW w:w="822"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Cererii de finanţare</w:t>
            </w:r>
          </w:p>
        </w:tc>
        <w:tc>
          <w:tcPr>
            <w:tcW w:w="2054" w:type="pct"/>
            <w:gridSpan w:val="4"/>
            <w:tcBorders>
              <w:top w:val="single" w:sz="8" w:space="0" w:color="008080"/>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ind w:right="-108"/>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tc>
        <w:tc>
          <w:tcPr>
            <w:tcW w:w="822"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5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1096"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Diferenţe faţă de Cererea de finanţare</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1 Cheltuieli pentru obţinerea şi amenajarea terenului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1.1 Cheltuieli pentru obţinerea  terenului </w:t>
            </w:r>
            <w:r w:rsidRPr="0096546F">
              <w:rPr>
                <w:rFonts w:asciiTheme="minorHAnsi" w:eastAsia="Times New Roman" w:hAnsiTheme="minorHAnsi" w:cstheme="minorHAnsi"/>
                <w:b/>
              </w:rPr>
              <w:t>(N)</w:t>
            </w:r>
          </w:p>
        </w:tc>
        <w:tc>
          <w:tcPr>
            <w:tcW w:w="47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1.2 Cheltuieli pentru amenajarea terenului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1.3 Cheltuieli cu amenajări pentru  protecţia mediului şi aducerea la starea iniţială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17"/>
        </w:trPr>
        <w:tc>
          <w:tcPr>
            <w:tcW w:w="2124" w:type="pct"/>
            <w:tcBorders>
              <w:top w:val="nil"/>
              <w:left w:val="single" w:sz="8" w:space="0" w:color="008080"/>
              <w:bottom w:val="single" w:sz="4" w:space="0" w:color="008080"/>
              <w:right w:val="nil"/>
            </w:tcBorders>
            <w:shd w:val="clear" w:color="auto" w:fill="auto"/>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2 Cheltuieli pentru asigurarea utilitaţilor necesare obiectivului - 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 Capitolul 3 Cheltuieli pentru proiectare şi asistenţă tehnică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 de teren</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755"/>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3.2 Obţinere de avize, acorduri şi autorizaţii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50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3.3 Proiectare şi inginerie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3.4 Organizarea procedurilor de achiziţie </w:t>
            </w:r>
            <w:r w:rsidRPr="0096546F">
              <w:rPr>
                <w:rFonts w:asciiTheme="minorHAnsi" w:eastAsia="Times New Roman" w:hAnsiTheme="minorHAnsi" w:cstheme="minorHAnsi"/>
                <w:b/>
                <w:bCs/>
              </w:rPr>
              <w:t>(N</w:t>
            </w:r>
            <w:r w:rsidRPr="0096546F">
              <w:rPr>
                <w:rFonts w:asciiTheme="minorHAnsi" w:eastAsia="Times New Roman" w:hAnsiTheme="minorHAnsi" w:cstheme="minorHAnsi"/>
              </w:rPr>
              <w:t>)</w:t>
            </w:r>
          </w:p>
        </w:tc>
        <w:tc>
          <w:tcPr>
            <w:tcW w:w="479"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3.5 Consultanţă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3.6 Asistenţă tehnică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4 Cheltuieli pentru investiţia de bază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Construcţii şi lucrări de intervenţii – total, din care: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4.2 Montaj utilaj tehnologic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4.3 Utilaje şi echipamente tehnologice cu montaj (procurare)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4.4 Utilaje şi echipamente fără montaj, mijloace de transport noi solicitate prin proiect, alte achiziţii specifice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Capitolul 5 Alte cheltuieli - total, din care: </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5.1.1 lucrări de construcţii </w:t>
            </w:r>
            <w:r w:rsidRPr="0096546F">
              <w:rPr>
                <w:rFonts w:asciiTheme="minorHAnsi" w:eastAsia="Times New Roman" w:hAnsiTheme="minorHAnsi" w:cstheme="minorHAnsi"/>
                <w:b/>
                <w:bCs/>
              </w:rPr>
              <w:t xml:space="preserve"> ş</w:t>
            </w:r>
            <w:r w:rsidRPr="0096546F">
              <w:rPr>
                <w:rFonts w:asciiTheme="minorHAnsi" w:eastAsia="Times New Roman" w:hAnsiTheme="minorHAnsi" w:cstheme="minorHAnsi"/>
              </w:rPr>
              <w:t>i instalaţii aferente organizării de şantier</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5.1.2 cheltuieli conexe organizării şantierului</w:t>
            </w:r>
            <w:r w:rsidRPr="0096546F">
              <w:rPr>
                <w:rFonts w:asciiTheme="minorHAnsi" w:eastAsia="Times New Roman" w:hAnsiTheme="minorHAnsi" w:cstheme="minorHAnsi"/>
                <w:b/>
                <w:bCs/>
              </w:rPr>
              <w:t xml:space="preserve"> (E)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5.2 Comisioane, taxe, costul creditului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5.3 Cheltuieli diverse şi neprevăzute </w:t>
            </w:r>
            <w:r w:rsidRPr="0096546F">
              <w:rPr>
                <w:rFonts w:asciiTheme="minorHAnsi" w:eastAsia="Times New Roman" w:hAnsiTheme="minorHAnsi" w:cstheme="minorHAnsi"/>
                <w:b/>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6 Cheltuieli pentru darea în exploatare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6.1 Pregătirea personalului de exploatare </w:t>
            </w:r>
            <w:r w:rsidRPr="0096546F">
              <w:rPr>
                <w:rFonts w:asciiTheme="minorHAnsi" w:eastAsia="Times New Roman" w:hAnsiTheme="minorHAnsi" w:cstheme="minorHAnsi"/>
                <w:b/>
                <w:bCs/>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6.2 Probe tehnologice, încercări, rodaje, expertize la recepţie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574"/>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90"/>
        </w:trPr>
        <w:tc>
          <w:tcPr>
            <w:tcW w:w="212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822"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958"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1096"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devizul general din Studiul de fezabilitate (întocmit în Euro)</w:t>
      </w:r>
    </w:p>
    <w:p w:rsidR="000611FD" w:rsidRPr="0096546F" w:rsidRDefault="000611FD" w:rsidP="000611FD">
      <w:pPr>
        <w:spacing w:after="0" w:line="240" w:lineRule="auto"/>
        <w:jc w:val="both"/>
        <w:rPr>
          <w:rFonts w:asciiTheme="minorHAnsi" w:eastAsia="Arial Unicode MS" w:hAnsiTheme="minorHAnsi" w:cstheme="minorHAnsi"/>
        </w:rPr>
      </w:pPr>
      <w:r w:rsidRPr="0096546F">
        <w:rPr>
          <w:rFonts w:asciiTheme="minorHAnsi" w:eastAsia="Times New Roman" w:hAnsiTheme="minorHAnsi" w:cstheme="minorHAnsi"/>
        </w:rPr>
        <w:t xml:space="preserve">1 Euro = ………..LEI </w:t>
      </w:r>
      <w:r w:rsidRPr="0096546F">
        <w:rPr>
          <w:rFonts w:asciiTheme="minorHAnsi" w:eastAsia="Arial Unicode MS" w:hAnsiTheme="minorHAnsi" w:cstheme="minorHAnsi"/>
        </w:rPr>
        <w:t>(</w:t>
      </w:r>
      <w:r w:rsidRPr="0096546F">
        <w:rPr>
          <w:rFonts w:asciiTheme="minorHAnsi" w:eastAsia="Times New Roman" w:hAnsiTheme="minorHAnsi" w:cstheme="minorHAnsi"/>
        </w:rPr>
        <w:t xml:space="preserve">Rata de conversie între Euro şi moneda naţională pentru România este cea publicată de Banca Central Europeană pe Internet la adresa : </w:t>
      </w:r>
      <w:hyperlink r:id="rId21"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line="240" w:lineRule="auto"/>
        <w:jc w:val="both"/>
        <w:rPr>
          <w:rFonts w:asciiTheme="minorHAnsi" w:eastAsia="Arial Unicode MS" w:hAnsiTheme="minorHAnsi" w:cstheme="minorHAnsi"/>
        </w:rPr>
      </w:pPr>
    </w:p>
    <w:p w:rsidR="000611FD" w:rsidRPr="0096546F" w:rsidRDefault="000611FD" w:rsidP="000611FD">
      <w:pPr>
        <w:spacing w:after="0" w:line="240" w:lineRule="auto"/>
        <w:jc w:val="both"/>
        <w:rPr>
          <w:rFonts w:asciiTheme="minorHAnsi" w:eastAsia="Arial Unicode MS" w:hAnsiTheme="minorHAnsi" w:cstheme="minorHAnsi"/>
        </w:rPr>
      </w:pPr>
    </w:p>
    <w:tbl>
      <w:tblPr>
        <w:tblStyle w:val="Tabelgril1Luminos-Accentuare41"/>
        <w:tblpPr w:leftFromText="180" w:rightFromText="180" w:vertAnchor="text" w:horzAnchor="margin" w:tblpY="-24"/>
        <w:tblW w:w="10456" w:type="dxa"/>
        <w:tblLayout w:type="fixed"/>
        <w:tblLook w:val="0000"/>
      </w:tblPr>
      <w:tblGrid>
        <w:gridCol w:w="2865"/>
        <w:gridCol w:w="2608"/>
        <w:gridCol w:w="2608"/>
        <w:gridCol w:w="2375"/>
      </w:tblGrid>
      <w:tr w:rsidR="000611FD" w:rsidRPr="0096546F" w:rsidTr="00A13F76">
        <w:trPr>
          <w:trHeight w:val="135"/>
        </w:trPr>
        <w:tc>
          <w:tcPr>
            <w:tcW w:w="10456" w:type="dxa"/>
            <w:gridSpan w:val="4"/>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b/>
                <w:bCs/>
              </w:rPr>
              <w:t>Plan Financiar Totalizator Măsura 4/6B</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hd w:val="clear" w:color="auto" w:fill="F7CAAC" w:themeFill="accent2" w:themeFillTint="66"/>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eligibile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neeligibile</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Total proiect</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snapToGrid w:val="0"/>
              </w:rPr>
            </w:pPr>
            <w:r w:rsidRPr="0096546F">
              <w:rPr>
                <w:rFonts w:asciiTheme="minorHAnsi" w:eastAsia="Times New Roman" w:hAnsiTheme="minorHAnsi" w:cstheme="minorHAnsi"/>
                <w:snapToGrid w:val="0"/>
              </w:rPr>
              <w:t>0</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1</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2</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1. Ajutor public nerambursabil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A13F76">
            <w:pP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2. Cofinanţare privată, din care: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2.1  - autofinanţare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2.2  - împrumuturi</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3.Buget Local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b/>
                <w:snapToGrid w:val="0"/>
              </w:rPr>
              <w:t>4. TOTAL PROIECT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contribuţie publică</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Avans solicitat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avans</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716"/>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b/>
                <w:bCs/>
              </w:rPr>
            </w:pPr>
            <w:r w:rsidRPr="0096546F">
              <w:rPr>
                <w:rFonts w:asciiTheme="minorHAnsi" w:eastAsia="Times New Roman" w:hAnsiTheme="minorHAnsi" w:cstheme="minorHAnsi"/>
                <w:b/>
                <w:bCs/>
              </w:rPr>
              <w:t>Formule de calcul:</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Col.3 = col.1 + col.2</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R.4  = R.1 + R.2 + R.3</w:t>
            </w:r>
          </w:p>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rPr>
              <w:t>R.2 = R.2.1 + R.2.2</w:t>
            </w:r>
          </w:p>
        </w:tc>
        <w:tc>
          <w:tcPr>
            <w:tcW w:w="7591" w:type="dxa"/>
            <w:gridSpan w:val="3"/>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left="1920" w:right="-2"/>
              <w:rPr>
                <w:rFonts w:asciiTheme="minorHAnsi" w:eastAsia="Times New Roman" w:hAnsiTheme="minorHAnsi" w:cstheme="minorHAnsi"/>
                <w:b/>
                <w:bCs/>
                <w:lang w:eastAsia="fr-FR"/>
              </w:rPr>
            </w:pPr>
            <w:r w:rsidRPr="0096546F">
              <w:rPr>
                <w:rFonts w:asciiTheme="minorHAnsi" w:eastAsia="Times New Roman" w:hAnsiTheme="minorHAnsi" w:cstheme="minorHAnsi"/>
                <w:b/>
                <w:bCs/>
              </w:rPr>
              <w:t>Restricţii</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rPr>
              <w:t>R.1, col.1= X% x R. 4, col.1</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i/>
              </w:rPr>
              <w:t>Procent avans = Avans solicitat / Ajutor public Nerambursabil</w:t>
            </w:r>
            <w:r w:rsidRPr="0096546F">
              <w:rPr>
                <w:rFonts w:asciiTheme="minorHAnsi" w:eastAsia="Times New Roman" w:hAnsiTheme="minorHAnsi" w:cstheme="minorHAnsi"/>
                <w:i/>
                <w:lang w:val="fr-FR"/>
              </w:rPr>
              <w:t>*100</w:t>
            </w:r>
          </w:p>
          <w:p w:rsidR="000611FD" w:rsidRPr="0096546F" w:rsidRDefault="000611FD" w:rsidP="000611FD">
            <w:pPr>
              <w:spacing w:after="0"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rPr>
              <w:t>X%=procent contribuție publică</w:t>
            </w:r>
          </w:p>
        </w:tc>
      </w:tr>
    </w:tbl>
    <w:p w:rsidR="000611FD" w:rsidRPr="0096546F" w:rsidRDefault="000611FD" w:rsidP="000C57EE">
      <w:pPr>
        <w:pStyle w:val="BodyText3"/>
        <w:spacing w:before="120"/>
        <w:jc w:val="both"/>
        <w:rPr>
          <w:rFonts w:asciiTheme="minorHAnsi" w:hAnsiTheme="minorHAnsi" w:cstheme="minorHAnsi"/>
          <w:i/>
          <w:sz w:val="24"/>
        </w:rPr>
      </w:pPr>
    </w:p>
    <w:p w:rsidR="000C57EE" w:rsidRPr="0096546F" w:rsidRDefault="000C57EE" w:rsidP="000C57E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C. Verificarea bugetului indicativ</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2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w:t>
            </w:r>
          </w:p>
        </w:tc>
        <w:tc>
          <w:tcPr>
            <w:tcW w:w="4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 este cazul</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rsidR="000C57EE" w:rsidRPr="0096546F" w:rsidRDefault="000C57EE" w:rsidP="001624F2">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Da cu diferenţe*</w:t>
            </w:r>
          </w:p>
          <w:p w:rsidR="000C57EE" w:rsidRPr="0096546F" w:rsidRDefault="000C57EE" w:rsidP="001624F2">
            <w:pPr>
              <w:spacing w:before="120" w:after="120" w:line="240" w:lineRule="auto"/>
              <w:jc w:val="both"/>
              <w:rPr>
                <w:rFonts w:asciiTheme="minorHAnsi" w:hAnsiTheme="minorHAnsi" w:cstheme="minorHAnsi"/>
                <w:b/>
                <w:sz w:val="24"/>
              </w:rPr>
            </w:pPr>
            <w:r w:rsidRPr="0096546F">
              <w:rPr>
                <w:rFonts w:asciiTheme="minorHAnsi" w:hAnsiTheme="minorHAnsi" w:cstheme="minorHAnsi"/>
                <w:sz w:val="24"/>
              </w:rPr>
              <w:t xml:space="preserve"> * Se completează în cazul în care expertul constată diferenţe faţă de bugetul prezentat de  solicitant în cererea de finanţare față de bugetule anexate proiectelor.</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Verificarea corectitudinii ratei de schimb. Rata de conversie între Euro şi moneda naţională pentru România este cea publicată de Banca Central Europeană pe Internet la adresa : </w:t>
            </w:r>
            <w:hyperlink r:id="rId22"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rPr>
              <w:t xml:space="preserve"> (se anexează pagina conţinând cursul BCE din data întocmirii  Studiului de fezabilitate/ Documentația de Avizare a Lucrărilor de Intervenții):</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3.</w:t>
            </w:r>
            <w:r w:rsidRPr="0096546F">
              <w:rPr>
                <w:rFonts w:asciiTheme="minorHAnsi" w:hAnsiTheme="minorHAnsi" w:cstheme="minorHAnsi"/>
                <w:sz w:val="24"/>
              </w:rPr>
              <w:t xml:space="preserve"> Sunt investiţiile eligibile în conformitate cu specificațiile sub-măsurii?</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rsidR="000C57EE" w:rsidRPr="0096546F" w:rsidRDefault="000C57EE" w:rsidP="001624F2">
            <w:pPr>
              <w:pBdr>
                <w:left w:val="single" w:sz="8" w:space="0" w:color="auto"/>
              </w:pBdr>
              <w:spacing w:before="120" w:after="120" w:line="240" w:lineRule="auto"/>
              <w:rPr>
                <w:rFonts w:asciiTheme="minorHAnsi" w:hAnsiTheme="minorHAnsi" w:cstheme="minorHAnsi"/>
                <w:b/>
                <w:i/>
                <w:sz w:val="24"/>
              </w:rPr>
            </w:pPr>
            <w:r w:rsidRPr="0096546F">
              <w:rPr>
                <w:rFonts w:asciiTheme="minorHAnsi" w:hAnsiTheme="minorHAnsi" w:cstheme="minorHAnsi"/>
                <w:b/>
                <w:i/>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5.</w:t>
            </w:r>
            <w:r w:rsidRPr="0096546F">
              <w:rPr>
                <w:rFonts w:asciiTheme="minorHAnsi" w:hAnsiTheme="minorHAnsi" w:cstheme="minorHAnsi"/>
                <w:sz w:val="24"/>
              </w:rPr>
              <w:t xml:space="preserve"> Cheltuielile diverse şi neprevăzute (Cap. 5.3) din Bugetul indicativ sunt încadrate în rubrica neeligibil ?</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6</w:t>
            </w:r>
            <w:r w:rsidRPr="0096546F">
              <w:rPr>
                <w:rFonts w:asciiTheme="minorHAnsi" w:hAnsiTheme="minorHAnsi" w:cstheme="minorHAnsi"/>
                <w:sz w:val="24"/>
              </w:rPr>
              <w:t>. TVA-ul este corect încadrat în coloana cheltuielilor neeligibile/eligibile?.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i/>
                <w:sz w:val="24"/>
              </w:rPr>
            </w:pPr>
            <w:r w:rsidRPr="0096546F">
              <w:rPr>
                <w:rFonts w:asciiTheme="minorHAnsi" w:hAnsiTheme="minorHAnsi" w:cstheme="minorHAnsi"/>
                <w:b/>
                <w:sz w:val="24"/>
              </w:rPr>
              <w:t xml:space="preserve">D. Verificarea rezonabilităţii preţurilor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B6141A" w:rsidRDefault="000C57EE" w:rsidP="001624F2">
            <w:pPr>
              <w:pBdr>
                <w:left w:val="single" w:sz="8" w:space="0" w:color="auto"/>
              </w:pBdr>
              <w:spacing w:before="120" w:after="120" w:line="240" w:lineRule="auto"/>
              <w:rPr>
                <w:rFonts w:asciiTheme="minorHAnsi" w:hAnsiTheme="minorHAnsi" w:cstheme="minorHAnsi"/>
                <w:b/>
                <w:sz w:val="24"/>
              </w:rPr>
            </w:pPr>
            <w:r w:rsidRPr="00B6141A">
              <w:rPr>
                <w:rFonts w:asciiTheme="minorHAnsi" w:hAnsiTheme="minorHAnsi" w:cstheme="minorHAnsi"/>
                <w:b/>
                <w:sz w:val="24"/>
              </w:rPr>
              <w:t>1</w:t>
            </w:r>
            <w:r w:rsidRPr="00B6141A">
              <w:rPr>
                <w:rFonts w:asciiTheme="minorHAnsi" w:hAnsiTheme="minorHAnsi" w:cstheme="minorHAnsi"/>
                <w:sz w:val="24"/>
              </w:rPr>
              <w:t xml:space="preserve"> Categoria de bunuri se regăseşte în Baza de Date</w:t>
            </w:r>
            <w:r w:rsidR="00F53CCC" w:rsidRPr="00B6141A">
              <w:rPr>
                <w:rFonts w:asciiTheme="minorHAnsi" w:hAnsiTheme="minorHAnsi" w:cstheme="minorHAnsi"/>
                <w:sz w:val="24"/>
              </w:rPr>
              <w:t xml:space="preserve"> cu prețuri de Referință?</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B6141A" w:rsidRDefault="000C57EE" w:rsidP="001624F2">
            <w:pPr>
              <w:pBdr>
                <w:left w:val="single" w:sz="8" w:space="0" w:color="auto"/>
              </w:pBdr>
              <w:spacing w:before="120" w:after="120" w:line="240" w:lineRule="auto"/>
              <w:jc w:val="both"/>
              <w:rPr>
                <w:rFonts w:asciiTheme="minorHAnsi" w:hAnsiTheme="minorHAnsi" w:cstheme="minorHAnsi"/>
                <w:b/>
                <w:sz w:val="24"/>
              </w:rPr>
            </w:pPr>
            <w:r w:rsidRPr="00B6141A">
              <w:rPr>
                <w:rFonts w:asciiTheme="minorHAnsi" w:hAnsiTheme="minorHAnsi" w:cstheme="minorHAnsi"/>
                <w:b/>
                <w:sz w:val="24"/>
              </w:rPr>
              <w:t>2</w:t>
            </w:r>
            <w:r w:rsidR="007147DA" w:rsidRPr="00B6141A">
              <w:rPr>
                <w:rFonts w:asciiTheme="minorHAnsi" w:hAnsiTheme="minorHAnsi" w:cstheme="minorHAnsi"/>
                <w:b/>
                <w:sz w:val="24"/>
              </w:rPr>
              <w:t xml:space="preserve"> </w:t>
            </w:r>
            <w:r w:rsidR="00F53CCC" w:rsidRPr="00B6141A">
              <w:rPr>
                <w:sz w:val="24"/>
              </w:rPr>
              <w:t>Dacă la punctul 1 răspunsul este DA, sunt ataşate extrasele tipărite din baza de date cu prețuri de Referință?</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B6141A" w:rsidRDefault="000C57EE" w:rsidP="001624F2">
            <w:pPr>
              <w:pBdr>
                <w:left w:val="single" w:sz="8" w:space="0" w:color="auto"/>
              </w:pBdr>
              <w:spacing w:before="120" w:after="120" w:line="240" w:lineRule="auto"/>
              <w:jc w:val="both"/>
              <w:rPr>
                <w:rFonts w:asciiTheme="minorHAnsi" w:hAnsiTheme="minorHAnsi" w:cstheme="minorHAnsi"/>
                <w:sz w:val="24"/>
              </w:rPr>
            </w:pPr>
            <w:r w:rsidRPr="00B6141A">
              <w:rPr>
                <w:rFonts w:asciiTheme="minorHAnsi" w:hAnsiTheme="minorHAnsi" w:cstheme="minorHAnsi"/>
                <w:b/>
                <w:sz w:val="24"/>
              </w:rPr>
              <w:t>3</w:t>
            </w:r>
            <w:r w:rsidRPr="00B6141A">
              <w:rPr>
                <w:rFonts w:asciiTheme="minorHAnsi" w:hAnsiTheme="minorHAnsi" w:cstheme="minorHAnsi"/>
                <w:sz w:val="24"/>
                <w:lang w:val="it-IT"/>
              </w:rPr>
              <w:t xml:space="preserve"> </w:t>
            </w:r>
            <w:r w:rsidR="00F53CCC" w:rsidRPr="00B6141A">
              <w:rPr>
                <w:sz w:val="24"/>
                <w:lang w:val="it-IT"/>
              </w:rPr>
              <w:t>Dacă la pct. 1 răspunsul este DA, preţurile utilizate pentru bunuri se încadrează în maximul prevăzut în  Baza de Date cu prețuri de Referință?</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F53CCC"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F53CCC" w:rsidRPr="00B6141A" w:rsidRDefault="00F53CCC" w:rsidP="001624F2">
            <w:pPr>
              <w:pBdr>
                <w:left w:val="single" w:sz="8" w:space="0" w:color="auto"/>
              </w:pBdr>
              <w:spacing w:before="120" w:after="120" w:line="240" w:lineRule="auto"/>
              <w:jc w:val="both"/>
              <w:rPr>
                <w:rFonts w:asciiTheme="minorHAnsi" w:hAnsiTheme="minorHAnsi" w:cstheme="minorHAnsi"/>
                <w:b/>
                <w:sz w:val="24"/>
              </w:rPr>
            </w:pPr>
            <w:r w:rsidRPr="00B6141A">
              <w:rPr>
                <w:rFonts w:asciiTheme="minorHAnsi" w:hAnsiTheme="minorHAnsi" w:cstheme="minorHAnsi"/>
                <w:b/>
                <w:sz w:val="24"/>
              </w:rPr>
              <w:lastRenderedPageBreak/>
              <w:t xml:space="preserve">4 </w:t>
            </w:r>
            <w:r w:rsidRPr="00B6141A">
              <w:rPr>
                <w:sz w:val="24"/>
                <w:lang w:val="pt-BR"/>
              </w:rPr>
              <w:t>Dacă la pct. 1 raspunsul este NU, solicitantul a prezentat două oferte pentru bunuri a caror valoare este mai mare de 15.000 Euro si o oferta pentru bunuri a căror valoare este mai mica sau egală cu  15.000 Euro, constatându-se astfel că prețurile sunt rezonabile?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F53CCC" w:rsidRPr="0096546F" w:rsidRDefault="00F53CCC"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Pr>
                <w:rFonts w:asciiTheme="minorHAnsi" w:hAnsiTheme="minorHAnsi" w:cstheme="minorHAnsi"/>
                <w:sz w:val="24"/>
              </w:rPr>
              <w:sym w:font="Wingdings" w:char="F0A8"/>
            </w:r>
          </w:p>
        </w:tc>
        <w:tc>
          <w:tcPr>
            <w:tcW w:w="259" w:type="pct"/>
            <w:tcBorders>
              <w:top w:val="single" w:sz="4" w:space="0" w:color="auto"/>
              <w:left w:val="single" w:sz="4" w:space="0" w:color="auto"/>
              <w:bottom w:val="single" w:sz="4" w:space="0" w:color="auto"/>
              <w:right w:val="single" w:sz="4" w:space="0" w:color="auto"/>
            </w:tcBorders>
            <w:vAlign w:val="center"/>
            <w:hideMark/>
          </w:tcPr>
          <w:p w:rsidR="00F53CCC" w:rsidRPr="0096546F" w:rsidRDefault="00F53CCC"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Pr>
                <w:rFonts w:asciiTheme="minorHAnsi" w:hAnsiTheme="minorHAnsi" w:cstheme="minorHAnsi"/>
                <w:sz w:val="24"/>
              </w:rPr>
              <w:sym w:font="Wingdings" w:char="F0A8"/>
            </w:r>
          </w:p>
        </w:tc>
        <w:tc>
          <w:tcPr>
            <w:tcW w:w="459" w:type="pct"/>
            <w:tcBorders>
              <w:top w:val="single" w:sz="4" w:space="0" w:color="auto"/>
              <w:left w:val="single" w:sz="4" w:space="0" w:color="auto"/>
              <w:bottom w:val="single" w:sz="4" w:space="0" w:color="auto"/>
              <w:right w:val="single" w:sz="4" w:space="0" w:color="auto"/>
            </w:tcBorders>
            <w:vAlign w:val="center"/>
            <w:hideMark/>
          </w:tcPr>
          <w:p w:rsidR="00F53CCC" w:rsidRPr="0096546F" w:rsidRDefault="00F53CCC"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Pr>
                <w:rFonts w:asciiTheme="minorHAnsi" w:hAnsiTheme="minorHAnsi" w:cstheme="minorHAnsi"/>
                <w:sz w:val="24"/>
              </w:rPr>
              <w:sym w:font="Wingdings" w:char="F0A8"/>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B6141A" w:rsidRDefault="00F53CCC" w:rsidP="001624F2">
            <w:pPr>
              <w:pBdr>
                <w:left w:val="single" w:sz="8" w:space="0" w:color="auto"/>
              </w:pBdr>
              <w:spacing w:before="120" w:after="120" w:line="240" w:lineRule="auto"/>
              <w:jc w:val="both"/>
              <w:rPr>
                <w:rFonts w:asciiTheme="minorHAnsi" w:hAnsiTheme="minorHAnsi" w:cstheme="minorHAnsi"/>
                <w:sz w:val="24"/>
              </w:rPr>
            </w:pPr>
            <w:r w:rsidRPr="00B6141A">
              <w:rPr>
                <w:rFonts w:asciiTheme="minorHAnsi" w:hAnsiTheme="minorHAnsi" w:cstheme="minorHAnsi"/>
                <w:b/>
                <w:sz w:val="24"/>
              </w:rPr>
              <w:t>5</w:t>
            </w:r>
            <w:r w:rsidR="007147DA" w:rsidRPr="00B6141A">
              <w:rPr>
                <w:rFonts w:asciiTheme="minorHAnsi" w:hAnsiTheme="minorHAnsi" w:cstheme="minorHAnsi"/>
                <w:b/>
                <w:sz w:val="24"/>
              </w:rPr>
              <w:t xml:space="preserve"> </w:t>
            </w:r>
            <w:r w:rsidR="000C57EE" w:rsidRPr="00B6141A">
              <w:rPr>
                <w:rFonts w:asciiTheme="minorHAnsi" w:hAnsiTheme="minorHAnsi" w:cstheme="minorHAnsi"/>
                <w:sz w:val="24"/>
                <w:lang w:val="it-IT"/>
              </w:rPr>
              <w:t>Pentru lucrări, există în Studiul de Fezabilitate/ Documentația de Avizare a Lucrărilor de Intervenții declaraţia proiectantului semnată şi ştampilată privind sursa de preţuri</w:t>
            </w:r>
            <w:r w:rsidR="000C57EE" w:rsidRPr="00B6141A">
              <w:rPr>
                <w:rFonts w:asciiTheme="minorHAnsi" w:hAnsiTheme="minorHAnsi" w:cstheme="minorHAnsi"/>
                <w:spacing w:val="-10"/>
                <w:sz w:val="24"/>
                <w:lang w:val="pt-BR"/>
              </w:rPr>
              <w:t>?</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B6141A" w:rsidRDefault="00F53CCC" w:rsidP="001624F2">
            <w:pPr>
              <w:pBdr>
                <w:left w:val="single" w:sz="8" w:space="0" w:color="auto"/>
              </w:pBdr>
              <w:spacing w:before="120" w:after="120" w:line="240" w:lineRule="auto"/>
              <w:jc w:val="both"/>
              <w:rPr>
                <w:rFonts w:asciiTheme="minorHAnsi" w:hAnsiTheme="minorHAnsi" w:cstheme="minorHAnsi"/>
                <w:sz w:val="24"/>
              </w:rPr>
            </w:pPr>
            <w:r w:rsidRPr="00B6141A">
              <w:rPr>
                <w:rFonts w:asciiTheme="minorHAnsi" w:hAnsiTheme="minorHAnsi" w:cstheme="minorHAnsi"/>
                <w:b/>
                <w:sz w:val="24"/>
              </w:rPr>
              <w:t>6</w:t>
            </w:r>
            <w:r w:rsidR="007147DA" w:rsidRPr="00B6141A">
              <w:rPr>
                <w:rFonts w:asciiTheme="minorHAnsi" w:hAnsiTheme="minorHAnsi" w:cstheme="minorHAnsi"/>
                <w:b/>
                <w:sz w:val="24"/>
              </w:rPr>
              <w:t xml:space="preserve"> </w:t>
            </w:r>
            <w:r w:rsidR="000C57EE" w:rsidRPr="00B6141A">
              <w:rPr>
                <w:rFonts w:asciiTheme="minorHAnsi" w:hAnsiTheme="minorHAnsi" w:cstheme="minorHAnsi"/>
                <w:sz w:val="24"/>
                <w:lang w:val="it-IT"/>
              </w:rPr>
              <w:t xml:space="preserve">La fundamentarea costului investiţiei de bază s-a ţinut cont de </w:t>
            </w:r>
            <w:r w:rsidR="000C57EE" w:rsidRPr="00B6141A">
              <w:rPr>
                <w:rFonts w:asciiTheme="minorHAnsi" w:hAnsiTheme="minorHAnsi" w:cstheme="minorHAnsi"/>
                <w:spacing w:val="-10"/>
                <w:sz w:val="24"/>
              </w:rPr>
              <w:t>standardul de cost stabilit prin HG nr.</w:t>
            </w:r>
            <w:r w:rsidR="007147DA" w:rsidRPr="00B6141A">
              <w:rPr>
                <w:rFonts w:asciiTheme="minorHAnsi" w:hAnsiTheme="minorHAnsi" w:cstheme="minorHAnsi"/>
                <w:spacing w:val="-10"/>
                <w:sz w:val="24"/>
              </w:rPr>
              <w:t xml:space="preserve"> </w:t>
            </w:r>
            <w:r w:rsidR="000C57EE" w:rsidRPr="00B6141A">
              <w:rPr>
                <w:rFonts w:asciiTheme="minorHAnsi" w:hAnsiTheme="minorHAnsi" w:cstheme="minorHAnsi"/>
                <w:spacing w:val="-10"/>
                <w:sz w:val="24"/>
              </w:rPr>
              <w:t xml:space="preserve">363/2010, cu modificările și completările ulterioare </w:t>
            </w:r>
            <w:r w:rsidR="000C57EE" w:rsidRPr="00B6141A">
              <w:rPr>
                <w:rFonts w:asciiTheme="minorHAnsi" w:hAnsiTheme="minorHAnsi" w:cstheme="minorHAnsi"/>
                <w:sz w:val="24"/>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 xml:space="preserve">E. Verificarea Planului Financiar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 xml:space="preserve">1 </w:t>
            </w:r>
            <w:r w:rsidRPr="0096546F">
              <w:rPr>
                <w:rFonts w:asciiTheme="minorHAnsi" w:hAnsiTheme="minorHAnsi" w:cstheme="minorHAnsi"/>
                <w:sz w:val="24"/>
              </w:rPr>
              <w:t>Planul financiar este corect completat şi respectă gradul de intervenţie publică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90%</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cu utilitate publică –100%</w:t>
            </w:r>
          </w:p>
          <w:p w:rsidR="000C57EE" w:rsidRPr="0096546F" w:rsidRDefault="000C57EE" w:rsidP="001624F2">
            <w:pPr>
              <w:spacing w:before="120" w:after="120" w:line="240" w:lineRule="auto"/>
              <w:contextualSpacing/>
              <w:jc w:val="both"/>
              <w:rPr>
                <w:rFonts w:asciiTheme="minorHAnsi" w:hAnsiTheme="minorHAnsi" w:cstheme="minorHAnsi"/>
                <w:b/>
                <w:spacing w:val="-6"/>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negeneratoare de venit: 100%</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Proiectul se încadrează în plafonul maxim al sprijinului public nerambursabil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 valoarea maximă eligibilă nerambursabilă</w:t>
            </w:r>
            <w:r w:rsidRPr="0096546F">
              <w:rPr>
                <w:rFonts w:asciiTheme="minorHAnsi" w:hAnsiTheme="minorHAnsi" w:cstheme="minorHAnsi"/>
                <w:spacing w:val="-10"/>
                <w:sz w:val="24"/>
              </w:rPr>
              <w:t xml:space="preserve"> de 200.000 euro?</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Avansul solicitat se încadrează într-un cuantum de până la 50% din valoarea totală a ajutorului  public nerambursabil?</w:t>
            </w:r>
          </w:p>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F. VERIFICAREA CRITERIILOR DE SELECȚIE APLICATE DE CĂTRE GAL</w:t>
            </w:r>
            <w:r w:rsidR="007147DA">
              <w:rPr>
                <w:rFonts w:asciiTheme="minorHAnsi" w:hAnsiTheme="minorHAnsi" w:cstheme="minorHAnsi"/>
                <w:b/>
                <w:sz w:val="24"/>
              </w:rPr>
              <w:t xml:space="preserve"> </w:t>
            </w:r>
            <w:r w:rsidR="00D850A8" w:rsidRPr="0096546F">
              <w:rPr>
                <w:rFonts w:asciiTheme="minorHAnsi" w:hAnsiTheme="minorHAnsi" w:cstheme="minorHAnsi"/>
                <w:b/>
                <w:kern w:val="32"/>
                <w:sz w:val="24"/>
              </w:rPr>
              <w:t>SAMUS POROLISSUM</w:t>
            </w: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1 </w:t>
            </w:r>
            <w:r w:rsidR="00DA09B5" w:rsidRPr="0096546F">
              <w:rPr>
                <w:rFonts w:asciiTheme="minorHAnsi" w:hAnsiTheme="minorHAnsi" w:cstheme="minorHAnsi"/>
                <w:b/>
                <w:sz w:val="24"/>
              </w:rPr>
              <w:t>Proiecte de investiții pentru integrarea minorităților locale (în special a 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E86E1E">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2 </w:t>
            </w:r>
            <w:r w:rsidR="00DA09B5" w:rsidRPr="0096546F">
              <w:rPr>
                <w:rFonts w:asciiTheme="minorHAnsi" w:hAnsiTheme="minorHAnsi" w:cstheme="minorHAnsi"/>
                <w:b/>
                <w:sz w:val="24"/>
              </w:rPr>
              <w:t>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4 Principiul valorii culturale în funcție de nr. de activități socio-culturale 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0C57EE" w:rsidRPr="0096546F" w:rsidTr="001624F2">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0C57EE" w:rsidRPr="0096546F" w:rsidTr="001624F2">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0C57EE" w:rsidRPr="0096546F" w:rsidTr="001624F2">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r>
    </w:tbl>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adresa DGDR – AM PNDR</w:t>
      </w:r>
      <w:r w:rsidR="00B045FB">
        <w:rPr>
          <w:rFonts w:asciiTheme="minorHAnsi" w:hAnsiTheme="minorHAnsi" w:cstheme="minorHAnsi"/>
          <w:iCs/>
          <w:sz w:val="24"/>
          <w:szCs w:val="24"/>
        </w:rPr>
        <w:t>, decizia Direcției Generale Control Antifraudă și Inspecții din cadrul MADR</w:t>
      </w:r>
      <w:r w:rsidRPr="0096546F">
        <w:rPr>
          <w:rFonts w:asciiTheme="minorHAnsi" w:hAnsiTheme="minorHAnsi" w:cstheme="minorHAnsi"/>
          <w:sz w:val="24"/>
          <w:szCs w:val="24"/>
        </w:rPr>
        <w:t>), în cazul proiectelor pentru care au fost transmise Note de atenționare privind criteriile de selecție</w:t>
      </w:r>
    </w:p>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t>Observatii:</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lastRenderedPageBreak/>
        <w:t>Se detaliază:</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0C57EE" w:rsidRPr="0096546F" w:rsidRDefault="000C57EE" w:rsidP="000C57EE">
      <w:pPr>
        <w:spacing w:after="0" w:line="240" w:lineRule="auto"/>
        <w:rPr>
          <w:rFonts w:asciiTheme="minorHAnsi" w:eastAsia="Times New Roman" w:hAnsiTheme="minorHAnsi" w:cstheme="minorHAnsi"/>
          <w:bCs/>
          <w:iCs/>
          <w:sz w:val="24"/>
          <w:szCs w:val="24"/>
          <w:lang w:eastAsia="fr-FR"/>
        </w:rPr>
      </w:pPr>
    </w:p>
    <w:p w:rsidR="000C57EE" w:rsidRPr="0096546F" w:rsidRDefault="000C57EE" w:rsidP="000C57EE">
      <w:pPr>
        <w:spacing w:after="0" w:line="240" w:lineRule="auto"/>
        <w:rPr>
          <w:rFonts w:asciiTheme="minorHAnsi" w:hAnsiTheme="minorHAnsi" w:cstheme="minorHAnsi"/>
          <w:vanish/>
          <w:sz w:val="24"/>
        </w:rPr>
        <w:sectPr w:rsidR="000C57EE" w:rsidRPr="0096546F" w:rsidSect="009759D0">
          <w:pgSz w:w="11909" w:h="16834" w:code="9"/>
          <w:pgMar w:top="1138" w:right="1411" w:bottom="1138" w:left="1138" w:header="576" w:footer="432" w:gutter="0"/>
          <w:cols w:space="720"/>
        </w:sectPr>
      </w:pPr>
    </w:p>
    <w:p w:rsidR="000C57EE" w:rsidRPr="0096546F" w:rsidRDefault="000C57EE" w:rsidP="000C57EE">
      <w:pPr>
        <w:spacing w:after="0" w:line="240" w:lineRule="auto"/>
        <w:rPr>
          <w:rFonts w:asciiTheme="minorHAnsi" w:hAnsiTheme="minorHAnsi" w:cstheme="minorHAnsi"/>
          <w:vanish/>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w:t>
      </w:r>
      <w:r w:rsidR="001624F2" w:rsidRPr="0096546F">
        <w:rPr>
          <w:rFonts w:asciiTheme="minorHAnsi" w:hAnsiTheme="minorHAnsi" w:cstheme="minorHAnsi"/>
          <w:sz w:val="24"/>
        </w:rPr>
        <w:t>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p>
    <w:p w:rsidR="0011025D" w:rsidRDefault="000C57EE" w:rsidP="007147DA">
      <w:pPr>
        <w:overflowPunct w:val="0"/>
        <w:autoSpaceDE w:val="0"/>
        <w:autoSpaceDN w:val="0"/>
        <w:adjustRightInd w:val="0"/>
        <w:spacing w:after="0" w:line="240" w:lineRule="auto"/>
        <w:textAlignment w:val="baseline"/>
        <w:rPr>
          <w:rFonts w:asciiTheme="minorHAnsi" w:hAnsiTheme="minorHAnsi" w:cstheme="minorHAnsi"/>
          <w:kern w:val="32"/>
          <w:sz w:val="24"/>
        </w:rPr>
      </w:pPr>
      <w:r w:rsidRPr="0096546F">
        <w:rPr>
          <w:rFonts w:asciiTheme="minorHAnsi" w:hAnsiTheme="minorHAnsi" w:cstheme="minorHAnsi"/>
          <w:sz w:val="24"/>
        </w:rPr>
        <w:t xml:space="preserve">Verificat: </w:t>
      </w:r>
      <w:r w:rsidR="007147DA" w:rsidRPr="0096546F">
        <w:rPr>
          <w:rFonts w:asciiTheme="minorHAnsi" w:hAnsiTheme="minorHAnsi" w:cstheme="minorHAnsi"/>
          <w:sz w:val="24"/>
        </w:rPr>
        <w:t xml:space="preserve">Expert </w:t>
      </w:r>
      <w:r w:rsidR="007147DA">
        <w:rPr>
          <w:rFonts w:asciiTheme="minorHAnsi" w:hAnsiTheme="minorHAnsi" w:cstheme="minorHAnsi"/>
          <w:sz w:val="24"/>
        </w:rPr>
        <w:t xml:space="preserve">evaluator </w:t>
      </w:r>
      <w:r w:rsidR="007147DA" w:rsidRPr="0096546F">
        <w:rPr>
          <w:rFonts w:asciiTheme="minorHAnsi" w:hAnsiTheme="minorHAnsi" w:cstheme="minorHAnsi"/>
          <w:sz w:val="24"/>
        </w:rPr>
        <w:t>1 GAL</w:t>
      </w:r>
      <w:r w:rsidR="007147DA">
        <w:rPr>
          <w:rFonts w:asciiTheme="minorHAnsi" w:hAnsiTheme="minorHAnsi" w:cstheme="minorHAnsi"/>
          <w:sz w:val="24"/>
        </w:rPr>
        <w:t xml:space="preserve"> </w:t>
      </w:r>
      <w:r w:rsidR="0011025D">
        <w:rPr>
          <w:rFonts w:asciiTheme="minorHAnsi" w:hAnsiTheme="minorHAnsi" w:cstheme="minorHAnsi"/>
          <w:kern w:val="32"/>
          <w:sz w:val="24"/>
        </w:rPr>
        <w:t>SAMUS</w:t>
      </w:r>
    </w:p>
    <w:p w:rsidR="007147DA" w:rsidRPr="0096546F" w:rsidRDefault="007147DA" w:rsidP="007147DA">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kern w:val="32"/>
          <w:sz w:val="24"/>
        </w:rPr>
        <w:t>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D850A8" w:rsidRPr="0096546F" w:rsidRDefault="00D850A8"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D850A8">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w:t>
      </w:r>
      <w:r w:rsidR="00441E17">
        <w:rPr>
          <w:rFonts w:asciiTheme="minorHAnsi" w:hAnsiTheme="minorHAnsi" w:cstheme="minorHAnsi"/>
          <w:sz w:val="24"/>
        </w:rPr>
        <w:t xml:space="preserve">evaluator </w:t>
      </w:r>
      <w:r w:rsidR="001624F2" w:rsidRPr="0096546F">
        <w:rPr>
          <w:rFonts w:asciiTheme="minorHAnsi" w:hAnsiTheme="minorHAnsi" w:cstheme="minorHAnsi"/>
          <w:sz w:val="24"/>
        </w:rPr>
        <w:t>2 GAL</w:t>
      </w:r>
      <w:r w:rsidR="00441E17">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spacing w:before="120" w:after="120" w:line="240" w:lineRule="auto"/>
        <w:rPr>
          <w:rFonts w:asciiTheme="minorHAnsi" w:hAnsiTheme="minorHAnsi" w:cstheme="minorHAnsi"/>
          <w:b/>
          <w:i/>
          <w:sz w:val="24"/>
          <w:u w:val="single"/>
        </w:rPr>
        <w:sectPr w:rsidR="000C57EE" w:rsidRPr="0096546F" w:rsidSect="009759D0">
          <w:type w:val="continuous"/>
          <w:pgSz w:w="11909" w:h="16834" w:code="9"/>
          <w:pgMar w:top="1138" w:right="1411" w:bottom="1138" w:left="1138" w:header="576" w:footer="432" w:gutter="0"/>
          <w:cols w:num="2" w:space="720"/>
        </w:sectPr>
      </w:pPr>
    </w:p>
    <w:p w:rsidR="009C410A" w:rsidRPr="0096546F" w:rsidRDefault="0096546F" w:rsidP="009C410A">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296"/>
        <w:gridCol w:w="802"/>
        <w:gridCol w:w="2135"/>
        <w:gridCol w:w="1011"/>
        <w:gridCol w:w="1917"/>
        <w:gridCol w:w="1486"/>
      </w:tblGrid>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695"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5" w:type="pct"/>
            <w:gridSpan w:val="2"/>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028"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97" w:type="pct"/>
          </w:tcPr>
          <w:p w:rsidR="001C4A7E" w:rsidRPr="001C4A7E" w:rsidRDefault="001C4A7E" w:rsidP="009C410A">
            <w:pPr>
              <w:widowControl w:val="0"/>
              <w:spacing w:after="0"/>
              <w:jc w:val="center"/>
              <w:rPr>
                <w:rFonts w:asciiTheme="minorHAnsi" w:hAnsiTheme="minorHAnsi" w:cstheme="minorHAnsi"/>
                <w:b/>
              </w:rPr>
            </w:pPr>
            <w:r w:rsidRPr="001C4A7E">
              <w:rPr>
                <w:rFonts w:asciiTheme="minorHAnsi" w:hAnsiTheme="minorHAnsi" w:cstheme="minorHAnsi"/>
                <w:b/>
              </w:rPr>
              <w:t>PUNCTAJ ACORDAT DE CATRE GAL SAMUS POROLISSUM</w:t>
            </w: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CS1</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45" w:type="pct"/>
            <w:shd w:val="clear" w:color="auto" w:fill="auto"/>
          </w:tcPr>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CS2</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1C4A7E" w:rsidRPr="0096546F" w:rsidRDefault="001C4A7E" w:rsidP="001C4A7E">
            <w:pPr>
              <w:widowControl w:val="0"/>
              <w:spacing w:after="0"/>
              <w:rPr>
                <w:rFonts w:asciiTheme="minorHAnsi" w:hAnsiTheme="minorHAnsi" w:cstheme="minorHAnsi"/>
                <w:b/>
              </w:rPr>
            </w:pPr>
            <w:r>
              <w:rPr>
                <w:rFonts w:asciiTheme="minorHAnsi" w:hAnsiTheme="minorHAnsi" w:cstheme="minorHAnsi"/>
                <w:b/>
              </w:rPr>
              <w:t>SCS2</w:t>
            </w:r>
            <w:r w:rsidRPr="0096546F">
              <w:rPr>
                <w:rFonts w:asciiTheme="minorHAnsi" w:hAnsiTheme="minorHAnsi" w:cstheme="minorHAnsi"/>
                <w:b/>
              </w:rPr>
              <w:t>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investiții in infrastructura </w:t>
            </w:r>
            <w:r w:rsidRPr="0096546F">
              <w:rPr>
                <w:rFonts w:asciiTheme="minorHAnsi" w:hAnsiTheme="minorHAnsi" w:cstheme="minorHAnsi"/>
              </w:rPr>
              <w:lastRenderedPageBreak/>
              <w:t>socială, expertul înscrie 15 în coloana Scor.</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Dacă proiectul NU vizează investiții in infrastructura socială,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CS3</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1C4A7E" w:rsidRPr="0096546F" w:rsidRDefault="001C4A7E" w:rsidP="009C410A">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w:t>
            </w:r>
            <w:r w:rsidRPr="0096546F">
              <w:rPr>
                <w:rFonts w:asciiTheme="minorHAnsi" w:hAnsiTheme="minorHAnsi" w:cstheme="minorHAnsi"/>
              </w:rPr>
              <w:lastRenderedPageBreak/>
              <w:t>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695" w:type="pct"/>
            <w:shd w:val="clear" w:color="auto" w:fill="auto"/>
            <w:vAlign w:val="center"/>
          </w:tcPr>
          <w:p w:rsidR="001C4A7E" w:rsidRPr="0096546F" w:rsidRDefault="001C4A7E" w:rsidP="009C410A">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Pentru activități culturale/ sociale se vor acorda câte  </w:t>
            </w:r>
            <w:r w:rsidRPr="0096546F">
              <w:rPr>
                <w:rFonts w:asciiTheme="minorHAnsi" w:hAnsiTheme="minorHAnsi" w:cstheme="minorHAnsi"/>
              </w:rPr>
              <w:lastRenderedPageBreak/>
              <w:t>un punct  pentru fiecare activitate.</w:t>
            </w:r>
          </w:p>
          <w:p w:rsidR="001C4A7E" w:rsidRPr="0096546F" w:rsidRDefault="001C4A7E" w:rsidP="009C410A">
            <w:pPr>
              <w:autoSpaceDE w:val="0"/>
              <w:autoSpaceDN w:val="0"/>
              <w:adjustRightInd w:val="0"/>
              <w:spacing w:after="0"/>
              <w:rPr>
                <w:rFonts w:asciiTheme="minorHAnsi" w:hAnsiTheme="minorHAnsi" w:cstheme="minorHAnsi"/>
              </w:rPr>
            </w:pPr>
            <w:r w:rsidRPr="0096546F">
              <w:rPr>
                <w:rFonts w:asciiTheme="minorHAnsi" w:hAnsiTheme="minorHAnsi" w:cstheme="minorHAnsi"/>
              </w:rPr>
              <w:t>Punctajul se va acorda numai dacă în cadrul doc. eliberat de Primărie/ Centrul eparhial (în cazul Unităţilor de Cult)/Comitet director al ONG, din care să rezulte numărul de activităţi desfășurate ce au 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Întreținerea și asigurarea funcționării centrului de zi în parteneriat (de ex. cu </w:t>
            </w:r>
            <w:r w:rsidRPr="0096546F">
              <w:rPr>
                <w:rFonts w:asciiTheme="minorHAnsi" w:hAnsiTheme="minorHAnsi" w:cstheme="minorHAnsi"/>
                <w:b/>
              </w:rPr>
              <w:lastRenderedPageBreak/>
              <w:t>alte comune, ONG-uri);</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lastRenderedPageBreak/>
              <w:t>SCS 5.1</w:t>
            </w:r>
          </w:p>
        </w:tc>
        <w:tc>
          <w:tcPr>
            <w:tcW w:w="1145" w:type="pct"/>
            <w:shd w:val="clear" w:color="auto" w:fill="auto"/>
          </w:tcPr>
          <w:p w:rsidR="001C4A7E" w:rsidRPr="0096546F" w:rsidRDefault="001C4A7E" w:rsidP="009C410A">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lastRenderedPageBreak/>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întreținerea și asigurarea </w:t>
            </w:r>
            <w:r w:rsidRPr="0096546F">
              <w:rPr>
                <w:rFonts w:asciiTheme="minorHAnsi" w:hAnsiTheme="minorHAnsi" w:cstheme="minorHAnsi"/>
              </w:rPr>
              <w:lastRenderedPageBreak/>
              <w:t>juncționării centrului de zi în parteneriat, expertul înscrie 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CS6</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6.1</w:t>
            </w:r>
          </w:p>
          <w:p w:rsidR="001C4A7E" w:rsidRPr="0096546F" w:rsidRDefault="001C4A7E" w:rsidP="009C410A">
            <w:pPr>
              <w:widowControl w:val="0"/>
              <w:spacing w:after="0"/>
              <w:rPr>
                <w:rFonts w:asciiTheme="minorHAnsi" w:hAnsiTheme="minorHAnsi" w:cstheme="minorHAnsi"/>
                <w:b/>
              </w:rPr>
            </w:pP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1C4A7E" w:rsidRPr="0096546F" w:rsidRDefault="001C4A7E" w:rsidP="009C410A">
            <w:pPr>
              <w:widowControl w:val="0"/>
              <w:spacing w:after="0"/>
              <w:rPr>
                <w:rFonts w:asciiTheme="minorHAnsi" w:hAnsiTheme="minorHAnsi" w:cstheme="minorHAnsi"/>
              </w:rPr>
            </w:pPr>
          </w:p>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va verifica dacă în cadrul SF/DALI/ 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în urma verificării, expertul constată că sunt prevăzute </w:t>
            </w:r>
            <w:r w:rsidRPr="0096546F">
              <w:rPr>
                <w:rFonts w:asciiTheme="minorHAnsi" w:hAnsiTheme="minorHAnsi" w:cstheme="minorHAnsi"/>
              </w:rPr>
              <w:lastRenderedPageBreak/>
              <w:t>cheltuieli cu realizarea investițiilor în producerea și utilizarea energiei regenerabile va înscrie punctajul (cu doua zecimale)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1C4A7E" w:rsidRPr="0096546F" w:rsidRDefault="001C4A7E" w:rsidP="009C410A">
            <w:pPr>
              <w:widowControl w:val="0"/>
              <w:spacing w:after="0"/>
              <w:jc w:val="center"/>
              <w:rPr>
                <w:rFonts w:asciiTheme="minorHAnsi" w:hAnsiTheme="minorHAnsi" w:cstheme="minorHAnsi"/>
                <w:b/>
              </w:rPr>
            </w:pPr>
          </w:p>
        </w:tc>
        <w:tc>
          <w:tcPr>
            <w:tcW w:w="1028" w:type="pct"/>
            <w:vMerge w:val="restart"/>
            <w:shd w:val="clear" w:color="auto" w:fill="FFFFFF"/>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verifica în cadrul SF/DALI/Memoriu justificativ-estimări privind forţa de muncă ocupată prin realizarea investiţiei, și în cadrul Cereri de finantare la indicatori de monitorizare.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daca Dacă proiectul prin activitatea propusă crează un loc de muncă, expertul înscrie 10 puncte  în coloana </w:t>
            </w:r>
            <w:r w:rsidRPr="0096546F">
              <w:rPr>
                <w:rFonts w:asciiTheme="minorHAnsi" w:hAnsiTheme="minorHAnsi" w:cstheme="minorHAnsi"/>
              </w:rPr>
              <w:lastRenderedPageBreak/>
              <w:t>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1C4A7E" w:rsidRPr="0096546F" w:rsidRDefault="001C4A7E" w:rsidP="009C410A">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un loc de muncă cu normă întreagă.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p w:rsidR="001C4A7E" w:rsidRPr="0096546F" w:rsidRDefault="001C4A7E" w:rsidP="009C410A">
            <w:pPr>
              <w:widowControl w:val="0"/>
              <w:spacing w:after="0"/>
              <w:jc w:val="center"/>
              <w:rPr>
                <w:rFonts w:asciiTheme="minorHAnsi" w:hAnsiTheme="minorHAnsi" w:cstheme="minorHAnsi"/>
                <w:b/>
              </w:rPr>
            </w:pP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CS8</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1C4A7E" w:rsidRPr="0096546F" w:rsidRDefault="001C4A7E" w:rsidP="009C410A">
            <w:pPr>
              <w:widowControl w:val="0"/>
              <w:spacing w:after="0"/>
              <w:rPr>
                <w:rFonts w:asciiTheme="minorHAnsi" w:hAnsiTheme="minorHAnsi" w:cstheme="minorHAnsi"/>
                <w:b/>
              </w:rPr>
            </w:pP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(acelasi tip de </w:t>
            </w:r>
            <w:r w:rsidRPr="0096546F">
              <w:rPr>
                <w:rFonts w:asciiTheme="minorHAnsi" w:hAnsiTheme="minorHAnsi" w:cstheme="minorHAnsi"/>
              </w:rPr>
              <w:lastRenderedPageBreak/>
              <w:t xml:space="preserve">investiție), începând cu anul 2007 expertul înscrie 5 în coloana Scor.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2633" w:type="pct"/>
            <w:gridSpan w:val="4"/>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bl>
    <w:p w:rsidR="009C410A" w:rsidRPr="0096546F" w:rsidRDefault="009C410A" w:rsidP="00E81E2C">
      <w:pP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w:t>
      </w:r>
      <w:r w:rsidRPr="0096546F">
        <w:rPr>
          <w:rFonts w:asciiTheme="minorHAnsi" w:hAnsiTheme="minorHAnsi" w:cstheme="minorHAnsi"/>
          <w:sz w:val="24"/>
          <w:szCs w:val="24"/>
        </w:rPr>
        <w:lastRenderedPageBreak/>
        <w:t>plăţile efectuate de AFIR până la momentul constatării neregularităţii vor fi încadrate ca debite în sarcina beneficiarului, la dispoziţia AFIR.</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9C410A" w:rsidRDefault="009C410A" w:rsidP="00E81E2C">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2017FB" w:rsidRPr="002017FB" w:rsidRDefault="002017FB" w:rsidP="00E81E2C">
      <w:pPr>
        <w:spacing w:before="120" w:after="120" w:line="240" w:lineRule="auto"/>
        <w:ind w:left="28"/>
        <w:jc w:val="both"/>
        <w:rPr>
          <w:rFonts w:cs="Calibri"/>
          <w:sz w:val="24"/>
        </w:rPr>
      </w:pPr>
      <w:r>
        <w:rPr>
          <w:rFonts w:asciiTheme="minorHAnsi" w:hAnsiTheme="minorHAnsi" w:cstheme="minorHAnsi"/>
          <w:sz w:val="24"/>
        </w:rPr>
        <w:t>3.</w:t>
      </w:r>
      <w:r>
        <w:rPr>
          <w:rFonts w:asciiTheme="minorHAnsi" w:hAnsiTheme="minorHAnsi" w:cstheme="minorHAnsi"/>
          <w:sz w:val="24"/>
        </w:rPr>
        <w:tab/>
      </w:r>
      <w:r w:rsidRPr="002017FB">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11025D" w:rsidRDefault="0011025D" w:rsidP="00E81E2C">
      <w:pPr>
        <w:spacing w:before="120" w:after="120" w:line="240" w:lineRule="auto"/>
        <w:ind w:left="28"/>
        <w:jc w:val="both"/>
        <w:rPr>
          <w:rFonts w:asciiTheme="minorHAnsi" w:hAnsiTheme="minorHAnsi" w:cstheme="minorHAnsi"/>
          <w:sz w:val="24"/>
        </w:rPr>
      </w:pPr>
    </w:p>
    <w:p w:rsidR="00E81E2C" w:rsidRDefault="00E81E2C"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E81E2C" w:rsidRPr="00E81E2C" w:rsidRDefault="00E81E2C" w:rsidP="00E81E2C">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lastRenderedPageBreak/>
        <w:t xml:space="preserve">Metodologie de aplicat pentru partea 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CONFORMITĂȚII DOCUMENTELOR</w:t>
      </w:r>
    </w:p>
    <w:p w:rsidR="00E81E2C" w:rsidRPr="0096546F" w:rsidRDefault="00E81E2C" w:rsidP="00E81E2C">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2A5A39" w:rsidRPr="002A5A39" w:rsidRDefault="002A5A39" w:rsidP="002A5A39">
      <w:pPr>
        <w:keepNext/>
        <w:spacing w:before="120" w:after="120" w:line="240" w:lineRule="auto"/>
        <w:contextualSpacing/>
        <w:jc w:val="both"/>
        <w:rPr>
          <w:i/>
          <w:kern w:val="32"/>
          <w:sz w:val="24"/>
        </w:rPr>
      </w:pPr>
      <w:r w:rsidRPr="002A5A39">
        <w:rPr>
          <w:i/>
          <w:kern w:val="32"/>
          <w:sz w:val="24"/>
        </w:rPr>
        <w:t>În cazul în care, în oricare din etapele de verificare a încadrării proiectului, se constată erori de formă sau erori materiale (</w:t>
      </w:r>
      <w:r w:rsidRPr="002A5A39">
        <w:rPr>
          <w:i/>
          <w:sz w:val="24"/>
        </w:rPr>
        <w:t>de ex.: omisiuni privind bifarea anumitor casete - inclusiv din cererea de finanțare, semnarea anumitor pagini, atașarea unor documente obligatorii specifice proiectului propus, prezentarea unor documente neconforme, care nu respectă formatul standard</w:t>
      </w:r>
      <w:r w:rsidRPr="002A5A39">
        <w:rPr>
          <w:i/>
          <w:kern w:val="32"/>
          <w:sz w:val="24"/>
        </w:rPr>
        <w:t>)</w:t>
      </w:r>
      <w:r w:rsidRPr="002A5A39">
        <w:rPr>
          <w:sz w:val="24"/>
        </w:rPr>
        <w:t xml:space="preserve"> </w:t>
      </w:r>
      <w:r w:rsidRPr="002A5A39">
        <w:rPr>
          <w:i/>
          <w:sz w:val="24"/>
        </w:rPr>
        <w:t>sau necorelări/ informații contradictorii</w:t>
      </w:r>
      <w:r w:rsidRPr="002A5A39">
        <w:rPr>
          <w:i/>
          <w:kern w:val="32"/>
          <w:sz w:val="24"/>
        </w:rPr>
        <w:t xml:space="preserve">, expertul OJFIR/CRFIR va solicita obligatoriu documente sau informații suplimentare către GAL sau solicitant (în funcție de natura informațiilor solicitate), pentru fiecare punct de verificare din cadrul fișei.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E81E2C" w:rsidRPr="0096546F" w:rsidRDefault="00E81E2C" w:rsidP="00E81E2C">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E81E2C" w:rsidRPr="0096546F" w:rsidRDefault="00E81E2C" w:rsidP="00E81E2C">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E81E2C" w:rsidRPr="0096546F" w:rsidRDefault="00E81E2C" w:rsidP="00E81E2C">
      <w:pPr>
        <w:numPr>
          <w:ilvl w:val="0"/>
          <w:numId w:val="1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E81E2C" w:rsidRPr="0096546F" w:rsidRDefault="00E81E2C" w:rsidP="00E81E2C">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w:t>
      </w:r>
    </w:p>
    <w:p w:rsidR="00E81E2C" w:rsidRPr="0096546F" w:rsidRDefault="00E81E2C" w:rsidP="00E81E2C">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lastRenderedPageBreak/>
        <w:t>Amplasarea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585"/>
        <w:gridCol w:w="2076"/>
        <w:gridCol w:w="4584"/>
      </w:tblGrid>
      <w:tr w:rsidR="00E81E2C" w:rsidRPr="0096546F" w:rsidTr="0066749B">
        <w:trPr>
          <w:trHeight w:val="20"/>
        </w:trPr>
        <w:tc>
          <w:tcPr>
            <w:tcW w:w="1398"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58856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139811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tbl>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B93EF5" w:rsidP="00E81E2C">
      <w:pPr>
        <w:spacing w:after="0" w:line="240" w:lineRule="auto"/>
        <w:contextualSpacing/>
        <w:jc w:val="both"/>
        <w:rPr>
          <w:rFonts w:asciiTheme="minorHAnsi" w:eastAsia="Times New Roman" w:hAnsiTheme="minorHAnsi" w:cstheme="minorHAnsi"/>
          <w:b/>
          <w:bCs/>
          <w:kern w:val="32"/>
        </w:rPr>
      </w:pPr>
      <w:r>
        <w:rPr>
          <w:rFonts w:asciiTheme="minorHAnsi" w:eastAsia="Times New Roman" w:hAnsiTheme="minorHAnsi" w:cstheme="minorHAnsi"/>
          <w:b/>
          <w:bCs/>
          <w:kern w:val="32"/>
        </w:rPr>
        <w:t xml:space="preserve">   </w:t>
      </w:r>
      <w:r w:rsidR="00E81E2C" w:rsidRPr="0096546F">
        <w:rPr>
          <w:rFonts w:asciiTheme="minorHAnsi" w:eastAsia="Times New Roman" w:hAnsiTheme="minorHAnsi" w:cstheme="minorHAnsi"/>
          <w:b/>
          <w:bCs/>
          <w:kern w:val="32"/>
        </w:rPr>
        <w:t>Prezenta cerere de finanţare este acceptată pentru verificare?</w:t>
      </w:r>
    </w:p>
    <w:p w:rsidR="00E81E2C"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D23B3D" w:rsidRPr="00B93EF5" w:rsidRDefault="00D23B3D" w:rsidP="00D23B3D">
      <w:pPr>
        <w:spacing w:after="0" w:line="240" w:lineRule="auto"/>
        <w:contextualSpacing/>
        <w:jc w:val="both"/>
        <w:rPr>
          <w:rFonts w:asciiTheme="minorHAnsi" w:eastAsia="Times New Roman" w:hAnsiTheme="minorHAnsi" w:cstheme="minorHAnsi"/>
          <w:b/>
          <w:bCs/>
          <w:kern w:val="32"/>
        </w:rPr>
      </w:pPr>
      <w:r w:rsidRPr="00B93EF5">
        <w:rPr>
          <w:rFonts w:asciiTheme="minorHAnsi" w:eastAsia="Times New Roman" w:hAnsiTheme="minorHAnsi" w:cstheme="minorHAnsi"/>
          <w:b/>
          <w:bCs/>
          <w:lang w:eastAsia="fr-FR"/>
        </w:rPr>
        <w:t>2.</w:t>
      </w:r>
      <w:r w:rsidRPr="00B93EF5">
        <w:rPr>
          <w:rFonts w:asciiTheme="minorHAnsi" w:eastAsia="Times New Roman" w:hAnsiTheme="minorHAnsi" w:cstheme="minorHAnsi"/>
          <w:b/>
          <w:bCs/>
          <w:kern w:val="32"/>
        </w:rPr>
        <w:t>Solicitantul are mai mult de un proiect depus și selectat de către GAL în baza aceluiași Raport de selecție ?</w:t>
      </w:r>
    </w:p>
    <w:p w:rsidR="00D23B3D" w:rsidRPr="00B93EF5" w:rsidRDefault="00D23B3D" w:rsidP="00D23B3D">
      <w:pPr>
        <w:spacing w:after="0" w:line="240" w:lineRule="auto"/>
        <w:contextualSpacing/>
        <w:jc w:val="both"/>
        <w:rPr>
          <w:rFonts w:asciiTheme="minorHAnsi" w:eastAsia="Times New Roman" w:hAnsiTheme="minorHAnsi" w:cstheme="minorHAnsi"/>
          <w:bCs/>
          <w:kern w:val="32"/>
        </w:rPr>
      </w:pPr>
      <w:r w:rsidRPr="00B93EF5">
        <w:rPr>
          <w:rFonts w:asciiTheme="minorHAnsi" w:eastAsia="Times New Roman" w:hAnsiTheme="minorHAnsi" w:cstheme="minorHAnsi"/>
          <w:bCs/>
          <w:kern w:val="32"/>
        </w:rPr>
        <w:t>Expertul verifică dacă în cadrul Raportului de selecție</w:t>
      </w:r>
      <w:r w:rsidR="00B93EF5" w:rsidRPr="00B93EF5">
        <w:rPr>
          <w:rFonts w:asciiTheme="minorHAnsi" w:eastAsia="Times New Roman" w:hAnsiTheme="minorHAnsi" w:cstheme="minorHAnsi"/>
          <w:bCs/>
          <w:kern w:val="32"/>
        </w:rPr>
        <w:t xml:space="preserve"> în baza căruia este depusă spre verificare prezenta cerere de finanțare, mai există un alt proiect depus de către același solicitant și selectat de către GAL. Dacă există un al doilea proiect al aceluiași solicitant depus și selectat în cadrul rspectivului Raport de selecție, cererea de finanțare este respinsă.</w:t>
      </w:r>
    </w:p>
    <w:p w:rsidR="00D23B3D" w:rsidRPr="00B93EF5" w:rsidRDefault="00D23B3D"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lastRenderedPageBreak/>
        <w:t>3.Dosarul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 şi din Dosarul Cererii de finanțare.</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5. Cererea de finanţare este completată și semnată de solicitant?</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Pentru proiectele de servicii, expertul verifică și prezentarea locației </w:t>
      </w:r>
      <w:r w:rsidR="002A5A39">
        <w:rPr>
          <w:rFonts w:asciiTheme="minorHAnsi" w:eastAsia="Times New Roman" w:hAnsiTheme="minorHAnsi" w:cstheme="minorHAnsi"/>
          <w:bCs/>
          <w:lang w:eastAsia="fr-FR"/>
        </w:rPr>
        <w:t>unde se vor desfășura activităț</w:t>
      </w:r>
      <w:r w:rsidRPr="0096546F">
        <w:rPr>
          <w:rFonts w:asciiTheme="minorHAnsi" w:eastAsia="Times New Roman" w:hAnsiTheme="minorHAnsi" w:cstheme="minorHAnsi"/>
          <w:bCs/>
          <w:lang w:eastAsia="fr-FR"/>
        </w:rPr>
        <w:t>ile din proiect (expertul verifică locația/locațiile și logistic</w:t>
      </w:r>
      <w:r w:rsidR="002A5A39">
        <w:rPr>
          <w:rFonts w:asciiTheme="minorHAnsi" w:eastAsia="Times New Roman" w:hAnsiTheme="minorHAnsi" w:cstheme="minorHAnsi"/>
          <w:bCs/>
          <w:lang w:eastAsia="fr-FR"/>
        </w:rPr>
        <w:t>a pentru desfășurarea activităț</w:t>
      </w:r>
      <w:r w:rsidRPr="0096546F">
        <w:rPr>
          <w:rFonts w:asciiTheme="minorHAnsi" w:eastAsia="Times New Roman" w:hAnsiTheme="minorHAnsi" w:cstheme="minorHAnsi"/>
          <w:bCs/>
          <w:lang w:eastAsia="fr-FR"/>
        </w:rPr>
        <w:t>ilor descrise de solicitant, dacă îndeplinesc cerințele privind asigurarea spațiului de desfășurare și a logisticii necesare prevăzute în anunțul de selecție publicat de 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2A5A39" w:rsidRPr="002A5A39" w:rsidRDefault="002A5A39" w:rsidP="002A5A39">
      <w:pPr>
        <w:spacing w:before="120" w:after="120" w:line="240" w:lineRule="auto"/>
        <w:jc w:val="both"/>
      </w:pPr>
      <w:r w:rsidRPr="002A5A39">
        <w:t>Expertul verifică dacă proiectele fără lucrări de construcţii montaj au prevăzute cheltuieli la cap./ subcapitolul 1.2, 1.3, 2, 4.1, 4.2 şi 5.1.1 din devizul general (realizat pe baza HG 28/2008) sau la cap./ subcapitolul 1.2, 1.3, 1.4, 2, 4.1, 4.2 şi 5.1.1 din devizul general (realizat pe baza HG 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A6.3 – Pentru proiectele de investiții, expertul verifică dacă solicitantul a bifat căsuța corspunzătoare categoriei de beneficiar (public sau privat) în care se încadrează. Expertul verifică documentele constitutive ale solicitantului.</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trebuie verificat dacă data de înființare corespunde celei menţionate în documentele de înființare – anexate la Cererea de finanțare.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Cod de înregistrare fiscală: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 şi prin intermediul aplicaţiei se va atribui automat un număr de înregistrare (cod RO).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9961E4"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B2. Informaţii referitoare la persoana responsabilă legal </w:t>
      </w:r>
      <w:r w:rsidR="009961E4">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expertul verifică dacă  informaţiile din cererea de finanțare corespund cu cele din actul de identitate al reprezentantului legal.</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expertul verifică dacă toate informaţiile menţionate în această secțiune corespund celor care figurează în actul de identitate al reprezentantului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B3.2 Adresa băncii/trezoreriei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corespunzătoare, se bifează cãsuţa corespunzătoare NU, se specifica acest lucru la rubrica Observații, iar cererea de finanţare este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lastRenderedPageBreak/>
        <w:t>6.Solicitantul a completat lista documentelor anexe obligatorii şi cele impuse de tipul  măsurii?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sunt bifate căsuţele.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solicitantul a atașat toate documentele obligatorii menționate în cadrul listei documentelor anexate corespunzătoare modelului de Cerere de finanțare utilizat.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concordanța copiei pe suport electronic cu originalul. Verificarea se face prin sondaj.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2A5A39" w:rsidRPr="002A5A39" w:rsidRDefault="002A5A39" w:rsidP="002A5A39">
      <w:pPr>
        <w:pStyle w:val="ListParagraph"/>
        <w:spacing w:before="120" w:after="120" w:line="240" w:lineRule="auto"/>
        <w:ind w:left="0"/>
        <w:contextualSpacing w:val="0"/>
        <w:jc w:val="both"/>
      </w:pPr>
      <w:r w:rsidRPr="002A5A39">
        <w:t xml:space="preserve">Expertul verifică dacă este completat bugetul indicativ, pe coloanele corespunzătoare cheltuielilor eligibile și neeligibile şi că operaţiunile previzionate sunt menţionate în coloanele prevăzute în acest scop. În cazul proiectelor cu sprijin forfetar se va bifa „Nu este cazul“.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Pr="0096546F">
        <w:rPr>
          <w:rFonts w:asciiTheme="minorHAnsi" w:hAnsiTheme="minorHAnsi" w:cstheme="minorHAnsi"/>
          <w:b/>
          <w:lang w:eastAsia="ro-RO"/>
        </w:rPr>
        <w:t>. Verificarea documentelor anexate</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E81E2C" w:rsidRPr="0096546F" w:rsidRDefault="00E81E2C" w:rsidP="00E81E2C">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4453"/>
        <w:gridCol w:w="4934"/>
      </w:tblGrid>
      <w:tr w:rsidR="00E81E2C" w:rsidRPr="0096546F" w:rsidTr="0066749B">
        <w:trPr>
          <w:trHeight w:val="63"/>
        </w:trPr>
        <w:tc>
          <w:tcPr>
            <w:tcW w:w="2372"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DOCUMENTE DE PREZENTAT</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PUNCTE DE VERIFICAT ÎN DOCUMENTE</w:t>
            </w:r>
          </w:p>
        </w:tc>
      </w:tr>
      <w:tr w:rsidR="00E81E2C" w:rsidRPr="0096546F" w:rsidTr="0066749B">
        <w:trPr>
          <w:trHeight w:val="795"/>
        </w:trPr>
        <w:tc>
          <w:tcPr>
            <w:tcW w:w="2372" w:type="pct"/>
            <w:shd w:val="clear" w:color="auto" w:fill="auto"/>
          </w:tcPr>
          <w:p w:rsidR="00E81E2C" w:rsidRPr="0096546F" w:rsidRDefault="00E81E2C" w:rsidP="0066749B">
            <w:pPr>
              <w:tabs>
                <w:tab w:val="left" w:pos="270"/>
              </w:tabs>
              <w:spacing w:after="0"/>
              <w:jc w:val="both"/>
              <w:rPr>
                <w:rFonts w:asciiTheme="minorHAnsi" w:eastAsia="Times New Roman" w:hAnsiTheme="minorHAnsi" w:cstheme="minorHAnsi"/>
                <w:noProof/>
                <w:lang w:eastAsia="ro-RO"/>
              </w:rPr>
            </w:pPr>
            <w:r w:rsidRPr="0096546F">
              <w:rPr>
                <w:rFonts w:asciiTheme="minorHAnsi" w:hAnsiTheme="minorHAnsi" w:cstheme="minorHAnsi"/>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p w:rsidR="00E81E2C" w:rsidRPr="0096546F" w:rsidRDefault="00E81E2C" w:rsidP="0066749B">
            <w:pPr>
              <w:tabs>
                <w:tab w:val="left" w:pos="270"/>
              </w:tabs>
              <w:spacing w:after="0"/>
              <w:jc w:val="both"/>
              <w:rPr>
                <w:rFonts w:asciiTheme="minorHAnsi" w:eastAsia="Times New Roman" w:hAnsiTheme="minorHAnsi" w:cstheme="minorHAnsi"/>
              </w:rPr>
            </w:pPr>
            <w:r w:rsidRPr="0096546F">
              <w:rPr>
                <w:rFonts w:asciiTheme="minorHAnsi" w:eastAsia="Times New Roman" w:hAnsiTheme="minorHAnsi" w:cstheme="minorHAnsi"/>
                <w:noProof/>
                <w:lang w:eastAsia="ro-RO"/>
              </w:rPr>
              <w:t xml:space="preserve">1.2 Memoriu justificativ (pentru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Controlul conformităţii va consta în verificarea existenței </w:t>
            </w:r>
            <w:r w:rsidRPr="0096546F">
              <w:rPr>
                <w:rFonts w:asciiTheme="minorHAnsi" w:eastAsia="Times New Roman" w:hAnsiTheme="minorHAnsi" w:cstheme="minorHAnsi"/>
                <w:b/>
              </w:rPr>
              <w:t>obligatorii</w:t>
            </w:r>
            <w:r w:rsidRPr="0096546F">
              <w:rPr>
                <w:rFonts w:asciiTheme="minorHAnsi" w:eastAsia="Times New Roman" w:hAnsiTheme="minorHAnsi" w:cstheme="minorHAnsi"/>
              </w:rPr>
              <w:t xml:space="preserve"> a unuia din cele doua documentele menționate la pct. 1, respectiv:</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b/>
              </w:rPr>
              <w:t>Studiul de fezabilitate /</w:t>
            </w:r>
            <w:r w:rsidRPr="0096546F">
              <w:rPr>
                <w:rFonts w:asciiTheme="minorHAnsi" w:eastAsia="Times New Roman" w:hAnsiTheme="minorHAnsi" w:cstheme="minorHAnsi"/>
              </w:rPr>
              <w:t xml:space="preserve"> Documentaţie de avizare a lucrărilor de intervenţii (pentru proiecte care prevăd lucrări de construcţii şi/sau modernizări de construcţii), </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b/>
              </w:rPr>
              <w:t>Memoriul justificativ</w:t>
            </w:r>
            <w:r w:rsidRPr="0096546F">
              <w:rPr>
                <w:rFonts w:asciiTheme="minorHAnsi" w:eastAsia="Times New Roman" w:hAnsiTheme="minorHAnsi" w:cstheme="minorHAnsi"/>
              </w:rPr>
              <w:t xml:space="preserve"> (</w:t>
            </w:r>
            <w:r w:rsidRPr="0096546F">
              <w:rPr>
                <w:rFonts w:asciiTheme="minorHAnsi" w:eastAsia="Times New Roman" w:hAnsiTheme="minorHAnsi" w:cstheme="minorHAnsi"/>
                <w:noProof/>
                <w:lang w:eastAsia="ro-RO"/>
              </w:rPr>
              <w:t xml:space="preserve">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r w:rsidRPr="0096546F">
              <w:rPr>
                <w:rFonts w:asciiTheme="minorHAnsi" w:eastAsia="Times New Roman" w:hAnsiTheme="minorHAnsi" w:cstheme="minorHAnsi"/>
              </w:rPr>
              <w:t>),</w:t>
            </w:r>
          </w:p>
          <w:p w:rsidR="00E81E2C" w:rsidRPr="0096546F" w:rsidRDefault="00E81E2C" w:rsidP="0066749B">
            <w:pPr>
              <w:spacing w:after="0"/>
              <w:ind w:left="20"/>
              <w:jc w:val="both"/>
              <w:rPr>
                <w:rFonts w:asciiTheme="minorHAnsi" w:eastAsia="Times New Roman" w:hAnsiTheme="minorHAnsi" w:cstheme="minorHAnsi"/>
                <w:b/>
              </w:rPr>
            </w:pPr>
            <w:r w:rsidRPr="0096546F">
              <w:rPr>
                <w:rFonts w:asciiTheme="minorHAnsi" w:eastAsia="Times New Roman" w:hAnsiTheme="minorHAnsi" w:cstheme="minorHAnsi"/>
                <w:b/>
              </w:rPr>
              <w:t>sau</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În cazul solicitantilor comune sau ADI-uri se verifică existența </w:t>
            </w:r>
            <w:r w:rsidRPr="0096546F">
              <w:rPr>
                <w:rFonts w:asciiTheme="minorHAnsi" w:eastAsia="Times New Roman" w:hAnsiTheme="minorHAnsi" w:cstheme="minorHAnsi"/>
                <w:b/>
              </w:rPr>
              <w:t>obligatorie</w:t>
            </w:r>
            <w:r w:rsidRPr="0096546F">
              <w:rPr>
                <w:rFonts w:asciiTheme="minorHAnsi" w:eastAsia="Times New Roman" w:hAnsiTheme="minorHAnsi" w:cstheme="minorHAnsi"/>
              </w:rPr>
              <w:t xml:space="preserve"> a Avizului tehnic emis de ISC, </w:t>
            </w:r>
            <w:r w:rsidRPr="0096546F">
              <w:rPr>
                <w:rFonts w:asciiTheme="minorHAnsi" w:eastAsia="Times New Roman" w:hAnsiTheme="minorHAnsi" w:cstheme="minorHAnsi"/>
              </w:rPr>
              <w:lastRenderedPageBreak/>
              <w:t xml:space="preserve">pentru </w:t>
            </w:r>
            <w:r w:rsidRPr="0096546F">
              <w:rPr>
                <w:rFonts w:asciiTheme="minorHAnsi" w:eastAsia="Times New Roman" w:hAnsiTheme="minorHAnsi" w:cstheme="minorHAnsi"/>
                <w:b/>
              </w:rPr>
              <w:t>toate acțiunile</w:t>
            </w:r>
            <w:r w:rsidRPr="0096546F">
              <w:rPr>
                <w:rFonts w:asciiTheme="minorHAnsi" w:eastAsia="Times New Roman" w:hAnsiTheme="minorHAnsi" w:cstheme="minorHAnsi"/>
              </w:rPr>
              <w:t xml:space="preserve"> din cadrul proiectului.  </w:t>
            </w:r>
          </w:p>
          <w:p w:rsidR="00E81E2C" w:rsidRPr="0096546F" w:rsidRDefault="00E81E2C" w:rsidP="0066749B">
            <w:pPr>
              <w:numPr>
                <w:ilvl w:val="0"/>
                <w:numId w:val="15"/>
              </w:numPr>
              <w:tabs>
                <w:tab w:val="num" w:pos="20"/>
                <w:tab w:val="left" w:pos="200"/>
              </w:tabs>
              <w:spacing w:after="0"/>
              <w:ind w:left="20" w:hanging="20"/>
              <w:jc w:val="both"/>
              <w:rPr>
                <w:rFonts w:asciiTheme="minorHAnsi" w:eastAsia="Times New Roman" w:hAnsiTheme="minorHAnsi" w:cstheme="minorHAnsi"/>
              </w:rPr>
            </w:pPr>
            <w:r w:rsidRPr="0096546F">
              <w:rPr>
                <w:rFonts w:asciiTheme="minorHAnsi" w:eastAsia="Times New Roman" w:hAnsiTheme="minorHAnsi" w:cstheme="minorHAnsi"/>
              </w:rPr>
              <w:t xml:space="preserve"> În acest caz se va verifica existenţa foii de capăt cu semnăturile şi ştampilele elaboratorilor. </w:t>
            </w:r>
          </w:p>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Pentru proiectele care vizează investiţii asupra obiectivelor de patrimoniu se verifică, în plus, existenţa documentaţiei specifice, precum și faptul ca aceasta este avizată de MCC.</w:t>
            </w:r>
          </w:p>
        </w:tc>
      </w:tr>
      <w:tr w:rsidR="00E81E2C" w:rsidRPr="0096546F" w:rsidTr="0066749B">
        <w:trPr>
          <w:trHeight w:val="1011"/>
        </w:trPr>
        <w:tc>
          <w:tcPr>
            <w:tcW w:w="2372" w:type="pct"/>
            <w:shd w:val="clear" w:color="auto" w:fill="auto"/>
          </w:tcPr>
          <w:p w:rsidR="00E81E2C" w:rsidRPr="0096546F" w:rsidRDefault="00E81E2C" w:rsidP="0066749B">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lang w:val="fr-FR"/>
              </w:rPr>
              <w:lastRenderedPageBreak/>
              <w:t>2. Certificat de Urbanism, completat și eliberat conform reglementărilor legale în vigoare și aflate în termenul de valabilitate la data depunerii cererii de finanțare.</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  Expertul verifică prezenţa acestui document, dacă investiţia prevede construcţii, și  faptul că acest certificat este completat, semnat şi poartă ştampila administraţiei care l-a eliberat.</w:t>
            </w:r>
          </w:p>
        </w:tc>
      </w:tr>
      <w:tr w:rsidR="00E81E2C" w:rsidRPr="0096546F" w:rsidTr="0066749B">
        <w:trPr>
          <w:trHeight w:val="260"/>
        </w:trPr>
        <w:tc>
          <w:tcPr>
            <w:tcW w:w="2372" w:type="pct"/>
            <w:shd w:val="clear" w:color="auto" w:fill="auto"/>
          </w:tcPr>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3.Pentru comune și ADI </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eastAsia="Times New Roman" w:hAnsiTheme="minorHAnsi" w:cstheme="minorHAnsi"/>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lang w:val="pt-BR"/>
              </w:rPr>
              <w:t>.</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3.3 Pentru ONG-uri și unități de cult</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Documente doveditoare ale dreptului de proprietate /administrare al ONG-urilor, Unităților de cult pe o perioadă de 10 ani, asupra bunurilor imobile la care se vor efectua lucrări, conform cererii de finanţare;</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1.</w:t>
            </w:r>
            <w:r w:rsidRPr="0096546F">
              <w:rPr>
                <w:rFonts w:asciiTheme="minorHAnsi" w:eastAsia="Times New Roman" w:hAnsiTheme="minorHAnsi" w:cstheme="minorHAnsi"/>
              </w:rPr>
              <w:t xml:space="preserve"> Expertul verifică dacă informaţiile prezentate în documentul 3 confirmă faptul că terenul / clădirea pe care/asupra careia se execută lucrarea este în proprietate publică şi dacă există acordul / avizul autorităţii deţinătoare, dacă este cazul.</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 xml:space="preserve">2. </w:t>
            </w:r>
            <w:r w:rsidRPr="0096546F">
              <w:rPr>
                <w:rFonts w:asciiTheme="minorHAnsi" w:eastAsia="Times New Roman" w:hAnsiTheme="minorHAnsi" w:cstheme="minorHAnsi"/>
              </w:rPr>
              <w:t>Expertul verifica prezenţa obligatorie fie a actelor care dovedesc proprietatea asupra clădirii / terenului pe care se va realiza investiţia, fie a contractului de concesiune a acestora.</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        Pentru contractele de concesiune se verifică dacă aceste documente sunt semnate şi poarta ştampila administraţiei care le-a eliberat şi că au fost emise pe numele solicitantului. </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3</w:t>
            </w:r>
            <w:r w:rsidRPr="0096546F">
              <w:rPr>
                <w:rFonts w:asciiTheme="minorHAnsi" w:eastAsia="Times New Roman" w:hAnsiTheme="minorHAnsi" w:cstheme="minorHAnsi"/>
              </w:rPr>
              <w:t>. Expertul verifica prezenţa obligatorie a actului de proprietate / documentului încheiat la notariat care atestă dreptul de administrare asupra obiectivului care se va restaura, consolida, conserva.</w:t>
            </w:r>
          </w:p>
        </w:tc>
      </w:tr>
      <w:tr w:rsidR="00E81E2C" w:rsidRPr="0096546F" w:rsidDel="003A76A1" w:rsidTr="0066749B">
        <w:tc>
          <w:tcPr>
            <w:tcW w:w="2372" w:type="pct"/>
            <w:shd w:val="clear" w:color="auto" w:fill="auto"/>
          </w:tcPr>
          <w:p w:rsidR="00E81E2C" w:rsidRPr="0096546F" w:rsidRDefault="00E81E2C" w:rsidP="0066749B">
            <w:pPr>
              <w:tabs>
                <w:tab w:val="left" w:pos="0"/>
              </w:tabs>
              <w:spacing w:after="0"/>
              <w:jc w:val="both"/>
              <w:rPr>
                <w:rFonts w:asciiTheme="minorHAnsi" w:hAnsiTheme="minorHAnsi" w:cstheme="minorHAnsi"/>
                <w:lang w:val="pt-BR"/>
              </w:rPr>
            </w:pPr>
            <w:r w:rsidRPr="0096546F">
              <w:rPr>
                <w:rFonts w:asciiTheme="minorHAnsi" w:hAnsiTheme="minorHAnsi" w:cstheme="minorHAnsi"/>
                <w:lang w:val="pt-BR"/>
              </w:rPr>
              <w:t>4. Document care să ateste ca solicitantul a depus documentaţia la ANPM:</w:t>
            </w:r>
          </w:p>
          <w:p w:rsidR="00E81E2C" w:rsidRPr="0096546F" w:rsidRDefault="00E81E2C" w:rsidP="0066749B">
            <w:pPr>
              <w:numPr>
                <w:ilvl w:val="1"/>
                <w:numId w:val="16"/>
              </w:num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Clasarea notificării</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4.2 Decizia etapei de încadrare, ca document final (prin care se precizează că proiectul nu se supune evaluării impactului asupra mediului şi nici evaluării adecvate)</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lastRenderedPageBreak/>
              <w:t>4.3 Acord de mediu în cazul în care se impune evaluarea impactului preconizat asupra mediului</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4.4 Acord de mediu în cazul evaluării impactului asupra mediului și de evaluare adecvată (dacă este cazul).</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4.5 Aviz Natura 2000 pentru proiectele care impun doar evaluare adecvată.</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rPr>
            </w:pP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Se verifca la contractare</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lastRenderedPageBreak/>
              <w:t>5.1 Hotărârea Consiliului Local pentru implementarea proiectului, cu referire la următoarele puncte (obligatorii):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bugetul/bugetele local/e pentru perioada de realizare 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•caracteristici tehnice (lungimi, arii, volume, capacităţi etc.);</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comunei pentru relaţia cu AFIR în derularea proiectului;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5.2 Hotărârea Adunării Generale pentru implementarea proiectului specific fiecărei categorii de solicitanți cu referire la însuşirea /aprobarea de către ONG, Unitate de cult, a următoarelor (condiții obligatorii):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 xml:space="preserve">•lucrările sunt prevăzute în bugetul solicitantului pentru perioada de realizare a </w:t>
            </w:r>
            <w:r w:rsidRPr="0096546F">
              <w:rPr>
                <w:rFonts w:asciiTheme="minorHAnsi" w:hAnsiTheme="minorHAnsi" w:cstheme="minorHAnsi"/>
                <w:lang w:val="pt-BR"/>
              </w:rPr>
              <w:lastRenderedPageBreak/>
              <w:t>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•caracteristici tehnice investiției/investițiilor propuse (lungimi, arii, volume, capacităţi etc.);</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solicitantului pentru relaţia cu AFIR în derularea proiectului;</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Controlul conformităţii va consta în verificarea prezenţei obligatorii a acestor documente şi ca hotărârea consiliului/ilor local/e conţin/e toate punctele obligatorii specificate.</w:t>
            </w:r>
          </w:p>
          <w:p w:rsidR="00E81E2C" w:rsidRPr="0096546F" w:rsidRDefault="00E81E2C" w:rsidP="0066749B">
            <w:pPr>
              <w:spacing w:before="20" w:after="20"/>
              <w:jc w:val="both"/>
              <w:rPr>
                <w:rFonts w:asciiTheme="minorHAnsi" w:eastAsia="Times New Roman" w:hAnsiTheme="minorHAnsi" w:cstheme="minorHAnsi"/>
              </w:rPr>
            </w:pPr>
            <w:r w:rsidRPr="0096546F">
              <w:rPr>
                <w:rFonts w:asciiTheme="minorHAnsi" w:eastAsia="Times New Roman" w:hAnsiTheme="minorHAnsi" w:cstheme="minorHAnsi"/>
              </w:rPr>
              <w:t>Controlul conformităţii va consta în verificarea că aceste documente sunt semnate şi poartă ştampila administraţiei/ solicitantului eligibil  care le-a eliberat.</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lastRenderedPageBreak/>
              <w:t xml:space="preserve">6.1 </w:t>
            </w:r>
            <w:r w:rsidRPr="0096546F">
              <w:rPr>
                <w:rFonts w:asciiTheme="minorHAnsi" w:eastAsia="Times New Roman" w:hAnsiTheme="minorHAnsi" w:cstheme="minorHAnsi"/>
                <w:lang w:val="fr-FR"/>
              </w:rPr>
              <w:t>Certificatul de înregistrare fiscală</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Expertul verifică prezenţa acestor documente. Controlul conformităţii va consta în verificarea că aceste documente sunt completate, semnate şi poartă ştampila administraţiei care le-a eliberat şi ca sunt  emise pe numele solicitantului.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rPr>
              <w:t xml:space="preserve">6.2 </w:t>
            </w:r>
            <w:r w:rsidRPr="0096546F">
              <w:rPr>
                <w:rFonts w:asciiTheme="minorHAnsi" w:hAnsiTheme="minorHAnsi" w:cstheme="minorHAnsi"/>
                <w:lang w:val="pt-BR"/>
              </w:rPr>
              <w:t>Încheiere privind înscrierea în Registrul Asociațiilor și Fundațiilor, rămasă definitivă / Certificat de înregistrare în Registrul Asociațiilor și Fundațiilor.</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În funcţie de tipul de solicitant se va verifica  prezenţa obligatorie a acestui document.</w:t>
            </w:r>
          </w:p>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poartă ştampila administraţiei care l-a eliberat şi este emis pe numele solicitantului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6.2.1 Actul de înfiinţare şi statutul ONG/ADI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6.2.2 Actul de înfiinţare şi statutul Aşezământului Monahal  (Mânăstire , Schit sau Metoc)</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Acest document se verifică în cazul solicitanţilor ONG/ADI. </w:t>
            </w:r>
          </w:p>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şi poartă ştampila administraţiei care l-a eliberat şi dacă este valabil la data depunerii proiectului.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lang w:val="pt-BR"/>
              </w:rPr>
            </w:pPr>
            <w:r w:rsidRPr="0096546F">
              <w:rPr>
                <w:rFonts w:asciiTheme="minorHAnsi" w:eastAsia="Times New Roman" w:hAnsiTheme="minorHAnsi" w:cstheme="minorHAnsi"/>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existenţa documentului de la bancă/trezorerie şi dacă acesta este pe numele solicitantului.</w:t>
            </w:r>
          </w:p>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lastRenderedPageBreak/>
              <w:t>8. Certificate  care  să  ateste  lipsa  datoriilor  fiscale  restante  și  graficul  de reeșalonare a datoriilor către bugetul consolidat (dacă este cazul).</w:t>
            </w:r>
          </w:p>
        </w:tc>
        <w:tc>
          <w:tcPr>
            <w:tcW w:w="2628" w:type="pct"/>
            <w:shd w:val="clear" w:color="auto" w:fill="auto"/>
          </w:tcPr>
          <w:p w:rsidR="00E81E2C" w:rsidRPr="0096546F" w:rsidRDefault="00E81E2C" w:rsidP="0066749B">
            <w:pPr>
              <w:rPr>
                <w:rFonts w:asciiTheme="minorHAnsi" w:hAnsiTheme="minorHAnsi" w:cstheme="minorHAnsi"/>
              </w:rPr>
            </w:pPr>
            <w:r w:rsidRPr="0096546F">
              <w:rPr>
                <w:rFonts w:asciiTheme="minorHAnsi" w:eastAsia="Times New Roman" w:hAnsiTheme="minorHAnsi" w:cstheme="minorHAnsi"/>
              </w:rPr>
              <w:t>Se verifcă la contractare</w:t>
            </w:r>
          </w:p>
        </w:tc>
      </w:tr>
      <w:tr w:rsidR="00E81E2C" w:rsidRPr="0096546F" w:rsidTr="0066749B">
        <w:trPr>
          <w:trHeight w:val="207"/>
        </w:trPr>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hAnsiTheme="minorHAnsi" w:cstheme="minorHAnsi"/>
              </w:rPr>
              <w:t>9. Certificatul de cazier judiciar</w:t>
            </w:r>
          </w:p>
        </w:tc>
        <w:tc>
          <w:tcPr>
            <w:tcW w:w="2628" w:type="pct"/>
            <w:shd w:val="clear" w:color="auto" w:fill="auto"/>
          </w:tcPr>
          <w:p w:rsidR="00E81E2C" w:rsidRPr="0096546F" w:rsidRDefault="00E81E2C" w:rsidP="0066749B">
            <w:pPr>
              <w:rPr>
                <w:rFonts w:asciiTheme="minorHAnsi" w:hAnsiTheme="minorHAnsi" w:cstheme="minorHAnsi"/>
              </w:rPr>
            </w:pPr>
            <w:r w:rsidRPr="0096546F">
              <w:rPr>
                <w:rFonts w:asciiTheme="minorHAnsi" w:eastAsia="Times New Roman" w:hAnsiTheme="minorHAnsi" w:cstheme="minorHAnsi"/>
              </w:rPr>
              <w:t>Se verifcă la contractare</w:t>
            </w:r>
          </w:p>
        </w:tc>
      </w:tr>
      <w:tr w:rsidR="00E81E2C" w:rsidRPr="0096546F" w:rsidTr="0066749B">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eastAsia="Times New Roman" w:hAnsiTheme="minorHAnsi" w:cstheme="minorHAnsi"/>
                <w:bCs/>
              </w:rPr>
            </w:pPr>
            <w:r w:rsidRPr="0096546F">
              <w:rPr>
                <w:rFonts w:asciiTheme="minorHAnsi" w:hAnsiTheme="minorHAnsi" w:cstheme="minorHAnsi"/>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în Sectiunea C din cererea de finantare solicitantul declara ca a obtinut finantare nerambursabila, se verifica prezenta Raportului asupra utilizării programelor de finanţare nerambursabilă.</w:t>
            </w:r>
          </w:p>
        </w:tc>
      </w:tr>
      <w:tr w:rsidR="00E81E2C" w:rsidRPr="0096546F" w:rsidTr="0066749B">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11.1 Notificare privind conformitatea proiectului cu condiţiile de igienă şi sănătate publică.</w:t>
            </w:r>
          </w:p>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sau</w:t>
            </w:r>
          </w:p>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11.2 Notificare că investiţia nu face obiectul evaluării condiţiilor de igienă şi sănătate publică, dacă este cazul.</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12. Declarația pe propria răspundere din care să reiasă că după realizarea investiției din patrimoniul cultural de clasă B sau A, aceasta va fi înscrisă într-o rețea de promovare turistică.</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Expertul verifică existenţa Declaraţiei pe propria răspundere a solicitantului şi dacă aceasta este datată şi semnată de solicitant. </w:t>
            </w:r>
          </w:p>
          <w:p w:rsidR="00E81E2C" w:rsidRPr="0096546F" w:rsidDel="00E8460E" w:rsidRDefault="00E81E2C" w:rsidP="0066749B">
            <w:pPr>
              <w:spacing w:before="20" w:after="20"/>
              <w:jc w:val="both"/>
              <w:rPr>
                <w:rFonts w:asciiTheme="minorHAnsi" w:eastAsia="Times New Roman" w:hAnsiTheme="minorHAnsi" w:cstheme="minorHAnsi"/>
                <w:lang w:eastAsia="fr-FR"/>
              </w:rPr>
            </w:pPr>
          </w:p>
        </w:tc>
      </w:tr>
      <w:tr w:rsidR="00E81E2C" w:rsidRPr="0096546F" w:rsidTr="0066749B">
        <w:trPr>
          <w:trHeight w:val="971"/>
        </w:trPr>
        <w:tc>
          <w:tcPr>
            <w:tcW w:w="2372" w:type="pct"/>
            <w:shd w:val="clear" w:color="auto" w:fill="auto"/>
          </w:tcPr>
          <w:p w:rsidR="00E81E2C" w:rsidRPr="0096546F" w:rsidRDefault="00E81E2C" w:rsidP="0066749B">
            <w:pPr>
              <w:spacing w:after="0"/>
              <w:jc w:val="both"/>
              <w:rPr>
                <w:rFonts w:asciiTheme="minorHAnsi" w:hAnsiTheme="minorHAnsi" w:cstheme="minorHAnsi"/>
                <w:b/>
              </w:rPr>
            </w:pPr>
            <w:r w:rsidRPr="0096546F">
              <w:rPr>
                <w:rFonts w:asciiTheme="minorHAnsi" w:hAnsiTheme="minorHAnsi" w:cstheme="minorHAnsi"/>
              </w:rPr>
              <w:t>13. Avizul emis de catre Ministerul Culturii sau, dupa caz, de catre serviciile publice deconcentrate ale Ministerului Culturii, respectiv Directiile Judetene pentru Cultura pe raza carora sunt amplasate obiectivele, conform Legii 422/2001 privind protejarea monumentelor istorice, republicata, cu modificarile si completarile ulterioare, care sa confirme faptul ca obiectivul propus spre finantare face parte din patrimoniul cultural de interes local - grupa B sau A și ca se poate interveni asupra lui (documentația este adecvată).</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eastAsia="Times New Roman" w:hAnsiTheme="minorHAnsi" w:cstheme="minorHAnsi"/>
              </w:rPr>
            </w:pPr>
            <w:r w:rsidRPr="0096546F">
              <w:rPr>
                <w:rFonts w:asciiTheme="minorHAnsi" w:hAnsiTheme="minorHAnsi" w:cstheme="minorHAnsi"/>
              </w:rPr>
              <w:lastRenderedPageBreak/>
              <w:t>14. Dovada eliberata de Muzeul județean, prin care se certifica verificarea documentara și pe teren, daca este cazul, asupra unor interventii antropice cu caracter arheologic in perimetrul aferent proiectului propus pentru finantare nerambursabila (OG 43/2000, republicata, cu modificarile si completarile ulterioare).</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Expertul verifica prezenta acestui document. Controlul conformităţii va consta în verificarea că acest document este completat, semnat şi poartă ştampila administraţiei care l-a eliberat.</w:t>
            </w:r>
          </w:p>
        </w:tc>
      </w:tr>
      <w:tr w:rsidR="00E81E2C" w:rsidRPr="0096546F" w:rsidTr="0066749B">
        <w:trPr>
          <w:trHeight w:val="971"/>
        </w:trPr>
        <w:tc>
          <w:tcPr>
            <w:tcW w:w="2372" w:type="pct"/>
            <w:shd w:val="clear" w:color="auto" w:fill="auto"/>
          </w:tcPr>
          <w:p w:rsidR="00E81E2C" w:rsidRPr="0096546F" w:rsidRDefault="00E81E2C" w:rsidP="0066749B">
            <w:pPr>
              <w:tabs>
                <w:tab w:val="left" w:pos="720"/>
                <w:tab w:val="center" w:pos="4680"/>
                <w:tab w:val="right" w:pos="9360"/>
              </w:tabs>
              <w:spacing w:before="20" w:after="0"/>
              <w:jc w:val="both"/>
              <w:rPr>
                <w:rFonts w:asciiTheme="minorHAnsi" w:hAnsiTheme="minorHAnsi" w:cstheme="minorHAnsi"/>
                <w:b/>
              </w:rPr>
            </w:pPr>
            <w:r w:rsidRPr="0096546F">
              <w:rPr>
                <w:rFonts w:asciiTheme="minorHAnsi" w:hAnsiTheme="minorHAnsi" w:cstheme="minorHAnsi"/>
              </w:rPr>
              <w:t>17. Document eliberat de Primărie/ Centrul eparhial ( în cazul Unităţilor de Cult)/ Comitet director al ONG/Societate comercială, din care să rezulte numărul de activităţi desfășurate ce au avut loc în ultimele 12 luni, anterioare datei depunerii Cererii de Finanţare.</w:t>
            </w:r>
          </w:p>
        </w:tc>
        <w:tc>
          <w:tcPr>
            <w:tcW w:w="2628" w:type="pct"/>
            <w:shd w:val="clear" w:color="auto" w:fill="auto"/>
          </w:tcPr>
          <w:p w:rsidR="00E81E2C" w:rsidRPr="0096546F" w:rsidRDefault="00E81E2C" w:rsidP="0066749B">
            <w:pPr>
              <w:jc w:val="both"/>
              <w:rPr>
                <w:rFonts w:asciiTheme="minorHAnsi" w:hAnsiTheme="minorHAnsi" w:cstheme="minorHAnsi"/>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c>
          <w:tcPr>
            <w:tcW w:w="2372" w:type="pct"/>
            <w:shd w:val="clear" w:color="auto" w:fill="auto"/>
          </w:tcPr>
          <w:p w:rsidR="00E81E2C" w:rsidRPr="0096546F" w:rsidRDefault="00E81E2C" w:rsidP="0066749B">
            <w:pPr>
              <w:tabs>
                <w:tab w:val="left" w:pos="720"/>
                <w:tab w:val="center" w:pos="4680"/>
                <w:tab w:val="right" w:pos="9360"/>
              </w:tabs>
              <w:spacing w:before="20" w:after="0"/>
              <w:jc w:val="both"/>
              <w:rPr>
                <w:rFonts w:asciiTheme="minorHAnsi" w:eastAsia="Times New Roman" w:hAnsiTheme="minorHAnsi" w:cstheme="minorHAnsi"/>
                <w:color w:val="000000"/>
              </w:rPr>
            </w:pPr>
            <w:r w:rsidRPr="0096546F">
              <w:rPr>
                <w:rFonts w:asciiTheme="minorHAnsi" w:hAnsiTheme="minorHAnsi" w:cstheme="minorHAnsi"/>
                <w:color w:val="000000"/>
              </w:rPr>
              <w:t>18. 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680"/>
                <w:tab w:val="right" w:pos="9360"/>
              </w:tabs>
              <w:spacing w:before="20" w:after="0" w:line="240" w:lineRule="auto"/>
              <w:jc w:val="both"/>
              <w:rPr>
                <w:rFonts w:asciiTheme="minorHAnsi" w:eastAsia="Times New Roman" w:hAnsiTheme="minorHAnsi" w:cstheme="minorHAnsi"/>
                <w:color w:val="000000"/>
              </w:rPr>
            </w:pPr>
            <w:r w:rsidRPr="0096546F">
              <w:rPr>
                <w:rFonts w:asciiTheme="minorHAnsi" w:hAnsiTheme="minorHAnsi" w:cstheme="minorHAnsi"/>
                <w:color w:val="000000"/>
              </w:rPr>
              <w:t>19. Copia Documentului de identitate al reprezentantului legal al beneficiarului.</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concordanța cu originalul.</w:t>
            </w:r>
          </w:p>
          <w:p w:rsidR="00E81E2C" w:rsidRPr="0096546F" w:rsidRDefault="00E81E2C" w:rsidP="0066749B">
            <w:pPr>
              <w:spacing w:after="0" w:line="240" w:lineRule="auto"/>
              <w:jc w:val="both"/>
              <w:rPr>
                <w:rFonts w:asciiTheme="minorHAnsi" w:eastAsia="Times New Roman" w:hAnsiTheme="minorHAnsi" w:cstheme="minorHAnsi"/>
              </w:rPr>
            </w:pPr>
          </w:p>
        </w:tc>
      </w:tr>
      <w:tr w:rsidR="00E81E2C" w:rsidRPr="0096546F" w:rsidDel="00A421A1" w:rsidTr="0066749B">
        <w:tc>
          <w:tcPr>
            <w:tcW w:w="2372" w:type="pct"/>
            <w:shd w:val="clear" w:color="auto" w:fill="auto"/>
          </w:tcPr>
          <w:p w:rsidR="00E81E2C" w:rsidRPr="0096546F" w:rsidRDefault="00E81E2C" w:rsidP="0066749B">
            <w:pPr>
              <w:tabs>
                <w:tab w:val="center" w:pos="4536"/>
                <w:tab w:val="right" w:pos="9072"/>
              </w:tabs>
              <w:spacing w:after="0"/>
              <w:jc w:val="both"/>
              <w:rPr>
                <w:rFonts w:asciiTheme="minorHAnsi" w:hAnsiTheme="minorHAnsi" w:cstheme="minorHAnsi"/>
                <w:b/>
                <w:color w:val="000000"/>
              </w:rPr>
            </w:pPr>
            <w:r w:rsidRPr="0096546F">
              <w:rPr>
                <w:rFonts w:asciiTheme="minorHAnsi" w:hAnsiTheme="minorHAnsi" w:cstheme="minorHAnsi"/>
                <w:color w:val="000000"/>
              </w:rPr>
              <w:t>20. Dovada achitarii integrale a datoriei față de AFIR, inclusiv dobânzile și majorările de întârziere, dacă este cazul.</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 xml:space="preserve">21. Declarație pe propria răspundere a </w:t>
            </w:r>
            <w:r w:rsidRPr="0096546F">
              <w:rPr>
                <w:rFonts w:asciiTheme="minorHAnsi" w:hAnsiTheme="minorHAnsi" w:cstheme="minorHAnsi"/>
              </w:rPr>
              <w:lastRenderedPageBreak/>
              <w:t>solicitantului privind asigurarea sustenabilității proiectului (Anexa 8), dacă este cazul</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 xml:space="preserve">Controlul conformităţii va consta în verificarea că </w:t>
            </w:r>
            <w:r w:rsidRPr="0096546F">
              <w:rPr>
                <w:rFonts w:asciiTheme="minorHAnsi" w:eastAsia="Times New Roman" w:hAnsiTheme="minorHAnsi" w:cstheme="minorHAnsi"/>
                <w:lang w:eastAsia="fr-FR"/>
              </w:rPr>
              <w:lastRenderedPageBreak/>
              <w:t>documentele sunt completate, semnate, poartă ştampila administraţiei care le-a eliberat şi sunt valabile în momentul depunerii cererii de finanţare</w:t>
            </w:r>
          </w:p>
        </w:tc>
      </w:tr>
      <w:tr w:rsidR="00E81E2C" w:rsidRPr="0096546F" w:rsidDel="00A421A1" w:rsidTr="0066749B">
        <w:trPr>
          <w:trHeight w:val="1340"/>
        </w:trPr>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lastRenderedPageBreak/>
              <w:t>22.  Acord de parteneriat, (anexa 17.) dacă este cazul.</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documentul este anexat cererii de finanțare, expertul verifică dacă solicitantul este parte semnatara a acordului, dacă vizeaza asigurarea întrețineri și funcționării centrului de zi și dacă Acordul este însușit de ambii parteneri.</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23. Alte documente justificative (se vor specifica după caz)</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1.</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2.</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n.</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p>
        </w:tc>
      </w:tr>
    </w:tbl>
    <w:p w:rsidR="00E81E2C" w:rsidRPr="0096546F" w:rsidRDefault="00E81E2C" w:rsidP="00E81E2C">
      <w:pPr>
        <w:spacing w:after="0" w:line="240" w:lineRule="auto"/>
        <w:contextualSpacing/>
        <w:jc w:val="both"/>
        <w:rPr>
          <w:rFonts w:asciiTheme="minorHAnsi" w:hAnsiTheme="minorHAnsi" w:cstheme="minorHAnsi"/>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hAnsiTheme="minorHAnsi" w:cstheme="minorHAnsi"/>
        </w:rPr>
      </w:pP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DC07C8" w:rsidRPr="00E81E2C" w:rsidRDefault="00DC07C8" w:rsidP="00DC07C8">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t xml:space="preserve">Metodologie de aplicat pentru partea </w:t>
      </w:r>
      <w:r>
        <w:rPr>
          <w:rFonts w:asciiTheme="minorHAnsi" w:eastAsia="Times New Roman" w:hAnsiTheme="minorHAnsi" w:cstheme="minorHAnsi"/>
          <w:b/>
          <w:bCs/>
          <w:sz w:val="24"/>
          <w:szCs w:val="24"/>
          <w:lang w:eastAsia="fr-FR"/>
        </w:rPr>
        <w:t>I</w:t>
      </w:r>
      <w:r w:rsidRPr="00E81E2C">
        <w:rPr>
          <w:rFonts w:asciiTheme="minorHAnsi" w:eastAsia="Times New Roman" w:hAnsiTheme="minorHAnsi" w:cstheme="minorHAnsi"/>
          <w:b/>
          <w:bCs/>
          <w:sz w:val="24"/>
          <w:szCs w:val="24"/>
          <w:lang w:eastAsia="fr-FR"/>
        </w:rPr>
        <w:t xml:space="preserve">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INCADRĂRII PROIECTULUI</w:t>
      </w:r>
    </w:p>
    <w:p w:rsidR="00DC07C8" w:rsidRDefault="00DC07C8"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  Modelul de Cerere de finanțare utilizat de solicitant este în concordanță cu ultima variantă de pe site-ul </w:t>
      </w:r>
      <w:hyperlink r:id="rId23"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hyperlink r:id="rId24" w:history="1">
        <w:r w:rsidRPr="0096546F">
          <w:rPr>
            <w:rStyle w:val="Hyperlink"/>
            <w:rFonts w:asciiTheme="minorHAnsi" w:hAnsiTheme="minorHAnsi" w:cstheme="minorHAnsi"/>
            <w:lang w:eastAsia="ro-RO"/>
          </w:rPr>
          <w:t>www.samusporolissum.ro</w:t>
        </w:r>
      </w:hyperlink>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2. Proiectul respectă cerințele menționate în Apelul de selecție?</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proiectul depus se încadrează în  cerințele prevăzute în Apelul de selecție, în ceea ce privește valoarea maximă nerambursabilă pe proiect, obiectivele eligibile și alte elemente specificate de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3. Valoarea finanțării nerambursabile este de maximum 200.000 euro?</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lastRenderedPageBreak/>
        <w:t>Expertul verifică dacă valoarea finanțării nerambursabile a proiectului depășește suma de 200.000 euro și dacă da,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t>4. Localizarea proiectului de investiții este în spațiul LEADER acoperit de Grupul de Acțiune Locală care a selectat proiectul, așa cum este definit în fișa măsurii 19 din cadrul PNDR 2014 – 2020 și în Cap. 8.1 al PNDR 2014 – 2020?</w:t>
      </w:r>
    </w:p>
    <w:p w:rsidR="00E81E2C" w:rsidRPr="005B6DA5" w:rsidRDefault="00E81E2C" w:rsidP="005B6DA5">
      <w:pPr>
        <w:spacing w:before="120" w:after="120" w:line="240" w:lineRule="auto"/>
        <w:jc w:val="both"/>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r w:rsidR="005B6DA5" w:rsidRPr="005B6DA5">
        <w:t>Aceste condiții trebuie respectate inclusiv în cazul solicitanților cu exploatații agricole amplasate atât pe teritoriul GAL, cât și în zona adiacentă acestuia.</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p>
    <w:p w:rsidR="005B6DA5" w:rsidRPr="005B6DA5" w:rsidRDefault="00E81E2C" w:rsidP="005B6DA5">
      <w:pPr>
        <w:pStyle w:val="ListParagraph"/>
        <w:spacing w:before="120" w:after="120" w:line="240" w:lineRule="auto"/>
        <w:ind w:left="0"/>
        <w:jc w:val="both"/>
        <w:rPr>
          <w:b/>
        </w:rPr>
      </w:pPr>
      <w:r w:rsidRPr="0096546F">
        <w:rPr>
          <w:rFonts w:asciiTheme="minorHAnsi" w:hAnsiTheme="minorHAnsi" w:cstheme="minorHAnsi"/>
          <w:b/>
          <w:bCs/>
          <w:lang w:eastAsia="ro-RO"/>
        </w:rPr>
        <w:t xml:space="preserve">5. </w:t>
      </w:r>
      <w:r w:rsidRPr="005B6DA5">
        <w:rPr>
          <w:rFonts w:asciiTheme="minorHAnsi" w:hAnsiTheme="minorHAnsi" w:cstheme="minorHAnsi"/>
          <w:b/>
          <w:bCs/>
          <w:lang w:eastAsia="ro-RO"/>
        </w:rPr>
        <w:t xml:space="preserve">Proiectul pentru care s-a solicitat finanțare este încadrat corect în măsura în care se regăsesc obiectivele </w:t>
      </w:r>
      <w:r w:rsidR="005B6DA5" w:rsidRPr="005B6DA5">
        <w:rPr>
          <w:b/>
          <w:kern w:val="32"/>
        </w:rPr>
        <w:t xml:space="preserve">proiectului </w:t>
      </w:r>
      <w:r w:rsidR="005B6DA5" w:rsidRPr="005B6DA5">
        <w:rPr>
          <w:b/>
        </w:rPr>
        <w:t>și respectă cel puțin condițiile generale de eligibilitate prevăzute în cap. 8.1 din PNDR 2014-2020, Reg. (UE) nr. 1305/2013, Reg. (UE) nr. 1303/2013, precum și legislația națională specifică</w:t>
      </w:r>
      <w:r w:rsidR="005B6DA5" w:rsidRPr="005B6DA5">
        <w:rPr>
          <w:b/>
          <w:kern w:val="32"/>
        </w:rPr>
        <w:t>?</w:t>
      </w:r>
    </w:p>
    <w:p w:rsidR="005B6DA5" w:rsidRPr="005B6DA5" w:rsidRDefault="005B6DA5" w:rsidP="005B6DA5">
      <w:pPr>
        <w:spacing w:before="120" w:after="120" w:line="240" w:lineRule="auto"/>
        <w:jc w:val="both"/>
      </w:pPr>
      <w:r w:rsidRPr="005B6DA5">
        <w:t>Expertul va verifica încadrarea corectă a proiectului pentru care s-a solicitat finanțare în fișa măsurii din SDL. Se verifică dacă obiectivele, tipul de beneficiar prezentate în proiect se regăsesc în fișa măsurii din SDL și respectă cel puțin condițiile generale de eligibilitate prevăzute în cap. 8.1 din PNDR 2014-2020, Reg. (UE) nr. 1305/2013, Reg. (UE) nr. 1303/2013, precum și legislația națională specifică. Dacă informațiile nu se regăsesc și/sau nu respectă cel puțin condițiile generale de eligibilitate, cererea de finanțare este respinsă.</w:t>
      </w:r>
    </w:p>
    <w:p w:rsidR="00E81E2C" w:rsidRPr="0096546F" w:rsidRDefault="00E81E2C" w:rsidP="005B6DA5">
      <w:pPr>
        <w:overflowPunct w:val="0"/>
        <w:autoSpaceDE w:val="0"/>
        <w:autoSpaceDN w:val="0"/>
        <w:adjustRightInd w:val="0"/>
        <w:spacing w:after="0" w:line="240" w:lineRule="auto"/>
        <w:textAlignment w:val="baseline"/>
        <w:rPr>
          <w:rFonts w:asciiTheme="minorHAnsi" w:hAnsiTheme="minorHAnsi" w:cstheme="minorHAnsi"/>
          <w:b/>
          <w:lang w:eastAsia="ro-RO"/>
        </w:rPr>
      </w:pPr>
    </w:p>
    <w:p w:rsidR="005B6DA5" w:rsidRPr="005B6DA5" w:rsidRDefault="00E81E2C" w:rsidP="005B6DA5">
      <w:pPr>
        <w:pStyle w:val="ListParagraph"/>
        <w:spacing w:before="120" w:after="120" w:line="240" w:lineRule="auto"/>
        <w:ind w:left="0"/>
        <w:jc w:val="both"/>
        <w:rPr>
          <w:b/>
        </w:rPr>
      </w:pPr>
      <w:r w:rsidRPr="005B6DA5">
        <w:rPr>
          <w:rFonts w:asciiTheme="minorHAnsi" w:hAnsiTheme="minorHAnsi" w:cstheme="minorHAnsi"/>
          <w:b/>
          <w:lang w:eastAsia="ro-RO"/>
        </w:rPr>
        <w:t xml:space="preserve">6. </w:t>
      </w:r>
      <w:r w:rsidR="005B6DA5" w:rsidRPr="005B6DA5">
        <w:rPr>
          <w:b/>
        </w:rPr>
        <w:t>Obiectivele și tipul de investiție/ serviciu prezentate în Cererea de finanțare se încadrează în fișa măsurii din SDL și respectă cel puțin condițiile generale de eligibilitate prevăzute în cap. 8.1 din PNDR 2014-2020, Reg. (UE) nr. 1305/2013, Reg. (UE) nr. 1303/2013, precum și legislația națională specifică?</w:t>
      </w:r>
    </w:p>
    <w:p w:rsidR="005B6DA5" w:rsidRPr="005B6DA5" w:rsidRDefault="005B6DA5" w:rsidP="005B6DA5">
      <w:pPr>
        <w:spacing w:before="120" w:after="120" w:line="240" w:lineRule="auto"/>
        <w:jc w:val="both"/>
      </w:pPr>
      <w:r w:rsidRPr="005B6DA5">
        <w:t>Expertul verifică dacă obiectivele proiectului și tipul de serviciu/ investiție menționate în Cererea de finanțare se regăsesc în Fișa măsurii – parte integrantă în Strategia de Dezvoltare Locală a GAL ce a selectat proiectul și respectă cel puțin condițiile generale de eligibilitate prevăzute în cap. 8.1 din PNDR 2014-2020, Reg. (UE) nr. 1305/2013, Reg. (UE) nr. 1303/2013, precum și legislația națională specifică. Dacă informațiile respective nu se regăsesc și/sau nu respectă cel puțin condițiile generale de eligibilitate, Cererea de finanțare este respinsă.</w:t>
      </w:r>
    </w:p>
    <w:p w:rsidR="005B6DA5" w:rsidRPr="005B6DA5" w:rsidRDefault="005B6DA5" w:rsidP="005B6DA5">
      <w:pPr>
        <w:spacing w:before="120" w:after="120" w:line="240" w:lineRule="auto"/>
        <w:jc w:val="both"/>
        <w:rPr>
          <w:b/>
        </w:rPr>
      </w:pPr>
      <w:r w:rsidRPr="005B6DA5">
        <w:rPr>
          <w:b/>
        </w:rPr>
        <w:t xml:space="preserve">7.Domeniul de intervenție în care a fost încadrat proiectul, prezentat în Cererea de finanțare, corespunde Domeniului de intervenție prezentat în SDL în cadrul măsurii respective? </w:t>
      </w:r>
    </w:p>
    <w:p w:rsidR="005B6DA5" w:rsidRPr="005B6DA5" w:rsidRDefault="005B6DA5" w:rsidP="005B6DA5">
      <w:pPr>
        <w:pStyle w:val="ListParagraph"/>
        <w:spacing w:before="120" w:after="120" w:line="240" w:lineRule="auto"/>
        <w:ind w:left="0"/>
        <w:contextualSpacing w:val="0"/>
        <w:jc w:val="both"/>
      </w:pPr>
      <w:r w:rsidRPr="005B6DA5">
        <w:t xml:space="preserve">Expertul verifică dacă proiectul a fost încadrat corect în Domeniul de intervenție, conform Fișei măsurii din cadrul Strategiei de Dezvoltare Locală, respectiv documentului „Corelarea măsurilor </w:t>
      </w:r>
      <w:r w:rsidRPr="005B6DA5">
        <w:lastRenderedPageBreak/>
        <w:t>Regulamentului (UE) nr. 1305/2013 cu obiectivele, prioritățile și domeniile de Intervenție stabilite prin regulament“ de pe site-ul MADR, care a stat la baza elaborării SDL.</w:t>
      </w:r>
    </w:p>
    <w:p w:rsidR="005B6DA5" w:rsidRPr="005B6DA5" w:rsidRDefault="005B6DA5" w:rsidP="005B6DA5">
      <w:pPr>
        <w:pStyle w:val="ListParagraph"/>
        <w:spacing w:before="120" w:after="120" w:line="240" w:lineRule="auto"/>
        <w:ind w:left="0"/>
        <w:contextualSpacing w:val="0"/>
        <w:jc w:val="both"/>
      </w:pPr>
      <w:r w:rsidRPr="005B6DA5">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respectiv documentului antemenționat proiectul este respins.</w:t>
      </w:r>
    </w:p>
    <w:p w:rsidR="005B6DA5" w:rsidRPr="005B6DA5" w:rsidRDefault="005B6DA5" w:rsidP="005B6DA5">
      <w:pPr>
        <w:pStyle w:val="ListParagraph"/>
        <w:spacing w:before="120" w:after="120" w:line="240" w:lineRule="auto"/>
        <w:ind w:left="0"/>
        <w:contextualSpacing w:val="0"/>
        <w:jc w:val="both"/>
        <w:rPr>
          <w:b/>
        </w:rPr>
      </w:pPr>
      <w:r w:rsidRPr="005B6DA5">
        <w:rPr>
          <w:b/>
        </w:rPr>
        <w:t>8.Indicatorii de monitorizare specifici domeniului de intervenție pe care este încadrat proiectul, inclusiv cei specifici teritoriului (dacă este cazul), prevăzuți în fișa tehnică a măsurii din SDL,  sunt completaţi de către solicitant?</w:t>
      </w:r>
    </w:p>
    <w:p w:rsidR="005B6DA5" w:rsidRPr="005B6DA5" w:rsidRDefault="005B6DA5" w:rsidP="005B6DA5">
      <w:pPr>
        <w:pStyle w:val="ListParagraph"/>
        <w:spacing w:before="120" w:after="120" w:line="240" w:lineRule="auto"/>
        <w:ind w:left="0"/>
        <w:contextualSpacing w:val="0"/>
        <w:jc w:val="both"/>
      </w:pPr>
      <w:r w:rsidRPr="005B6DA5">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5B6DA5" w:rsidRPr="005B6DA5" w:rsidRDefault="005B6DA5" w:rsidP="005B6DA5">
      <w:pPr>
        <w:pStyle w:val="ListParagraph"/>
        <w:spacing w:before="120" w:after="120" w:line="240" w:lineRule="auto"/>
        <w:ind w:left="0"/>
        <w:contextualSpacing w:val="0"/>
        <w:jc w:val="both"/>
        <w:rPr>
          <w:b/>
        </w:rPr>
      </w:pPr>
    </w:p>
    <w:p w:rsidR="005B6DA5" w:rsidRPr="005B6DA5" w:rsidRDefault="005B6DA5" w:rsidP="005B6DA5">
      <w:pPr>
        <w:keepNext/>
        <w:spacing w:before="120" w:after="120" w:line="240" w:lineRule="auto"/>
        <w:jc w:val="both"/>
        <w:rPr>
          <w:b/>
          <w:kern w:val="32"/>
        </w:rPr>
      </w:pPr>
      <w:r w:rsidRPr="005B6DA5">
        <w:rPr>
          <w:b/>
          <w:kern w:val="32"/>
        </w:rPr>
        <w:t xml:space="preserve">Se va considera că proiectul nu este încadrat corect și Cererea de finanțare este respinsă dacă, </w:t>
      </w:r>
      <w:r w:rsidRPr="005B6DA5">
        <w:rPr>
          <w:b/>
          <w:kern w:val="32"/>
          <w:u w:val="single"/>
        </w:rPr>
        <w:t>inclusiv după solicitarea de informații suplimentare</w:t>
      </w:r>
      <w:r w:rsidRPr="005B6DA5">
        <w:rPr>
          <w:b/>
          <w:kern w:val="32"/>
        </w:rPr>
        <w:t>, cel puțin un punct de verificare va prezenta bifa ”NU”.</w:t>
      </w:r>
    </w:p>
    <w:p w:rsidR="005B6DA5" w:rsidRPr="005B6DA5" w:rsidRDefault="005B6DA5" w:rsidP="005B6DA5">
      <w:pPr>
        <w:keepNext/>
        <w:spacing w:before="120" w:after="120" w:line="240" w:lineRule="auto"/>
        <w:jc w:val="both"/>
      </w:pPr>
      <w:r w:rsidRPr="005B6DA5">
        <w:rPr>
          <w:b/>
          <w:kern w:val="32"/>
        </w:rPr>
        <w:t xml:space="preserve">În acest caz, concluzia verificării este comunicată solicitantului și verificarea cererii de finanțare se oprește în această etapă. </w:t>
      </w:r>
    </w:p>
    <w:p w:rsidR="0066749B" w:rsidRDefault="0066749B" w:rsidP="00E81E2C">
      <w:pPr>
        <w:overflowPunct w:val="0"/>
        <w:autoSpaceDE w:val="0"/>
        <w:autoSpaceDN w:val="0"/>
        <w:adjustRightInd w:val="0"/>
        <w:spacing w:line="240" w:lineRule="auto"/>
        <w:textAlignment w:val="baseline"/>
        <w:rPr>
          <w:rFonts w:asciiTheme="minorHAnsi" w:hAnsiTheme="minorHAnsi" w:cstheme="minorHAnsi"/>
          <w:lang w:eastAsia="ro-RO"/>
        </w:rPr>
      </w:pPr>
    </w:p>
    <w:p w:rsidR="0066749B" w:rsidRPr="0096546F" w:rsidRDefault="0066749B" w:rsidP="00E81E2C">
      <w:pPr>
        <w:overflowPunct w:val="0"/>
        <w:autoSpaceDE w:val="0"/>
        <w:autoSpaceDN w:val="0"/>
        <w:adjustRightInd w:val="0"/>
        <w:spacing w:line="240" w:lineRule="auto"/>
        <w:textAlignment w:val="baseline"/>
        <w:rPr>
          <w:rFonts w:asciiTheme="minorHAnsi" w:hAnsiTheme="minorHAnsi" w:cstheme="minorHAnsi"/>
          <w:b/>
          <w:lang w:eastAsia="ro-RO"/>
        </w:rPr>
      </w:pPr>
    </w:p>
    <w:p w:rsidR="0066749B" w:rsidRPr="00CF5C77" w:rsidRDefault="0066749B" w:rsidP="0066749B">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t xml:space="preserve">Metodologie de aplicat pentru </w:t>
      </w:r>
      <w:r>
        <w:rPr>
          <w:rFonts w:asciiTheme="minorHAnsi" w:eastAsia="Times New Roman" w:hAnsiTheme="minorHAnsi" w:cstheme="minorHAnsi"/>
          <w:b/>
          <w:bCs/>
          <w:sz w:val="24"/>
          <w:szCs w:val="24"/>
          <w:lang w:eastAsia="fr-FR"/>
        </w:rPr>
        <w:t xml:space="preserve">partea III – VERIFICAREA </w:t>
      </w:r>
      <w:r w:rsidR="00DC07C8">
        <w:rPr>
          <w:rFonts w:asciiTheme="minorHAnsi" w:eastAsia="Times New Roman" w:hAnsiTheme="minorHAnsi" w:cstheme="minorHAnsi"/>
          <w:b/>
          <w:bCs/>
          <w:sz w:val="24"/>
          <w:szCs w:val="24"/>
          <w:lang w:eastAsia="fr-FR"/>
        </w:rPr>
        <w:t>CRITERIILOR DE ELIGIBILITATE A</w:t>
      </w:r>
      <w:r>
        <w:rPr>
          <w:rFonts w:asciiTheme="minorHAnsi" w:eastAsia="Times New Roman" w:hAnsiTheme="minorHAnsi" w:cstheme="minorHAnsi"/>
          <w:b/>
          <w:bCs/>
          <w:sz w:val="24"/>
          <w:szCs w:val="24"/>
          <w:lang w:eastAsia="fr-FR"/>
        </w:rPr>
        <w:t xml:space="preserve"> PROIECTULUI</w:t>
      </w:r>
      <w:r w:rsidRPr="00CF5C77">
        <w:rPr>
          <w:rFonts w:asciiTheme="minorHAnsi" w:eastAsia="Times New Roman" w:hAnsiTheme="minorHAnsi" w:cstheme="minorHAnsi"/>
          <w:b/>
          <w:bCs/>
          <w:sz w:val="24"/>
          <w:szCs w:val="24"/>
          <w:lang w:eastAsia="fr-FR"/>
        </w:rPr>
        <w:t xml:space="preserve"> </w:t>
      </w:r>
    </w:p>
    <w:p w:rsidR="0066749B" w:rsidRPr="0066749B" w:rsidRDefault="0066749B" w:rsidP="0066749B"/>
    <w:p w:rsidR="009D3499" w:rsidRPr="002D2CD1" w:rsidRDefault="009D3499" w:rsidP="009D3499">
      <w:pPr>
        <w:shd w:val="clear" w:color="auto" w:fill="D9D9D9"/>
        <w:overflowPunct w:val="0"/>
        <w:autoSpaceDE w:val="0"/>
        <w:autoSpaceDN w:val="0"/>
        <w:adjustRightInd w:val="0"/>
        <w:spacing w:before="120" w:after="120" w:line="240" w:lineRule="auto"/>
        <w:jc w:val="both"/>
        <w:textAlignment w:val="baseline"/>
        <w:rPr>
          <w:b/>
          <w:sz w:val="24"/>
        </w:rPr>
      </w:pPr>
      <w:r w:rsidRPr="002D2CD1">
        <w:rPr>
          <w:b/>
          <w:sz w:val="24"/>
        </w:rPr>
        <w:t>METODOLOGIA DE VERIFICARE SPECIFICĂ PENTRU PROIECTELE CU OBIECTIVE CARE SE ÎNCADREAZĂ ÎN PREVEDERILE ART. 17 ALIN. (1) LIT. c), ART. 20 ALIN. (1) LIT.</w:t>
      </w:r>
      <w:r>
        <w:rPr>
          <w:b/>
          <w:sz w:val="24"/>
        </w:rPr>
        <w:t>b</w:t>
      </w:r>
      <w:r w:rsidRPr="002D2CD1">
        <w:rPr>
          <w:b/>
          <w:sz w:val="24"/>
        </w:rPr>
        <w:t xml:space="preserve">), d) și </w:t>
      </w:r>
      <w:r>
        <w:rPr>
          <w:b/>
          <w:sz w:val="24"/>
        </w:rPr>
        <w:t>f</w:t>
      </w:r>
      <w:r w:rsidRPr="002D2CD1">
        <w:rPr>
          <w:b/>
          <w:sz w:val="24"/>
        </w:rPr>
        <w:t>) DIN REG. (UE) NR. 1305/2013</w:t>
      </w:r>
    </w:p>
    <w:p w:rsidR="0066749B" w:rsidRPr="002D2CD1" w:rsidRDefault="0066749B" w:rsidP="0066749B">
      <w:pPr>
        <w:spacing w:after="0" w:line="240" w:lineRule="auto"/>
        <w:jc w:val="both"/>
        <w:rPr>
          <w:b/>
          <w:kern w:val="32"/>
          <w:sz w:val="24"/>
          <w:u w:val="single"/>
        </w:rPr>
      </w:pPr>
      <w:r w:rsidRPr="002D2CD1">
        <w:rPr>
          <w:b/>
          <w:kern w:val="32"/>
          <w:sz w:val="24"/>
          <w:u w:val="single"/>
        </w:rPr>
        <w:t>Atenție!</w:t>
      </w:r>
    </w:p>
    <w:p w:rsidR="0066749B" w:rsidRDefault="0066749B" w:rsidP="0066749B">
      <w:pPr>
        <w:spacing w:after="0" w:line="240" w:lineRule="auto"/>
        <w:jc w:val="both"/>
        <w:rPr>
          <w:i/>
          <w:kern w:val="32"/>
          <w:sz w:val="24"/>
        </w:rPr>
      </w:pPr>
      <w:r w:rsidRPr="002D2CD1">
        <w:rPr>
          <w:i/>
          <w:kern w:val="32"/>
          <w:sz w:val="24"/>
        </w:rPr>
        <w:t xml:space="preserve">Expertul verificator </w:t>
      </w:r>
      <w:r w:rsidRPr="002D2CD1">
        <w:rPr>
          <w:rFonts w:eastAsia="Times New Roman"/>
          <w:bCs/>
          <w:i/>
          <w:kern w:val="32"/>
          <w:sz w:val="24"/>
          <w:szCs w:val="24"/>
        </w:rPr>
        <w:t>este</w:t>
      </w:r>
      <w:r w:rsidRPr="002D2CD1">
        <w:rPr>
          <w:i/>
          <w:kern w:val="32"/>
          <w:sz w:val="24"/>
        </w:rPr>
        <w:t xml:space="preserve"> obligat să solicite informații suplimentare în etapa de verificare a eligibilității, dacă este cazul, în următoarele situații: </w:t>
      </w:r>
    </w:p>
    <w:p w:rsidR="0066749B" w:rsidRPr="00B36097" w:rsidRDefault="0066749B" w:rsidP="0066749B">
      <w:pPr>
        <w:numPr>
          <w:ilvl w:val="0"/>
          <w:numId w:val="18"/>
        </w:numPr>
        <w:spacing w:after="0"/>
        <w:ind w:left="0"/>
        <w:jc w:val="both"/>
        <w:rPr>
          <w:i/>
          <w:kern w:val="32"/>
          <w:sz w:val="24"/>
        </w:rPr>
      </w:pPr>
      <w:r w:rsidRPr="00803315">
        <w:rPr>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w:t>
      </w:r>
      <w:r w:rsidRPr="00803315">
        <w:rPr>
          <w:i/>
          <w:kern w:val="32"/>
          <w:sz w:val="24"/>
        </w:rPr>
        <w:lastRenderedPageBreak/>
        <w:t xml:space="preserve">vin în susținerea și clarificarea informațiilor solicitate din documentele obligatorii existente la dosarul cererii de finanțare; </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informațiile prezentate sunt insuficiente pentru clarificarea unor criterii de eligiblitate</w:t>
      </w:r>
      <w:r>
        <w:rPr>
          <w:i/>
          <w:kern w:val="32"/>
          <w:sz w:val="24"/>
        </w:rPr>
        <w:t>/ de selecție</w:t>
      </w:r>
      <w:r w:rsidRPr="002D2CD1">
        <w:rPr>
          <w:i/>
          <w:kern w:val="32"/>
          <w:sz w:val="24"/>
        </w:rPr>
        <w:t>;</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informații contradictorii în cadrul documentelor aferente cererii de finanțare;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documente obligatorii specifice proiectului, care nu respectă formatul standard (nu sunt conforme);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necesitatea corectării bugetului indicativ;</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în cazul în care expertul are o suspiciune legată de crearea unor condiții artificiale.</w:t>
      </w:r>
    </w:p>
    <w:p w:rsidR="0066749B"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66749B" w:rsidRPr="0096546F" w:rsidRDefault="0066749B" w:rsidP="0066749B">
      <w:pPr>
        <w:spacing w:before="120" w:after="120" w:line="240" w:lineRule="auto"/>
        <w:rPr>
          <w:rFonts w:asciiTheme="minorHAnsi" w:hAnsiTheme="minorHAnsi" w:cstheme="minorHAnsi"/>
          <w:vanish/>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3"/>
        <w:gridCol w:w="6022"/>
      </w:tblGrid>
      <w:tr w:rsidR="0066749B" w:rsidRPr="0096546F" w:rsidTr="0066749B">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66749B" w:rsidRPr="0096546F" w:rsidRDefault="0066749B" w:rsidP="0066749B">
            <w:pPr>
              <w:overflowPunct w:val="0"/>
              <w:autoSpaceDE w:val="0"/>
              <w:autoSpaceDN w:val="0"/>
              <w:adjustRightInd w:val="0"/>
              <w:spacing w:after="0" w:line="240" w:lineRule="auto"/>
              <w:textAlignment w:val="baseline"/>
              <w:rPr>
                <w:rFonts w:asciiTheme="minorHAnsi" w:hAnsiTheme="minorHAnsi" w:cstheme="minorHAnsi"/>
                <w:b/>
                <w:sz w:val="24"/>
              </w:rPr>
            </w:pPr>
            <w:r w:rsidRPr="0096546F">
              <w:rPr>
                <w:rFonts w:asciiTheme="minorHAnsi" w:hAnsiTheme="minorHAnsi" w:cstheme="minorHAnsi"/>
                <w:b/>
                <w:sz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66749B" w:rsidRPr="0096546F" w:rsidRDefault="0066749B" w:rsidP="0066749B">
            <w:pPr>
              <w:overflowPunct w:val="0"/>
              <w:autoSpaceDE w:val="0"/>
              <w:autoSpaceDN w:val="0"/>
              <w:adjustRightInd w:val="0"/>
              <w:spacing w:after="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PUNCTE DE VERIFICAT IN DOCUMENTE</w:t>
            </w:r>
          </w:p>
        </w:tc>
      </w:tr>
      <w:tr w:rsidR="0066749B" w:rsidRPr="0096546F" w:rsidTr="0066749B">
        <w:trPr>
          <w:trHeight w:val="1703"/>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1.</w:t>
            </w:r>
            <w:r w:rsidRPr="0096546F">
              <w:rPr>
                <w:rFonts w:asciiTheme="minorHAnsi" w:hAnsiTheme="minorHAnsi" w:cstheme="minorHAnsi"/>
                <w:sz w:val="24"/>
              </w:rPr>
              <w:t xml:space="preserve"> Solicitantul este înregistrat în Registrul debitorilor AFIR atât pentru Programul SAPARD, cât și pentru FEADR?</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dacă solicitantul este înscris cu debite în Registrul debitorilor pentru SAPARD şi FEADR, aflat pe link-ul </w:t>
            </w:r>
            <w:hyperlink r:id="rId25" w:history="1">
              <w:r w:rsidRPr="0096546F">
                <w:rPr>
                  <w:rStyle w:val="Hyperlink"/>
                  <w:rFonts w:asciiTheme="minorHAnsi" w:hAnsiTheme="minorHAnsi" w:cstheme="minorHAnsi"/>
                  <w:sz w:val="24"/>
                </w:rPr>
                <w:t>\\alpaca\Debite</w:t>
              </w:r>
            </w:hyperlink>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situația în care solicitantul este înscris în Registrul debitorilor, expertul va tipări şi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își asumă acest angajament în urma solicitării, semnează și ștampilează, după caz, declarația, expertul va bifa “DA”, cererea fiind declarată 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nu a semnat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etapa prevăzută la SECȚIUNEA II punctul D: </w:t>
            </w:r>
            <w:r w:rsidRPr="0096546F">
              <w:rPr>
                <w:rFonts w:asciiTheme="minorHAnsi" w:hAnsiTheme="minorHAnsi" w:cstheme="minorHAnsi"/>
                <w:i/>
                <w:sz w:val="24"/>
              </w:rPr>
              <w:t xml:space="preserve">Verificarea conformităţii şi eligibilităţii documentelor solicitate în </w:t>
            </w:r>
            <w:r w:rsidRPr="0096546F">
              <w:rPr>
                <w:rFonts w:asciiTheme="minorHAnsi" w:hAnsiTheme="minorHAnsi" w:cstheme="minorHAnsi"/>
                <w:i/>
                <w:sz w:val="24"/>
              </w:rPr>
              <w:lastRenderedPageBreak/>
              <w:t>vederea contractării</w:t>
            </w:r>
            <w:r w:rsidRPr="0096546F">
              <w:rPr>
                <w:rFonts w:asciiTheme="minorHAnsi" w:hAnsiTheme="minorHAnsi" w:cstheme="minorHAnsi"/>
                <w:sz w:val="24"/>
              </w:rPr>
              <w:t xml:space="preserve"> expertul va verifica dacă beneficiarul a depus „</w:t>
            </w:r>
            <w:r w:rsidRPr="0096546F">
              <w:rPr>
                <w:rFonts w:asciiTheme="minorHAnsi" w:hAnsiTheme="minorHAnsi" w:cstheme="minorHAnsi"/>
                <w:i/>
                <w:sz w:val="24"/>
              </w:rPr>
              <w:t>Dovada achitării integrale a datoriei faţă de AFIR, inclusiv dobânzile şi majorările de întâziere (dacă este cazul)</w:t>
            </w:r>
            <w:r w:rsidRPr="0096546F">
              <w:rPr>
                <w:rFonts w:asciiTheme="minorHAnsi" w:hAnsiTheme="minorHAnsi" w:cstheme="minorHAnsi"/>
                <w:sz w:val="24"/>
              </w:rPr>
              <w:t xml:space="preserve">” în termenul precizat în notificarea AFIR privind selectarea cererii de finanțare și semnarea contractului de finanțare. </w:t>
            </w:r>
          </w:p>
        </w:tc>
      </w:tr>
      <w:tr w:rsidR="0066749B" w:rsidRPr="0096546F" w:rsidTr="0066749B">
        <w:trPr>
          <w:trHeight w:val="144"/>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b/>
                <w:sz w:val="24"/>
              </w:rPr>
              <w:lastRenderedPageBreak/>
              <w:t xml:space="preserve">2. </w:t>
            </w:r>
            <w:r w:rsidRPr="0096546F">
              <w:rPr>
                <w:rFonts w:asciiTheme="minorHAnsi" w:hAnsiTheme="minorHAnsi" w:cstheme="minorHAnsi"/>
                <w:sz w:val="24"/>
              </w:rPr>
              <w:t>Solicitantul se regăseşte în Bazele de date privind dubla finanţare?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Secțiunea C din cererea de finanțare.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Baza de date FEADR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Baza de Date pusă la dispoziţia AFIR de către MADR prin AM-PNDR: lista proiectelor finanţate din alte surse externe aflate în perioada de valabilitate a contractului (inclusiv perioada de monitorizare);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evitării dublei finanţări se efectuează prin următoarele verificări:</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existenţa bifelor în secţiunea C din Cererea de finanţare;</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prin existenţa semnăturii și după caz a ștampilei în dreptul rubricii „</w:t>
            </w:r>
            <w:r w:rsidRPr="0096546F">
              <w:rPr>
                <w:rFonts w:asciiTheme="minorHAnsi" w:hAnsiTheme="minorHAnsi" w:cstheme="minorHAnsi"/>
                <w:i/>
                <w:sz w:val="24"/>
              </w:rPr>
              <w:t>Semnătură reprezentant legal şi ştampila (după caz)</w:t>
            </w:r>
            <w:r w:rsidRPr="0096546F">
              <w:rPr>
                <w:rFonts w:asciiTheme="minorHAnsi" w:hAnsiTheme="minorHAnsi" w:cstheme="minorHAnsi"/>
                <w:sz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 xml:space="preserve">verificarea în Baza de Date pusă la dispoziţia AFIR de către MADR prin AM-PNDR: lista proiectelor finanţate din alte surse aflată pe fileserver\ metodologienou\ Lista proiectelor finanţate din alte surse. </w:t>
            </w:r>
          </w:p>
          <w:p w:rsidR="0066749B" w:rsidRPr="0096546F" w:rsidRDefault="0066749B" w:rsidP="0066749B">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 sau în Baza de date pusă la dispoziţie de AM-PNDR se face atât prin verificarea numelui solicitantului, cât şi a Codului de Înregistrare Fiscală.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 xml:space="preserve">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w:t>
            </w:r>
            <w:r w:rsidRPr="0096546F">
              <w:rPr>
                <w:rFonts w:asciiTheme="minorHAnsi" w:hAnsiTheme="minorHAnsi" w:cstheme="minorHAnsi"/>
                <w:sz w:val="24"/>
              </w:rPr>
              <w:lastRenderedPageBreak/>
              <w:t>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solicitantul a mai beneficiat  de finanţare nerambursabilă pentru acelaşi tip de investiţie, expertul verifică în Raport asupra utilizării programelor de finanţare nerambursabilă: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dacă amplasamentul proiectului actual se suprapune (total sau parţial) cu cele ale proiectelor anterioare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cheltuielile rambursate se regăsesc în lista cheltuielilor eligibile pentru care solicită finanţare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precizează concluzia asupra verificării la rubrica Observaţii.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se confirmă cel puţin una din aceste condiţii, expertul bifează casuţa DA şi cererea de finanţare este neeligibilă.</w:t>
            </w:r>
          </w:p>
        </w:tc>
      </w:tr>
      <w:tr w:rsidR="0066749B" w:rsidRPr="0096546F" w:rsidTr="0066749B">
        <w:trPr>
          <w:trHeight w:val="1806"/>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r w:rsidRPr="0096546F">
              <w:rPr>
                <w:rFonts w:asciiTheme="minorHAnsi" w:hAnsiTheme="minorHAnsi" w:cstheme="minorHAnsi"/>
                <w:b/>
                <w:sz w:val="24"/>
              </w:rPr>
              <w:lastRenderedPageBreak/>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 :</w:t>
            </w:r>
          </w:p>
          <w:p w:rsidR="0066749B" w:rsidRPr="0096546F" w:rsidRDefault="0066749B" w:rsidP="009D3499">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Cerere de finanțare completată, semnată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în Declaraţia pe proprie răspundere din secțiunea F din Cererea de finanțare dacă aceasta este  datată, semnată.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declarația de la secțiunea F din cererea de finanțare nu este semnată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expertul constată bifarea eronată de către solicitant a </w:t>
            </w:r>
            <w:r w:rsidRPr="0096546F">
              <w:rPr>
                <w:rFonts w:asciiTheme="minorHAnsi" w:hAnsiTheme="minorHAnsi" w:cstheme="minorHAnsi"/>
                <w:sz w:val="24"/>
              </w:rPr>
              <w:lastRenderedPageBreak/>
              <w:t>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66749B" w:rsidRPr="0096546F" w:rsidTr="0066749B">
        <w:trPr>
          <w:trHeight w:val="928"/>
        </w:trPr>
        <w:tc>
          <w:tcPr>
            <w:tcW w:w="1743"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sz w:val="24"/>
              </w:rPr>
              <w:lastRenderedPageBreak/>
              <w:t>4</w:t>
            </w:r>
            <w:r w:rsidRPr="0096546F">
              <w:rPr>
                <w:rFonts w:asciiTheme="minorHAnsi" w:hAnsiTheme="minorHAnsi" w:cstheme="minorHAnsi"/>
                <w:sz w:val="24"/>
              </w:rPr>
              <w:t>.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Expertul 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r>
      <w:tr w:rsidR="0066749B" w:rsidRPr="0096546F" w:rsidTr="0066749B">
        <w:trPr>
          <w:trHeight w:val="668"/>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sz w:val="24"/>
              </w:rPr>
              <w:t>5</w:t>
            </w:r>
            <w:r w:rsidRPr="0096546F">
              <w:rPr>
                <w:rFonts w:asciiTheme="minorHAnsi" w:hAnsiTheme="minorHAnsi" w:cstheme="minorHAnsi"/>
                <w:sz w:val="24"/>
              </w:rPr>
              <w:t>. Solicitantul se încadrează în categoria „întreprinderilor aflate în dificultate” , așa cum a</w:t>
            </w:r>
            <w:r>
              <w:rPr>
                <w:rFonts w:asciiTheme="minorHAnsi" w:hAnsiTheme="minorHAnsi" w:cstheme="minorHAnsi"/>
                <w:sz w:val="24"/>
              </w:rPr>
              <w:t>cestea sunt definite în Regulame</w:t>
            </w:r>
            <w:r w:rsidRPr="0096546F">
              <w:rPr>
                <w:rFonts w:asciiTheme="minorHAnsi" w:hAnsiTheme="minorHAnsi" w:cstheme="minorHAnsi"/>
                <w:sz w:val="24"/>
              </w:rPr>
              <w:t xml:space="preserve">ntul (UE) nr. </w:t>
            </w:r>
            <w:r>
              <w:rPr>
                <w:rFonts w:asciiTheme="minorHAnsi" w:hAnsiTheme="minorHAnsi" w:cstheme="minorHAnsi"/>
                <w:sz w:val="24"/>
              </w:rPr>
              <w:t>651</w:t>
            </w:r>
            <w:r w:rsidRPr="0096546F">
              <w:rPr>
                <w:rFonts w:asciiTheme="minorHAnsi" w:hAnsiTheme="minorHAnsi" w:cstheme="minorHAnsi"/>
                <w:sz w:val="24"/>
              </w:rPr>
              <w:t>/ 2014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w:t>
            </w: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Declaraţia pe propria răspundere că beneficiarii nu se încadrează în definiţia </w:t>
            </w:r>
            <w:r>
              <w:rPr>
                <w:rFonts w:asciiTheme="minorHAnsi" w:hAnsiTheme="minorHAnsi" w:cstheme="minorHAnsi"/>
                <w:sz w:val="24"/>
              </w:rPr>
              <w:t>intreprinderii in dificultate;</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Situațiile financiare aferente ultimului şi penultimului exercițiu financiar anual încheiat, depuse la organele financiare competente, cu excepția întreprinderilor încadrate în categoria start-up;</w:t>
            </w:r>
          </w:p>
          <w:p w:rsidR="0066749B" w:rsidRPr="002D2CD1" w:rsidRDefault="0066749B" w:rsidP="0066749B">
            <w:pPr>
              <w:spacing w:after="0" w:line="240" w:lineRule="auto"/>
              <w:jc w:val="both"/>
              <w:rPr>
                <w:sz w:val="24"/>
              </w:rPr>
            </w:pPr>
            <w:r>
              <w:rPr>
                <w:sz w:val="24"/>
              </w:rPr>
              <w:t>Declarația de inactivitate înregistrată la Administrația Financiară, în cazul solicitanților care nu au desfășurat activitate anterior depunerii proiectului;</w:t>
            </w:r>
          </w:p>
          <w:p w:rsidR="0066749B" w:rsidRPr="0096546F" w:rsidRDefault="0066749B" w:rsidP="0066749B">
            <w:pPr>
              <w:tabs>
                <w:tab w:val="center" w:pos="4536"/>
                <w:tab w:val="right" w:pos="9072"/>
              </w:tabs>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w:t>
            </w:r>
            <w:r w:rsidRPr="00C30540">
              <w:rPr>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r w:rsidRPr="0096546F">
              <w:rPr>
                <w:rFonts w:asciiTheme="minorHAnsi" w:hAnsiTheme="minorHAnsi" w:cstheme="minorHAnsi"/>
                <w:i/>
                <w:sz w:val="24"/>
              </w:rPr>
              <w:t>. În cazul celorlalte categorii de beneficari, se va bifa „NU ESTE CAZUL”.</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66749B" w:rsidRPr="0096546F" w:rsidRDefault="0066749B" w:rsidP="0066749B">
            <w:pPr>
              <w:pStyle w:val="Default"/>
              <w:jc w:val="both"/>
              <w:rPr>
                <w:rFonts w:asciiTheme="minorHAnsi" w:hAnsiTheme="minorHAnsi" w:cstheme="minorHAnsi"/>
                <w:color w:val="auto"/>
                <w:lang w:val="ro-RO"/>
              </w:rPr>
            </w:pPr>
            <w:r w:rsidRPr="0096546F">
              <w:rPr>
                <w:rFonts w:asciiTheme="minorHAnsi" w:hAnsiTheme="minorHAnsi" w:cstheme="minorHAnsi"/>
                <w:color w:val="auto"/>
                <w:lang w:val="ro-RO"/>
              </w:rPr>
              <w:t>Plecând de la „Declarația pe proprie răspundere a solicitantului că nu se încadrează în categoria întreprinderilor aflate în dificultate așa cum acestea sunt definite</w:t>
            </w:r>
            <w:r>
              <w:rPr>
                <w:rFonts w:ascii="Calibri" w:hAnsi="Calibri"/>
                <w:color w:val="auto"/>
                <w:lang w:val="ro-RO"/>
              </w:rPr>
              <w:t xml:space="preserve"> în Reg. (UE) nr. 651/2014</w:t>
            </w:r>
            <w:r>
              <w:rPr>
                <w:rFonts w:asciiTheme="minorHAnsi" w:hAnsiTheme="minorHAnsi" w:cstheme="minorHAnsi"/>
                <w:color w:val="auto"/>
                <w:lang w:val="ro-RO"/>
              </w:rPr>
              <w:t xml:space="preserve"> </w:t>
            </w:r>
            <w:r w:rsidRPr="0096546F">
              <w:rPr>
                <w:rFonts w:asciiTheme="minorHAnsi" w:hAnsiTheme="minorHAnsi" w:cstheme="minorHAnsi"/>
                <w:color w:val="auto"/>
                <w:lang w:val="ro-RO"/>
              </w:rPr>
              <w:t xml:space="preserve">, experții AFIR vor verifica corectitudinea datelor din această declarație, în funcție de tipul de întreprindere și ținând cont de datele cuprinse în Situațiile financiare anuale care au fost anexate Cererii de finanțare. </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Dacă din verificarea efectuată expertul constată că solicitantul se încadrează în categoria întreprinderilor în dificultate, atunci bifează casuţa DA şi cererea de finanţare este neeligibilă.</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r>
      <w:tr w:rsidR="0066749B" w:rsidRPr="0096546F" w:rsidTr="0066749B">
        <w:trPr>
          <w:trHeight w:val="810"/>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b/>
                <w:sz w:val="24"/>
              </w:rPr>
              <w:lastRenderedPageBreak/>
              <w:t>6</w:t>
            </w:r>
            <w:r w:rsidRPr="0096546F">
              <w:rPr>
                <w:rFonts w:asciiTheme="minorHAnsi" w:hAnsiTheme="minorHAnsi" w:cstheme="minorHAnsi"/>
                <w:b/>
                <w:sz w:val="24"/>
              </w:rPr>
              <w:t>.</w:t>
            </w:r>
            <w:r w:rsidRPr="0096546F">
              <w:rPr>
                <w:rFonts w:asciiTheme="minorHAnsi" w:hAnsiTheme="minorHAnsi" w:cstheme="minorHAnsi"/>
                <w:sz w:val="24"/>
              </w:rPr>
              <w:t xml:space="preserve"> Solicitantul respectă regula privind cumulul ajutoarelor de </w:t>
            </w:r>
            <w:r>
              <w:rPr>
                <w:rFonts w:asciiTheme="minorHAnsi" w:hAnsiTheme="minorHAnsi" w:cstheme="minorHAnsi"/>
                <w:sz w:val="24"/>
              </w:rPr>
              <w:t>minimis</w:t>
            </w:r>
            <w:r w:rsidRPr="0096546F">
              <w:rPr>
                <w:rFonts w:asciiTheme="minorHAnsi" w:hAnsiTheme="minorHAnsi" w:cstheme="minorHAnsi"/>
                <w:sz w:val="24"/>
              </w:rPr>
              <w:t>?</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w:t>
            </w:r>
          </w:p>
          <w:p w:rsidR="0066749B" w:rsidRPr="0096546F" w:rsidRDefault="0066749B" w:rsidP="0066749B">
            <w:pPr>
              <w:spacing w:after="0" w:line="240" w:lineRule="auto"/>
              <w:jc w:val="both"/>
              <w:rPr>
                <w:rFonts w:asciiTheme="minorHAnsi" w:hAnsiTheme="minorHAnsi" w:cstheme="minorHAnsi"/>
                <w:color w:val="FF0000"/>
                <w:sz w:val="24"/>
              </w:rPr>
            </w:pPr>
            <w:r w:rsidRPr="0096546F">
              <w:rPr>
                <w:rFonts w:asciiTheme="minorHAnsi" w:hAnsiTheme="minorHAnsi" w:cstheme="minorHAnsi"/>
                <w:sz w:val="24"/>
              </w:rPr>
              <w:t xml:space="preserve">Declaraţie pe propria răspundere a solicitantului cu privire la respectarea regulii privind cumulul ajutoarelor, </w:t>
            </w:r>
            <w:r>
              <w:rPr>
                <w:sz w:val="24"/>
              </w:rPr>
              <w:t>în conformitate cu prevederile</w:t>
            </w:r>
            <w:r w:rsidRPr="0096546F">
              <w:rPr>
                <w:rFonts w:asciiTheme="minorHAnsi" w:hAnsiTheme="minorHAnsi" w:cstheme="minorHAnsi"/>
                <w:sz w:val="24"/>
              </w:rPr>
              <w:t xml:space="preserve"> Ordinul</w:t>
            </w:r>
            <w:r>
              <w:rPr>
                <w:rFonts w:asciiTheme="minorHAnsi" w:hAnsiTheme="minorHAnsi" w:cstheme="minorHAnsi"/>
                <w:sz w:val="24"/>
              </w:rPr>
              <w:t>ui</w:t>
            </w:r>
            <w:r w:rsidRPr="0096546F">
              <w:rPr>
                <w:rFonts w:asciiTheme="minorHAnsi" w:hAnsiTheme="minorHAnsi" w:cstheme="minorHAnsi"/>
                <w:sz w:val="24"/>
              </w:rPr>
              <w:t xml:space="preserve"> nr. </w:t>
            </w:r>
            <w:r>
              <w:rPr>
                <w:rFonts w:asciiTheme="minorHAnsi" w:hAnsiTheme="minorHAnsi" w:cstheme="minorHAnsi"/>
                <w:sz w:val="24"/>
              </w:rPr>
              <w:t>107</w:t>
            </w:r>
            <w:r w:rsidRPr="0096546F">
              <w:rPr>
                <w:rFonts w:asciiTheme="minorHAnsi" w:hAnsiTheme="minorHAnsi" w:cstheme="minorHAnsi"/>
                <w:sz w:val="24"/>
              </w:rPr>
              <w:t>/2</w:t>
            </w:r>
            <w:r>
              <w:rPr>
                <w:rFonts w:asciiTheme="minorHAnsi" w:hAnsiTheme="minorHAnsi" w:cstheme="minorHAnsi"/>
                <w:sz w:val="24"/>
              </w:rPr>
              <w:t>4.04.2017</w:t>
            </w:r>
            <w:r w:rsidRPr="0096546F">
              <w:rPr>
                <w:rFonts w:asciiTheme="minorHAnsi" w:hAnsiTheme="minorHAnsi" w:cstheme="minorHAnsi"/>
                <w:sz w:val="24"/>
              </w:rPr>
              <w:t xml:space="preserve">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rsidR="0066749B"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w:t>
            </w:r>
            <w:r>
              <w:rPr>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r w:rsidRPr="0096546F">
              <w:rPr>
                <w:rFonts w:asciiTheme="minorHAnsi" w:hAnsiTheme="minorHAnsi" w:cstheme="minorHAnsi"/>
                <w:i/>
                <w:sz w:val="24"/>
              </w:rPr>
              <w:t>. În cazul celorlalte categorii de beneficari, se va bifa „NU ESTE CAZUL”.</w:t>
            </w:r>
          </w:p>
          <w:p w:rsidR="0066749B" w:rsidRPr="00C51A24" w:rsidRDefault="0066749B" w:rsidP="0066749B">
            <w:pPr>
              <w:overflowPunct w:val="0"/>
              <w:autoSpaceDE w:val="0"/>
              <w:autoSpaceDN w:val="0"/>
              <w:adjustRightInd w:val="0"/>
              <w:spacing w:after="0" w:line="240" w:lineRule="auto"/>
              <w:jc w:val="both"/>
              <w:textAlignment w:val="baseline"/>
              <w:rPr>
                <w:sz w:val="24"/>
              </w:rPr>
            </w:pPr>
            <w:r w:rsidRPr="002D2CD1">
              <w:rPr>
                <w:sz w:val="24"/>
              </w:rPr>
              <w:t xml:space="preserve">Expertul verifică informațiile furnizate de solicitant în Declaraţia pe propria răspundere cu privire la respectarea regulii privind cumulul ajutoarelor, în </w:t>
            </w:r>
            <w:r>
              <w:rPr>
                <w:sz w:val="24"/>
              </w:rPr>
              <w:t xml:space="preserve">conformitate cu prevederile </w:t>
            </w:r>
            <w:r w:rsidRPr="002D2CD1">
              <w:rPr>
                <w:sz w:val="24"/>
              </w:rPr>
              <w:t>Ordinul</w:t>
            </w:r>
            <w:r>
              <w:rPr>
                <w:sz w:val="24"/>
              </w:rPr>
              <w:t>ui</w:t>
            </w:r>
            <w:r w:rsidRPr="002D2CD1">
              <w:rPr>
                <w:sz w:val="24"/>
              </w:rPr>
              <w:t xml:space="preserve"> nr. </w:t>
            </w:r>
            <w:r>
              <w:rPr>
                <w:sz w:val="24"/>
              </w:rPr>
              <w:t>107</w:t>
            </w:r>
            <w:r w:rsidRPr="002D2CD1">
              <w:rPr>
                <w:sz w:val="24"/>
              </w:rPr>
              <w:t>/</w:t>
            </w:r>
            <w:r>
              <w:rPr>
                <w:sz w:val="24"/>
              </w:rPr>
              <w:t>24.04.2017</w:t>
            </w:r>
            <w:r w:rsidRPr="002D2CD1">
              <w:rPr>
                <w:sz w:val="24"/>
              </w:rPr>
              <w:t xml:space="preserve"> al ministrului agriculturii și dezvoltării rurale privind aprobarea schemei de ajutor de </w:t>
            </w:r>
            <w:r>
              <w:rPr>
                <w:sz w:val="24"/>
              </w:rPr>
              <w:t>minimis</w:t>
            </w:r>
            <w:r w:rsidRPr="002D2CD1">
              <w:rPr>
                <w:sz w:val="24"/>
              </w:rPr>
              <w:t xml:space="preserve"> aferentă submăsurii </w:t>
            </w:r>
            <w:r>
              <w:rPr>
                <w:sz w:val="24"/>
              </w:rPr>
              <w:t>19.2</w:t>
            </w:r>
            <w:r w:rsidRPr="002D2CD1">
              <w:rPr>
                <w:sz w:val="24"/>
              </w:rPr>
              <w:t>.</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De asemenea, expertul va verifica în </w:t>
            </w:r>
            <w:r w:rsidRPr="0096546F">
              <w:rPr>
                <w:rFonts w:asciiTheme="minorHAnsi" w:hAnsiTheme="minorHAnsi" w:cstheme="minorHAnsi"/>
                <w:b/>
                <w:sz w:val="24"/>
              </w:rPr>
              <w:t>Registrul ajutoarelor de stat/ de minimis</w:t>
            </w:r>
            <w:r w:rsidRPr="0096546F">
              <w:rPr>
                <w:rFonts w:asciiTheme="minorHAnsi" w:hAnsiTheme="minorHAnsi" w:cstheme="minorHAnsi"/>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Datele din ReGAS vor fi comparate cu cele din Declarație. În cazul în care se constată că solicitantul nu a mai beneficiat de ajutor de minimis în ultimii 3 ani, atunci se consideră că regula de cumul privind ajutoarele de </w:t>
            </w:r>
            <w:r>
              <w:rPr>
                <w:rFonts w:asciiTheme="minorHAnsi" w:hAnsiTheme="minorHAnsi" w:cstheme="minorHAnsi"/>
                <w:sz w:val="24"/>
              </w:rPr>
              <w:t xml:space="preserve">minimis </w:t>
            </w:r>
            <w:r w:rsidRPr="0096546F">
              <w:rPr>
                <w:rFonts w:asciiTheme="minorHAnsi" w:hAnsiTheme="minorHAnsi" w:cstheme="minorHAnsi"/>
                <w:sz w:val="24"/>
              </w:rPr>
              <w:t xml:space="preserve">este îndeplinită.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w:t>
            </w:r>
            <w:r>
              <w:rPr>
                <w:rFonts w:asciiTheme="minorHAnsi" w:hAnsiTheme="minorHAnsi" w:cstheme="minorHAnsi"/>
                <w:sz w:val="24"/>
              </w:rPr>
              <w:t>minimis</w:t>
            </w:r>
            <w:r w:rsidRPr="0096546F">
              <w:rPr>
                <w:rFonts w:asciiTheme="minorHAnsi" w:hAnsiTheme="minorHAnsi" w:cstheme="minorHAnsi"/>
                <w:sz w:val="24"/>
              </w:rPr>
              <w:t xml:space="preserve">. În cazul în care suma menționată mai sus nu conduce la depășirea intensitatea sprijinului, atunci se consideră că regula privind cumulul ajutoarelor este îndeplinită.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color w:val="FF0000"/>
                <w:sz w:val="24"/>
              </w:rPr>
            </w:pPr>
            <w:r w:rsidRPr="0096546F">
              <w:rPr>
                <w:rFonts w:asciiTheme="minorHAnsi" w:hAnsiTheme="minorHAnsi" w:cstheme="minorHAnsi"/>
                <w:i/>
                <w:sz w:val="24"/>
              </w:rPr>
              <w:t xml:space="preserve">În caz contrar, solicitantul nu respectă regula privind cumulul ajutoarelor de </w:t>
            </w:r>
            <w:r>
              <w:rPr>
                <w:rFonts w:asciiTheme="minorHAnsi" w:hAnsiTheme="minorHAnsi" w:cstheme="minorHAnsi"/>
                <w:i/>
                <w:sz w:val="24"/>
              </w:rPr>
              <w:t>mnimis</w:t>
            </w:r>
            <w:r w:rsidRPr="0096546F">
              <w:rPr>
                <w:rFonts w:asciiTheme="minorHAnsi" w:hAnsiTheme="minorHAnsi" w:cstheme="minorHAnsi"/>
                <w:i/>
                <w:sz w:val="24"/>
              </w:rPr>
              <w:t xml:space="preserve"> și nu se încadrează în categoria beneficiarilor eligibili.</w:t>
            </w:r>
          </w:p>
        </w:tc>
      </w:tr>
    </w:tbl>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sz w:val="24"/>
        </w:rPr>
      </w:pP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B.Verificarea condițiilor de eligibilitate ale proiectului</w:t>
      </w: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62"/>
        <w:gridCol w:w="5907"/>
      </w:tblGrid>
      <w:tr w:rsidR="0066749B" w:rsidRPr="0096546F" w:rsidTr="0066749B">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66749B" w:rsidRPr="0096546F" w:rsidTr="0066749B">
        <w:trPr>
          <w:trHeight w:val="1093"/>
        </w:trPr>
        <w:tc>
          <w:tcPr>
            <w:tcW w:w="177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Fișa măsurii M4/6B din SDL</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Certificat de înregistrare fiscală, Punctul/ punctele de lucru, după caz ale solicitantului, trebuie să fie situate în teritoriul GAL SAMUS POROLISSUM, investiția realizându-se în teritoriul GAL SAMUS POROLISSUM; Declarația pe proprie răspundere a solicitantului privind datoriile fiscale restante;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ONG/ ADI: actul de înfiinţare şi statutul, încheiere privind înscrierea în registrul asociaţiilor şi fundaţiilor, rămasă definitivă/ Certificat de înregistrare în registrul asociaţiilor şi fundaţiilor, actele doveditoare ale sediului</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În cazul persoanelor juridice de drept privat cu scop patrimonial: Extrasul de informații de la registrul comerțului emis la data cererii </w:t>
            </w:r>
            <w:r w:rsidRPr="0096546F">
              <w:rPr>
                <w:rFonts w:asciiTheme="minorHAnsi" w:hAnsiTheme="minorHAnsi" w:cstheme="minorHAnsi"/>
                <w:sz w:val="24"/>
              </w:rPr>
              <w:lastRenderedPageBreak/>
              <w:t>de finanțare, Certificatul de înregistrare fiscală</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privind înregistrarea persoanei juridice pentru forme asociative constituite conform Legii 1/2000; </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înregistrată la ONRC, </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Se verifică dacă informaţiile menţionate în paragraful A2. B1.1 si B1.2 al Cererii de finanţare corespund cu cele menţionate în documente: numele solicitantului, statutul şi CIF/ CUI.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Furnizori de servicii sociale pot fi: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unităţile sanitare, unităţile de învăţământ şi alte instituţii publice care dezvoltă, la nivel comunitar, servicii sociale integrate.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2.Furnizorii privati</w:t>
            </w:r>
            <w:r w:rsidRPr="0096546F">
              <w:rPr>
                <w:rFonts w:asciiTheme="minorHAnsi" w:hAnsiTheme="minorHAnsi" w:cstheme="minorHAnsi"/>
                <w:sz w:val="24"/>
              </w:rPr>
              <w:t xml:space="preserve"> de servicii sociale: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 SAMUS POROLISSUM;</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filialele si sucursalele asociatiilor si fundatiilor internationale recunoscute în conformitate cu legislatia în vigoare;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Pr>
                <w:rFonts w:asciiTheme="minorHAnsi" w:hAnsiTheme="minorHAnsi" w:cstheme="minorHAnsi"/>
                <w:b/>
                <w:sz w:val="24"/>
              </w:rPr>
              <w:t>A</w:t>
            </w:r>
            <w:r w:rsidRPr="0096546F">
              <w:rPr>
                <w:rFonts w:asciiTheme="minorHAnsi" w:hAnsiTheme="minorHAnsi" w:cstheme="minorHAnsi"/>
                <w:b/>
                <w:sz w:val="24"/>
              </w:rPr>
              <w:t xml:space="preserve">utoritatea publică locală (APL) </w:t>
            </w:r>
            <w:r>
              <w:rPr>
                <w:rFonts w:asciiTheme="minorHAnsi" w:hAnsiTheme="minorHAnsi" w:cstheme="minorHAnsi"/>
                <w:b/>
                <w:sz w:val="24"/>
              </w:rPr>
              <w:t xml:space="preserve">in parteneriat cu </w:t>
            </w:r>
            <w:r w:rsidRPr="0096546F">
              <w:rPr>
                <w:rFonts w:asciiTheme="minorHAnsi" w:hAnsiTheme="minorHAnsi" w:cstheme="minorHAnsi"/>
                <w:b/>
                <w:sz w:val="24"/>
              </w:rPr>
              <w:t>un furnizor de servicii sociale</w:t>
            </w:r>
            <w:r w:rsidRPr="0096546F">
              <w:rPr>
                <w:rFonts w:asciiTheme="minorHAnsi" w:hAnsiTheme="minorHAnsi" w:cstheme="minorHAnsi"/>
                <w:sz w:val="24"/>
              </w:rPr>
              <w:t>:</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 SAMUS POROLISSUM a sediului/ filialei/ sucursalei/ punct</w:t>
            </w:r>
            <w:r>
              <w:rPr>
                <w:rFonts w:asciiTheme="minorHAnsi" w:hAnsiTheme="minorHAnsi" w:cstheme="minorHAnsi"/>
                <w:sz w:val="24"/>
              </w:rPr>
              <w:t>ului</w:t>
            </w:r>
            <w:r w:rsidRPr="0096546F">
              <w:rPr>
                <w:rFonts w:asciiTheme="minorHAnsi" w:hAnsiTheme="minorHAnsi" w:cstheme="minorHAnsi"/>
                <w:sz w:val="24"/>
              </w:rPr>
              <w:t xml:space="preserve"> de lucru al </w:t>
            </w:r>
            <w:r>
              <w:rPr>
                <w:rFonts w:asciiTheme="minorHAnsi" w:hAnsiTheme="minorHAnsi" w:cstheme="minorHAnsi"/>
                <w:sz w:val="24"/>
              </w:rPr>
              <w:t>solicitantului</w:t>
            </w:r>
            <w:r w:rsidRPr="0096546F">
              <w:rPr>
                <w:rFonts w:asciiTheme="minorHAnsi" w:hAnsiTheme="minorHAnsi" w:cstheme="minorHAnsi"/>
                <w:sz w:val="24"/>
              </w:rPr>
              <w:t>.</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r>
              <w:rPr>
                <w:rFonts w:asciiTheme="minorHAnsi" w:hAnsiTheme="minorHAnsi" w:cstheme="minorHAnsi"/>
                <w:sz w:val="24"/>
              </w:rPr>
              <w:t xml:space="preserve"> </w:t>
            </w:r>
            <w:r>
              <w:rPr>
                <w:sz w:val="24"/>
              </w:rPr>
              <w:t>(</w:t>
            </w:r>
            <w:r w:rsidRPr="00602680">
              <w:rPr>
                <w:i/>
                <w:sz w:val="24"/>
              </w:rPr>
              <w:t xml:space="preserve">doar în cazul </w:t>
            </w:r>
            <w:r>
              <w:rPr>
                <w:i/>
                <w:sz w:val="24"/>
              </w:rPr>
              <w:t>în care APL aplică în parteneriat</w:t>
            </w:r>
            <w:r>
              <w:rPr>
                <w:sz w:val="24"/>
              </w:rPr>
              <w:t>)</w:t>
            </w:r>
          </w:p>
          <w:p w:rsidR="0066749B" w:rsidRPr="0096546F" w:rsidRDefault="0066749B" w:rsidP="0066749B">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66749B" w:rsidRPr="0096546F" w:rsidRDefault="0066749B" w:rsidP="0066749B">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66749B" w:rsidRPr="0096546F" w:rsidRDefault="0066749B" w:rsidP="0066749B">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documentelor reiese că solicitantul se încadrează în categoria solicitanţilor eligibili, expertul bifează căsuţa corespunzătoare solicitantului şi căsuţa DA.  </w:t>
      </w:r>
    </w:p>
    <w:p w:rsidR="0066749B" w:rsidRPr="0096546F" w:rsidRDefault="0066749B" w:rsidP="0066749B">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rsidR="0066749B" w:rsidRPr="0096546F" w:rsidRDefault="0066749B" w:rsidP="0066749B">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EG2 Investiția se încadrează în cel puțin una dintre acțiunile eligibile din fișa măsurii M4/6B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43"/>
        <w:gridCol w:w="4726"/>
      </w:tblGrid>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66749B" w:rsidRPr="0096546F" w:rsidRDefault="0066749B" w:rsidP="0066749B">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t xml:space="preserve"> DOCUMENTELOR PREZENTATE</w:t>
            </w:r>
          </w:p>
        </w:tc>
      </w:tr>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Fișa măsurii M4/6B din SDL</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Avizare a Lucrarilor de Intervenții/ Memoriu Justificativ (doar în cazul achizițiilor simple și dotărilor care nu presupun montaj) întocmite conform legislaţiei în vigoare </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sz w:val="24"/>
              </w:rPr>
              <w:t xml:space="preserve">Aviz emis de către Ministerul Culturii sau, dup caz, de către serviciile publice deconcentrate ale Ministerului Culturii respectiv Direcțiile Județene pentru Cultură </w:t>
            </w:r>
            <w:r w:rsidRPr="0096546F">
              <w:rPr>
                <w:rFonts w:asciiTheme="minorHAnsi" w:hAnsiTheme="minorHAnsi" w:cstheme="minorHAnsi"/>
                <w:sz w:val="24"/>
              </w:rPr>
              <w:t>pe raza cărora sunt amplasate obiectivele, conform Legii nr. 422/2001 privind protejarea monumentelor istorice, republicată, cu modificările și completările ulterioare,</w:t>
            </w:r>
            <w:r>
              <w:rPr>
                <w:rFonts w:asciiTheme="minorHAnsi" w:hAnsiTheme="minorHAnsi" w:cstheme="minorHAnsi"/>
                <w:sz w:val="24"/>
              </w:rPr>
              <w:t xml:space="preserve"> </w:t>
            </w:r>
            <w:r>
              <w:rPr>
                <w:sz w:val="24"/>
              </w:rPr>
              <w:t>sau Certificat emis de INP (pentru obiectivele de patrimoniu neclasificate)</w:t>
            </w:r>
            <w:r>
              <w:rPr>
                <w:rFonts w:asciiTheme="minorHAnsi" w:hAnsiTheme="minorHAnsi" w:cstheme="minorHAnsi"/>
                <w:sz w:val="24"/>
              </w:rPr>
              <w:t xml:space="preserve"> </w:t>
            </w:r>
            <w:r w:rsidRPr="0096546F">
              <w:rPr>
                <w:rFonts w:asciiTheme="minorHAnsi" w:hAnsiTheme="minorHAnsi" w:cstheme="minorHAnsi"/>
                <w:sz w:val="24"/>
              </w:rPr>
              <w:t xml:space="preserve">care să confirme faptul că se poate interveni asupra </w:t>
            </w:r>
            <w:r>
              <w:rPr>
                <w:rFonts w:asciiTheme="minorHAnsi" w:hAnsiTheme="minorHAnsi" w:cstheme="minorHAnsi"/>
                <w:sz w:val="24"/>
              </w:rPr>
              <w:t>obiectivului propus</w:t>
            </w:r>
            <w:r w:rsidRPr="0096546F">
              <w:rPr>
                <w:rFonts w:asciiTheme="minorHAnsi" w:hAnsiTheme="minorHAnsi" w:cstheme="minorHAnsi"/>
                <w:sz w:val="24"/>
              </w:rPr>
              <w:t xml:space="preserve"> (documentația este adecvată)</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Lista monumentelor istorice 2015, conform Anexei nr.1 la Ordinul ministerului culturii și cultelor nr. 2314/2004, cu modificările ulterioare, astfel cum a fost modificată și completată prin Ordinul minis</w:t>
            </w:r>
            <w:r>
              <w:rPr>
                <w:rFonts w:asciiTheme="minorHAnsi" w:hAnsiTheme="minorHAnsi" w:cstheme="minorHAnsi"/>
                <w:sz w:val="24"/>
              </w:rPr>
              <w:t>terului culturii nr.2.828/2015.</w:t>
            </w:r>
            <w:r>
              <w:rPr>
                <w:sz w:val="24"/>
              </w:rPr>
              <w:t xml:space="preserve"> În cazul în care clasarea bunului imobil s-a realizat după ultima modificare a Listei monumentelor istorice, se va prezenta copia Ordinului ministrului culturii de clasare și copia Monitorului Oficial al României Partea I în care a fost publicat.</w:t>
            </w:r>
            <w:r w:rsidRPr="002D2CD1">
              <w:rPr>
                <w:sz w:val="24"/>
              </w:rPr>
              <w:t xml:space="preserve"> </w:t>
            </w:r>
            <w:r w:rsidRPr="0096546F">
              <w:rPr>
                <w:rFonts w:asciiTheme="minorHAnsi" w:hAnsiTheme="minorHAnsi" w:cstheme="minorHAnsi"/>
                <w:sz w:val="24"/>
              </w:rPr>
              <w:t xml:space="preserve">(doar pentru obiectivele de </w:t>
            </w:r>
            <w:r w:rsidRPr="0096546F">
              <w:rPr>
                <w:rFonts w:asciiTheme="minorHAnsi" w:hAnsiTheme="minorHAnsi" w:cstheme="minorHAnsi"/>
                <w:sz w:val="24"/>
              </w:rPr>
              <w:lastRenderedPageBreak/>
              <w:t>patrimoniu din clasa/ grupa B)</w:t>
            </w:r>
          </w:p>
        </w:tc>
        <w:tc>
          <w:tcPr>
            <w:tcW w:w="257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lastRenderedPageBreak/>
              <w:t>Pentru proiectele de infrastructură socială:</w:t>
            </w:r>
          </w:p>
          <w:p w:rsidR="0066749B" w:rsidRDefault="0066749B"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infrastructuri de tip rezidențial. </w:t>
            </w:r>
          </w:p>
          <w:p w:rsidR="008C5DF2" w:rsidRPr="0096546F" w:rsidRDefault="008C5DF2"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Pr>
                <w:sz w:val="24"/>
              </w:rPr>
              <w:t>Infrastructurile aferente unităților sociale cu cazare/ găzduire pe perioadă temporară/ determinată și serviciile sociale aferente (ex.; locuințe protejate, centre maternale, centre de primire în regim de urgență a victimelor violenței domestice etc.) pot fi finanțate în cadrul PNDR în măsura în care acestea răspund unei nevoi comunitare identificate în SDL și îndeplinesc condițiile specifice de acreditare.</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faptul că se poate interveni asupra obiectivului propus spre finanțare care face parte din patrimoniul cultural de interes local (conform </w:t>
            </w:r>
            <w:r>
              <w:rPr>
                <w:sz w:val="24"/>
              </w:rPr>
              <w:t xml:space="preserve">Avizului emis de către Ministerul Culturii sau, după caz, de către serviciile publice deconcentrate ale Ministerului Culturii/ </w:t>
            </w:r>
            <w:r w:rsidRPr="0096546F">
              <w:rPr>
                <w:rFonts w:asciiTheme="minorHAnsi" w:hAnsiTheme="minorHAnsi" w:cstheme="minorHAnsi"/>
                <w:sz w:val="24"/>
              </w:rPr>
              <w:t>Certificatului emis de INP).</w:t>
            </w:r>
          </w:p>
          <w:p w:rsidR="0066749B" w:rsidRPr="0096546F" w:rsidRDefault="0066749B" w:rsidP="0066749B">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66749B"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proiectelor prin care se prevede construcția, extinderea și/sau modernizarea drumurilor de acces ale așezămintelor monahale, expertul verifică dacă investiţia se </w:t>
            </w:r>
            <w:r w:rsidRPr="0096546F">
              <w:rPr>
                <w:rFonts w:asciiTheme="minorHAnsi" w:hAnsiTheme="minorHAnsi" w:cstheme="minorHAnsi"/>
                <w:sz w:val="24"/>
              </w:rPr>
              <w:lastRenderedPageBreak/>
              <w:t>realizează în cadrul proiectului care prevede și restaurarea, conservarea și/ sau dotarea așezămintelor monahale și dacă drumurile aparțin așezămintelor monahale (mănăstire, schit sau metoc).</w:t>
            </w:r>
          </w:p>
          <w:p w:rsidR="0066749B" w:rsidRPr="00965C76" w:rsidRDefault="0066749B" w:rsidP="0066749B">
            <w:pPr>
              <w:spacing w:before="120" w:after="120" w:line="240" w:lineRule="auto"/>
              <w:jc w:val="both"/>
              <w:rPr>
                <w:b/>
                <w:sz w:val="24"/>
              </w:rPr>
            </w:pPr>
            <w:r>
              <w:rPr>
                <w:b/>
                <w:sz w:val="24"/>
              </w:rPr>
              <w:t>În cazul</w:t>
            </w:r>
            <w:r w:rsidRPr="00965C76">
              <w:rPr>
                <w:b/>
                <w:sz w:val="24"/>
              </w:rPr>
              <w:t xml:space="preserve"> proiectele care vizează achiziționarea de utilaje și echipamente pentru serviciile publice:</w:t>
            </w:r>
          </w:p>
          <w:p w:rsidR="0066749B" w:rsidRDefault="0066749B" w:rsidP="0066749B">
            <w:pPr>
              <w:spacing w:before="120" w:after="120" w:line="240" w:lineRule="auto"/>
              <w:jc w:val="both"/>
              <w:rPr>
                <w:sz w:val="24"/>
              </w:rPr>
            </w:pPr>
            <w:r>
              <w:rPr>
                <w:sz w:val="24"/>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acestor proiecte, solicitantul va prezenta în Memoriul justificativ situația actuală, precum și modalitățile de rezolvare a problemei. </w:t>
            </w:r>
          </w:p>
          <w:p w:rsidR="0066749B" w:rsidRPr="0096546F" w:rsidRDefault="0066749B" w:rsidP="0066749B">
            <w:pPr>
              <w:spacing w:before="120" w:after="120" w:line="240" w:lineRule="auto"/>
              <w:jc w:val="both"/>
              <w:rPr>
                <w:rFonts w:asciiTheme="minorHAnsi" w:hAnsiTheme="minorHAnsi" w:cstheme="minorHAnsi"/>
                <w:sz w:val="24"/>
              </w:rPr>
            </w:pPr>
            <w:r w:rsidRPr="000D087A">
              <w:rPr>
                <w:b/>
                <w:sz w:val="24"/>
              </w:rPr>
              <w:t>Atenție!</w:t>
            </w:r>
            <w:r>
              <w:rPr>
                <w:sz w:val="24"/>
              </w:rPr>
              <w:t xml:space="preserve"> La verificarea pe teren, se vor verifica Fișele de inventar ale solicitantului privind aceste echipamente.  </w:t>
            </w:r>
          </w:p>
        </w:tc>
      </w:tr>
    </w:tbl>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Hotărârea Consiliului  Local (Hotărârile Consiliilor locale  în cazul ADI) și/ sau </w:t>
            </w:r>
            <w:r w:rsidRPr="0096546F">
              <w:rPr>
                <w:rFonts w:asciiTheme="minorHAnsi" w:hAnsiTheme="minorHAnsi" w:cstheme="minorHAnsi"/>
                <w:sz w:val="24"/>
              </w:rPr>
              <w:lastRenderedPageBreak/>
              <w:t>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w:t>
            </w:r>
            <w:r>
              <w:rPr>
                <w:sz w:val="24"/>
              </w:rPr>
              <w:t xml:space="preserve"> prin operaționalizarea infrastructurii </w:t>
            </w:r>
            <w:r w:rsidRPr="0096546F">
              <w:rPr>
                <w:rFonts w:asciiTheme="minorHAnsi" w:hAnsiTheme="minorHAnsi" w:cstheme="minorHAnsi"/>
                <w:sz w:val="24"/>
              </w:rPr>
              <w:t xml:space="preserve">(pentru 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 xml:space="preserve">necesitatea, oportunitatea și potențialul </w:t>
            </w:r>
            <w:r w:rsidRPr="0096546F">
              <w:rPr>
                <w:rFonts w:asciiTheme="minorHAnsi" w:hAnsiTheme="minorHAnsi" w:cstheme="minorHAnsi"/>
                <w:sz w:val="24"/>
              </w:rPr>
              <w:lastRenderedPageBreak/>
              <w:t>economic al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w:t>
            </w:r>
            <w:r>
              <w:rPr>
                <w:rFonts w:asciiTheme="minorHAnsi" w:hAnsiTheme="minorHAnsi" w:cstheme="minorHAnsi"/>
                <w:sz w:val="24"/>
              </w:rPr>
              <w:t>ele de infrastructură socială, s</w:t>
            </w:r>
            <w:r w:rsidRPr="0096546F">
              <w:rPr>
                <w:rFonts w:asciiTheme="minorHAnsi" w:hAnsiTheme="minorHAnsi" w:cstheme="minorHAnsi"/>
                <w:sz w:val="24"/>
              </w:rPr>
              <w:t>olicitantul trebuie să demonstreze asigurarea sustenabilității investiției</w:t>
            </w:r>
            <w:r>
              <w:rPr>
                <w:sz w:val="24"/>
              </w:rPr>
              <w:t xml:space="preserve"> prin operaționalizarea infrastructurii</w:t>
            </w:r>
            <w:r w:rsidRPr="0096546F">
              <w:rPr>
                <w:rFonts w:asciiTheme="minorHAnsi" w:hAnsiTheme="minorHAnsi" w:cstheme="minorHAnsi"/>
                <w:sz w:val="24"/>
              </w:rPr>
              <w:t>.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sz w:val="24"/>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66749B" w:rsidRPr="0096546F" w:rsidRDefault="0066749B" w:rsidP="0066749B">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Secțiuni specifice:</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66749B" w:rsidRPr="0096546F" w:rsidRDefault="0066749B" w:rsidP="0066749B">
      <w:pPr>
        <w:spacing w:before="120" w:after="120" w:line="240" w:lineRule="auto"/>
        <w:jc w:val="both"/>
        <w:rPr>
          <w:rFonts w:asciiTheme="minorHAnsi" w:hAnsiTheme="minorHAnsi" w:cstheme="minorHAnsi"/>
          <w: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83"/>
        <w:gridCol w:w="4786"/>
      </w:tblGrid>
      <w:tr w:rsidR="0066749B" w:rsidRPr="0096546F" w:rsidTr="0066749B">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66749B" w:rsidRPr="0096546F" w:rsidTr="0066749B">
        <w:tc>
          <w:tcPr>
            <w:tcW w:w="4775"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Expertul verifica dacă:</w:t>
            </w:r>
          </w:p>
          <w:p w:rsidR="0066749B" w:rsidRPr="0096546F" w:rsidRDefault="0066749B" w:rsidP="0066749B">
            <w:pPr>
              <w:pStyle w:val="ListParagraph"/>
              <w:widowControl w:val="0"/>
              <w:numPr>
                <w:ilvl w:val="0"/>
                <w:numId w:val="6"/>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 xml:space="preserve">investiția  respectă toate specificațiile din </w:t>
            </w:r>
            <w:r w:rsidRPr="0096546F">
              <w:rPr>
                <w:rFonts w:asciiTheme="minorHAnsi" w:hAnsiTheme="minorHAnsi" w:cstheme="minorHAnsi"/>
                <w:sz w:val="24"/>
              </w:rPr>
              <w:lastRenderedPageBreak/>
              <w:t>Certificatul de Urbanism eliberat în temeiul reglementărilor Documentației de urbanism faza PUG:</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pStyle w:val="ListParagraph"/>
              <w:widowControl w:val="0"/>
              <w:numPr>
                <w:ilvl w:val="0"/>
                <w:numId w:val="6"/>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temeiul reglementărilor Documentației de urbanism faza PUZ. </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 xml:space="preserve">EG6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01"/>
        <w:gridCol w:w="5668"/>
      </w:tblGrid>
      <w:tr w:rsidR="0066749B" w:rsidRPr="0096546F" w:rsidTr="0066749B">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706"/>
        </w:trPr>
        <w:tc>
          <w:tcPr>
            <w:tcW w:w="190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66749B" w:rsidRPr="0096546F" w:rsidRDefault="0066749B" w:rsidP="0066749B">
            <w:pPr>
              <w:spacing w:before="120" w:after="120" w:line="240" w:lineRule="auto"/>
              <w:jc w:val="both"/>
              <w:rPr>
                <w:rFonts w:asciiTheme="minorHAnsi" w:hAnsiTheme="minorHAnsi" w:cstheme="minorHAnsi"/>
                <w:sz w:val="24"/>
              </w:rPr>
            </w:pP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 xml:space="preserve">În cazul în care solicitantul nu a semnat declaraţia pe propria răspundere din secțiunea F, expertul solicită acest lucru prin E3.4L şi doar în cazul în care solicitantul refuză să îşi asume angajamentele corespunzătoare </w:t>
      </w:r>
      <w:r w:rsidRPr="0096546F">
        <w:rPr>
          <w:rFonts w:asciiTheme="minorHAnsi" w:hAnsiTheme="minorHAnsi" w:cstheme="minorHAnsi"/>
          <w:sz w:val="24"/>
        </w:rPr>
        <w:lastRenderedPageBreak/>
        <w:t>proiectului, expertul bifează NU, motivează poziţia sa în liniile prevăzute în acest scop la rubrica „Observatii” şi cererea va fi declarată neeligibilă.</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GALSAMUS POROLISSUM</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GALSAMUS POROLISSUM, verificarea se va realiza conform metodologiei de verificare a GAL, preluată din Ghidul solicitantului elaborat de GAL SAMUS POROLISSUM și Fișa de verificare a eligibilității întocmită de GALSAMUS POROLISSUM (formular propriu), avizate de CDRJ, cu respectarea prevederilor Fișei măsurii din SDL.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w:t>
      </w:r>
      <w:r w:rsidR="008C5DF2">
        <w:rPr>
          <w:rFonts w:asciiTheme="minorHAnsi" w:hAnsiTheme="minorHAnsi" w:cstheme="minorHAnsi"/>
          <w:b/>
          <w:sz w:val="24"/>
        </w:rPr>
        <w:t xml:space="preserve"> </w:t>
      </w:r>
      <w:r w:rsidRPr="0096546F">
        <w:rPr>
          <w:rFonts w:asciiTheme="minorHAnsi" w:hAnsiTheme="minorHAnsi" w:cstheme="minorHAnsi"/>
          <w:b/>
          <w:sz w:val="24"/>
        </w:rPr>
        <w:t>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7"/>
        <w:gridCol w:w="4562"/>
      </w:tblGrid>
      <w:tr w:rsidR="0066749B" w:rsidRPr="0096546F" w:rsidTr="0066749B">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512"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Studiile de Fezabilitate/Documentațiile de Avizare pentru Lucrări de Intervenții.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Inventarul bunurilor ce aparţin domeniului public al comunei, întocmit conform </w:t>
            </w:r>
            <w:r w:rsidRPr="0096546F">
              <w:rPr>
                <w:rFonts w:asciiTheme="minorHAnsi" w:hAnsiTheme="minorHAnsi" w:cstheme="minorHAnsi"/>
                <w:sz w:val="24"/>
              </w:rPr>
              <w:lastRenderedPageBreak/>
              <w:t>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Documente doveditoare ale dreptului de proprietate/ dreptul de uz, uzufruct, superficie, servitute/ contract de concesiune/delegare a administrării bunului imobil, valabil pentru o perioadă de cel puțin 10 ani de la data depunerii Cerere de </w:t>
            </w:r>
            <w:r w:rsidRPr="0096546F">
              <w:rPr>
                <w:rFonts w:asciiTheme="minorHAnsi" w:hAnsiTheme="minorHAnsi" w:cstheme="minorHAnsi"/>
                <w:sz w:val="24"/>
              </w:rPr>
              <w:lastRenderedPageBreak/>
              <w:t>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dacă investiția se realizează la nivel de comună, respectiv în satele componente teritoriului LEADER ”SAMUS POROLISSUM”.</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EG 9 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va verifica extrasul din strategie din care rezultă că investiţia este în corelare cu orice strategie de dezvoltare naţională/regională/judeţeană/locală aprobată, corespunzătoare domeniului de investiţii, precum şi copia hotărârii de aprobare a Strategiei</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p>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Pr>
          <w:rFonts w:asciiTheme="minorHAnsi" w:hAnsiTheme="minorHAnsi" w:cstheme="minorHAnsi"/>
          <w:b/>
          <w:sz w:val="24"/>
        </w:rPr>
        <w:t>EG10</w:t>
      </w:r>
      <w:r w:rsidRPr="0096546F">
        <w:rPr>
          <w:rFonts w:asciiTheme="minorHAnsi" w:hAnsiTheme="minorHAnsi" w:cstheme="minorHAnsi"/>
          <w:b/>
          <w:sz w:val="24"/>
        </w:rPr>
        <w:t xml:space="preserve"> </w:t>
      </w:r>
      <w:r>
        <w:rPr>
          <w:rFonts w:asciiTheme="minorHAnsi" w:hAnsiTheme="minorHAnsi" w:cstheme="minorHAnsi"/>
          <w:b/>
          <w:sz w:val="24"/>
        </w:rPr>
        <w:t>Solicitantul trebuie sa nu fie în insolvență sau incapacitate de 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5E77BC" w:rsidRPr="0096546F" w:rsidTr="005E77BC">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5E77BC" w:rsidRPr="0096546F" w:rsidRDefault="005E77BC" w:rsidP="005E77BC">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5E77BC" w:rsidRPr="0096546F" w:rsidTr="005E77BC">
        <w:tc>
          <w:tcPr>
            <w:tcW w:w="213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Pr>
                <w:rFonts w:asciiTheme="minorHAnsi" w:hAnsiTheme="minorHAnsi" w:cstheme="minorHAnsi"/>
                <w:sz w:val="24"/>
              </w:rPr>
              <w:t xml:space="preserve">Se </w:t>
            </w:r>
            <w:r w:rsidRPr="0096546F">
              <w:rPr>
                <w:rFonts w:asciiTheme="minorHAnsi" w:hAnsiTheme="minorHAnsi" w:cstheme="minorHAnsi"/>
                <w:sz w:val="24"/>
              </w:rPr>
              <w:t>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c>
          <w:tcPr>
            <w:tcW w:w="287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C. Verificarea bugetului indicativ.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Verificarea constă în asigurarea că toate costurile de investiţii propuse pentru finanţare sunt eligibile şi calculele sunt corecte iar Bugetul indicativ este structurat pe capitole şi subcapitole.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în Cererea de finanțare care este actul normativ care a stat la baza întocmirii SF/DALI: H.G. nr. 28/2008  – pentru obiectivele/proiectele de investiții menționate la art.15 din HG nr.907/2016 sau H.G. nr. 907/2016.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SF/ DALI a fost elaborat conform H.G. nr. 28/2008 fără ca obiectivul de investiție să se înscrie în prevederile Art. 15 din H.G. nr. 907/2016, atunci proiectul este neeligibil.</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7290"/>
      </w:tblGrid>
      <w:tr w:rsidR="0066749B" w:rsidRPr="0096546F" w:rsidTr="0066749B">
        <w:trPr>
          <w:trHeight w:val="20"/>
        </w:trPr>
        <w:tc>
          <w:tcPr>
            <w:tcW w:w="2520" w:type="dxa"/>
            <w:shd w:val="clear" w:color="auto" w:fill="C0C0C0"/>
          </w:tcPr>
          <w:p w:rsidR="0066749B" w:rsidRPr="0096546F" w:rsidRDefault="0066749B" w:rsidP="0066749B">
            <w:pPr>
              <w:spacing w:after="0" w:line="240" w:lineRule="auto"/>
              <w:ind w:right="-8"/>
              <w:jc w:val="both"/>
              <w:rPr>
                <w:rFonts w:asciiTheme="minorHAnsi" w:hAnsiTheme="minorHAnsi" w:cstheme="minorHAnsi"/>
                <w:b/>
                <w:bCs/>
                <w:sz w:val="24"/>
                <w:szCs w:val="24"/>
              </w:rPr>
            </w:pPr>
            <w:r w:rsidRPr="0096546F">
              <w:rPr>
                <w:rFonts w:asciiTheme="minorHAnsi" w:hAnsiTheme="minorHAnsi" w:cstheme="minorHAnsi"/>
                <w:b/>
                <w:sz w:val="24"/>
                <w:szCs w:val="24"/>
                <w:lang w:eastAsia="fr-FR"/>
              </w:rPr>
              <w:t>DOCUMENTE</w:t>
            </w:r>
            <w:r w:rsidRPr="0096546F">
              <w:rPr>
                <w:rFonts w:asciiTheme="minorHAnsi" w:hAnsiTheme="minorHAnsi" w:cstheme="minorHAnsi"/>
                <w:b/>
                <w:bCs/>
                <w:sz w:val="24"/>
                <w:szCs w:val="24"/>
              </w:rPr>
              <w:t xml:space="preserve"> PREZENTATE </w:t>
            </w:r>
          </w:p>
        </w:tc>
        <w:tc>
          <w:tcPr>
            <w:tcW w:w="7290" w:type="dxa"/>
            <w:shd w:val="clear" w:color="auto" w:fill="C0C0C0"/>
          </w:tcPr>
          <w:p w:rsidR="0066749B" w:rsidRPr="0096546F" w:rsidRDefault="0066749B" w:rsidP="0066749B">
            <w:pPr>
              <w:spacing w:after="0" w:line="240" w:lineRule="auto"/>
              <w:ind w:right="-8"/>
              <w:jc w:val="both"/>
              <w:rPr>
                <w:rFonts w:asciiTheme="minorHAnsi" w:hAnsiTheme="minorHAnsi" w:cstheme="minorHAnsi"/>
                <w:b/>
                <w:sz w:val="24"/>
                <w:szCs w:val="24"/>
                <w:lang w:val="pt-BR" w:eastAsia="fr-FR"/>
              </w:rPr>
            </w:pPr>
            <w:r w:rsidRPr="0096546F">
              <w:rPr>
                <w:rFonts w:asciiTheme="minorHAnsi" w:hAnsiTheme="minorHAnsi" w:cstheme="minorHAnsi"/>
                <w:b/>
                <w:sz w:val="24"/>
                <w:szCs w:val="24"/>
                <w:lang w:eastAsia="fr-FR"/>
              </w:rPr>
              <w:t>PUNCTE DE VERIFICAT ÎN CADRUL DOCUMENTELOR PREZENTATE</w:t>
            </w:r>
          </w:p>
        </w:tc>
      </w:tr>
      <w:tr w:rsidR="0066749B" w:rsidRPr="0096546F" w:rsidTr="0066749B">
        <w:trPr>
          <w:trHeight w:val="20"/>
        </w:trPr>
        <w:tc>
          <w:tcPr>
            <w:tcW w:w="2520" w:type="dxa"/>
          </w:tcPr>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1.Studiul de Fezabilitate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Cererea de finanțare. Bugetul indicativ și anexele A1, A2 și A3 la acesta.</w:t>
            </w:r>
          </w:p>
        </w:tc>
        <w:tc>
          <w:tcPr>
            <w:tcW w:w="7290" w:type="dxa"/>
          </w:tcPr>
          <w:p w:rsidR="0066749B" w:rsidRPr="0096546F" w:rsidRDefault="0066749B" w:rsidP="0066749B">
            <w:pPr>
              <w:spacing w:after="0" w:line="240" w:lineRule="auto"/>
              <w:ind w:right="-8"/>
              <w:jc w:val="both"/>
              <w:rPr>
                <w:rFonts w:asciiTheme="minorHAnsi" w:hAnsiTheme="minorHAnsi" w:cstheme="minorHAnsi"/>
                <w:b/>
                <w:bCs/>
                <w:sz w:val="24"/>
                <w:szCs w:val="24"/>
                <w:lang w:eastAsia="fr-FR"/>
              </w:rPr>
            </w:pPr>
            <w:r w:rsidRPr="0096546F">
              <w:rPr>
                <w:rFonts w:asciiTheme="minorHAnsi" w:hAnsiTheme="minorHAnsi" w:cstheme="minorHAnsi"/>
                <w:sz w:val="24"/>
                <w:szCs w:val="24"/>
                <w:lang w:eastAsia="fr-FR"/>
              </w:rPr>
              <w:t>Se verifică Bugetul indicativ din cererea de finanţare prin corelarea informaţiilor menţionate de solicitant în liniile bugetare cu prevederile din fişa tehnică a sub-măsurii.</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va verifica dacă tipurile de cheltuieli şi sumele înscrise sunt corecte şi corespund devizului general al investiţiei.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Bugetul indicativ se verifică astfel: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eligibilă pentru fiecare capitol să fie egală cu valoarea eligibilă din devize;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pentru fiecare capitol sa fie egală cu valoarea din devizul general, fără TVA;</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matricea de verificare a bugetului indicativ se completează „Actualizarea” din bugetul indicativ al CF, care nu se regăsește în devizul general;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bugetul indicativ valoarea TVA este egală cu valoarea TVA din devizul general.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Cheile de verificare sunt următoarele: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cheltuielilor eligibile de la Cap. 3 &lt;  10% din (cheltuieli eligibile de la subCap 1.2 + subCap. 1.3  + Cap.2 + Cap.4 );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cheltuieli diverse şi neprevăzute (Pct. 5.3)  trebuie să fie trecute în rubrica neeligibil;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 - actualizarea nu poate depăşi 5% din totalul  cheltuielilor eligibile.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verifică corectitudinea calculului.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Se verifică corelarea datelor prezentate în Devizul general cu cele prezentate în studiul de fezabilitate.</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Verificarea constă în asigurarea că toate costurile de investiţii propuse pentru finanţare sunt eligibile şi calculele sunt corecte iar Bugetul indicativ este structurat pe capitole și subcapitole.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completează matricea de verificare a Bugetului indicativ în format electronic, se tipărește şi se atasează la E 1.2L FIȘA DE EVALUARE GENERALĂ A PROIECTULUI.</w:t>
      </w:r>
    </w:p>
    <w:p w:rsidR="0066749B" w:rsidRPr="0096546F" w:rsidRDefault="0066749B"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1.Informaţiile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După completarea matricei de verificare a Bugetului indicativ, dacă cheltuielile din cererea de finanţare corespund cu cele din devizul general şi devizele pe obiect, neexistând diferențe, expertul bifează caseta corespunzătoare DA. </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Observație: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a) Dacă există diferențe de încadrare, în sensul că unele cheltuieli neeligibile sunt trecute încategoria cheltuielilor eligibile, bugetul este retransmis solicitantului pentru recalculare, prin Fișa de solicitare a informaţiilor suplimentare E3.4L.</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 expertul va modifica bugetul în Fișa E1.2L și bifează DA cu diferențe , motivandu-și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bifeaza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b) Dacă există mici diferențe de calcul în cererea de finanţare față de devizul general şi devizele pe obiect, expertul efectuează modificarile în buget şi în matricea de verificare a Bugetului indicativ din fișa E1.2L (în baza informațiilor din formularul E3.4L trimis de către solicitant referitoare la diferențele de calcul , și bifează caseta corespunzatoare DA cu diferențe. În acest caz se vor oferi explicaţii în rubrica Observaţii.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casuței corespunzatoare DA/DA cu diferente.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 În cazul în care o parte din investiţie nu respectă criteriile de eligibilitate se va solicita prin  Fişa de solicitare a informațiilor suplimentare E3.4L corectarea bugetului. Dacă solicitantul </w:t>
      </w:r>
      <w:r w:rsidRPr="0096546F">
        <w:rPr>
          <w:rFonts w:asciiTheme="minorHAnsi" w:hAnsiTheme="minorHAnsi" w:cstheme="minorHAnsi"/>
          <w:sz w:val="24"/>
        </w:rPr>
        <w:lastRenderedPageBreak/>
        <w:t xml:space="preserve">renunţă la acea parte de investiţie şi funcţionalitatea nu este asigurată, atunci proiectul este neeligibil în întregul lui.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renunţă la acea parte de investiţie şi funcţionalitatea nu este asigurată, atunci proiectul este neeligibil în întregul lui.</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96546F">
        <w:rPr>
          <w:rFonts w:asciiTheme="minorHAnsi" w:hAnsiTheme="minorHAnsi" w:cstheme="minorHAnsi"/>
          <w:sz w:val="24"/>
          <w:u w:val="single"/>
        </w:rPr>
        <w:t>publicată de Banca Central Europeană pe Internet la adresa: &lt;</w:t>
      </w:r>
      <w:hyperlink r:id="rId26"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u w:val="single"/>
        </w:rPr>
        <w:t>&gt;</w:t>
      </w:r>
      <w:r w:rsidRPr="0096546F">
        <w:rPr>
          <w:rFonts w:asciiTheme="minorHAnsi" w:hAnsiTheme="minorHAnsi" w:cstheme="minorHAnsi"/>
          <w:sz w:val="24"/>
        </w:rPr>
        <w:t>. Expertul va atașa pagina conţinând cursul BCE din data întocmirii  Studiului de fezabilitate/ Documentația de Avizare a Lucrărilor de Intervenții/ Memoriului Justificativ.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E3.4L. </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3. Sunt investiţiile eligibile în conformitate cu specificatiile sub-măsurii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dacă cheltuielile neeligibile din fișa măsurii M4/6B din SDL și/sau cele specifice tipurilor de operațiuni, conform prevederilor regulamentelor europene sunt incluse în devizele pe obiecte și bugetul indicativ.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cap. 8.1 din Programul Naţional de Dezvoltare Rurală 2014 – 2020.</w:t>
      </w:r>
    </w:p>
    <w:p w:rsidR="0066749B" w:rsidRPr="0096546F" w:rsidRDefault="0066749B" w:rsidP="0066749B">
      <w:pPr>
        <w:spacing w:before="120" w:after="120" w:line="240" w:lineRule="auto"/>
        <w:jc w:val="both"/>
        <w:rPr>
          <w:rFonts w:asciiTheme="minorHAnsi" w:hAnsiTheme="minorHAnsi" w:cstheme="minorHAnsi"/>
          <w:b/>
          <w: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4. Costurile generale ale proiectului</w:t>
      </w:r>
      <w:r w:rsidRPr="0096546F">
        <w:rPr>
          <w:rFonts w:asciiTheme="minorHAnsi" w:hAnsiTheme="minorHAnsi" w:cstheme="minorHAnsi"/>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w:t>
      </w:r>
      <w:r w:rsidRPr="0096546F">
        <w:rPr>
          <w:rFonts w:asciiTheme="minorHAnsi" w:hAnsiTheme="minorHAnsi" w:cstheme="minorHAnsi"/>
          <w:sz w:val="24"/>
        </w:rPr>
        <w:lastRenderedPageBreak/>
        <w:t xml:space="preserve">naţională) </w:t>
      </w:r>
      <w:r w:rsidRPr="0096546F">
        <w:rPr>
          <w:rFonts w:asciiTheme="minorHAnsi" w:hAnsiTheme="minorHAnsi" w:cstheme="minorHAnsi"/>
          <w:b/>
          <w:sz w:val="24"/>
          <w:u w:val="single"/>
        </w:rPr>
        <w:t>direct legate de realizarea investiției, nu depasesc 10% din costul total eligibil al proiectului, respectiv 5% pentru acele proiecte care nu includ constructii?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Daca aceste costuri se incadreaza in procentele specificate mai sus, expertul bifează DA in caseta corespunzatoare, in caz contrar bifează NU şi îşi motivează poziţia în linia prevăzută în acest scop la rubrica Observaţii Prin transmiterea formularului E3.4L de către solicitant cu bugetul corectat, expertul completează bugetul din fișa E1.2L și bifează DA cu diferențe și îşi motivează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66749B" w:rsidRPr="0096546F" w:rsidRDefault="0066749B" w:rsidP="0066749B">
      <w:pPr>
        <w:spacing w:before="120" w:after="120" w:line="240" w:lineRule="auto"/>
        <w:jc w:val="both"/>
        <w:rPr>
          <w:rFonts w:asciiTheme="minorHAnsi" w:hAnsiTheme="minorHAnsi" w:cstheme="minorHAnsi"/>
          <w:b/>
          <w: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5. Cheltuielile diverse şi neprevăzute (Cap. 5.3) din Bugetul indicativ sunt încadrate în rubrica neeligibil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bugetul indicativ dacă valoarea cheltuielilor diverse şi neprevăzute este trecută la rubrica cheltuieli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aceste costuri se încadrează la rubrica neeligibile, expertul bifează DA în caseta  corespunzătoare, în caz contrar solicită corectarea bugetului indicativ prin formularul E3.4L.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expertul completează bugetul din fișa E1.2L și bifează DA cu diferențe și îşi motivează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nu transmite formularul E3.4L cu bugetul corectat,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6. TVA-ul este corect încadrat în coloana cheltuielilor neeligibile/ eligibile?</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Taxa pe valoarea adăugată este cheltuială neeligibilă, cu excepţia cazului în care aceasta nu se poate recupera în temeiul legislaţiei naţionale privind TVA-ul și a prevederilor specifice pentru instrumente financiare.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dacă solicitantul a bifat căsuţa corespunzătoare în declaraţia pe propria răspundere de la secțiunea F din cererea de finanțare.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plătitor de TVA, valoarea TVA aferent cheltuielilor eligibile purtătoare de TVA, este trecută în coloana cheltuielilor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va bifa căsuţa NU în cazul în care solicitantul este plătitor de TVA şi valoarea TVA este trecută în coloana cheltuielilor eligibile şi va opera modificările în bugetul indicativ, motivându-şi decizia la rubrica Observaţii.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neplătitor de TVA, valoarea TVA aferenta cheltuielilor eligibile purtătoare de TVA, poate fi trecută în coloana cheltuielilor eligibile sau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 În cazul identificării unor diferenţe, expertul verifică corectitudinea valorii TVA şi bifează DA cu diferenţe şi va opera modificările în bugetul indicativ, motivându-şi decizia la rubrica Observații.</w:t>
      </w:r>
    </w:p>
    <w:p w:rsidR="0066749B" w:rsidRPr="005B6DA5" w:rsidRDefault="0066749B" w:rsidP="0066749B">
      <w:pPr>
        <w:keepNext/>
        <w:keepLines/>
        <w:spacing w:before="120" w:after="120" w:line="240" w:lineRule="auto"/>
        <w:jc w:val="both"/>
        <w:rPr>
          <w:rFonts w:asciiTheme="minorHAnsi" w:hAnsiTheme="minorHAnsi" w:cstheme="minorHAnsi"/>
          <w:b/>
          <w:sz w:val="24"/>
        </w:rPr>
      </w:pPr>
      <w:r w:rsidRPr="005B6DA5">
        <w:rPr>
          <w:rFonts w:asciiTheme="minorHAnsi" w:hAnsiTheme="minorHAnsi" w:cstheme="minorHAnsi"/>
          <w:b/>
          <w:sz w:val="24"/>
        </w:rPr>
        <w:t>D. Verificarea rezonabilităţii preţurilor.</w:t>
      </w:r>
    </w:p>
    <w:p w:rsidR="00107A57" w:rsidRPr="005B6DA5" w:rsidRDefault="00107A57" w:rsidP="00107A57">
      <w:pPr>
        <w:spacing w:before="120" w:after="120" w:line="240" w:lineRule="auto"/>
        <w:jc w:val="both"/>
        <w:rPr>
          <w:b/>
          <w:sz w:val="24"/>
        </w:rPr>
      </w:pPr>
      <w:bookmarkStart w:id="13" w:name="_Toc487029156"/>
      <w:r w:rsidRPr="005B6DA5">
        <w:rPr>
          <w:b/>
          <w:sz w:val="24"/>
        </w:rPr>
        <w:t>1  Categoria de bunuri  se regaseste in Baza de Date cu prețuri de Referință?</w:t>
      </w:r>
    </w:p>
    <w:p w:rsidR="00107A57" w:rsidRPr="005B6DA5" w:rsidRDefault="00107A57" w:rsidP="00107A57">
      <w:pPr>
        <w:spacing w:before="120" w:after="120" w:line="240" w:lineRule="auto"/>
        <w:jc w:val="both"/>
        <w:rPr>
          <w:sz w:val="24"/>
        </w:rPr>
      </w:pPr>
      <w:r w:rsidRPr="005B6DA5">
        <w:rPr>
          <w:sz w:val="24"/>
        </w:rPr>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rsidR="00107A57" w:rsidRPr="005B6DA5" w:rsidRDefault="00107A57" w:rsidP="00107A57">
      <w:pPr>
        <w:spacing w:before="120" w:after="120" w:line="240" w:lineRule="auto"/>
        <w:jc w:val="both"/>
        <w:rPr>
          <w:sz w:val="24"/>
        </w:rPr>
      </w:pPr>
      <w:r w:rsidRPr="005B6DA5">
        <w:rPr>
          <w:sz w:val="24"/>
          <w:lang w:val="it-IT"/>
        </w:rPr>
        <w:t>Daca categoria de bunuri nu se regaseste in Baza de date preţuri, expertul bifează in caseta corespunzatoare NU.</w:t>
      </w:r>
    </w:p>
    <w:p w:rsidR="00107A57" w:rsidRPr="005B6DA5" w:rsidRDefault="00107A57" w:rsidP="00107A57">
      <w:pPr>
        <w:spacing w:before="120" w:after="120" w:line="240" w:lineRule="auto"/>
        <w:jc w:val="both"/>
        <w:rPr>
          <w:b/>
          <w:sz w:val="24"/>
          <w:lang w:val="it-IT"/>
        </w:rPr>
      </w:pPr>
      <w:r w:rsidRPr="005B6DA5">
        <w:rPr>
          <w:b/>
          <w:sz w:val="24"/>
          <w:lang w:val="it-IT"/>
        </w:rPr>
        <w:t>2 Daca la pct. 1 raspunsul este DA, sunt atasate extrasele tiparite din baza de date cu prețuri de Referință?</w:t>
      </w:r>
    </w:p>
    <w:p w:rsidR="00107A57" w:rsidRPr="005B6DA5" w:rsidRDefault="00107A57" w:rsidP="00107A57">
      <w:pPr>
        <w:spacing w:before="120" w:after="120" w:line="240" w:lineRule="auto"/>
        <w:jc w:val="both"/>
        <w:rPr>
          <w:sz w:val="24"/>
          <w:lang w:val="it-IT"/>
        </w:rPr>
      </w:pPr>
      <w:r w:rsidRPr="005B6DA5">
        <w:rPr>
          <w:sz w:val="24"/>
          <w:lang w:val="it-IT"/>
        </w:rPr>
        <w:t>Daca sunt atasate extrasele tiparite din Baza de date cu prețuri de Referință, expertul bifează in caseta corespunzatoare DA, iar daca nu sunt atasate expertul bifează NU şi printeaza din baza de date extrasele  relevante.</w:t>
      </w:r>
    </w:p>
    <w:p w:rsidR="00107A57" w:rsidRPr="005B6DA5" w:rsidRDefault="00107A57" w:rsidP="00107A57">
      <w:pPr>
        <w:spacing w:before="120" w:after="120" w:line="240" w:lineRule="auto"/>
        <w:jc w:val="both"/>
        <w:rPr>
          <w:b/>
          <w:sz w:val="24"/>
          <w:lang w:val="it-IT"/>
        </w:rPr>
      </w:pPr>
      <w:r w:rsidRPr="005B6DA5">
        <w:rPr>
          <w:b/>
          <w:sz w:val="24"/>
          <w:lang w:val="it-IT"/>
        </w:rPr>
        <w:t xml:space="preserve">3 Dacă la pct. 1 raspunsul este DA, preţurile utilizate pentru bunuri se incadreaza in maximul  prevazut în  Baza de Date cu preţuri de Referință? </w:t>
      </w:r>
    </w:p>
    <w:p w:rsidR="00107A57" w:rsidRPr="005B6DA5" w:rsidRDefault="00107A57" w:rsidP="00107A57">
      <w:pPr>
        <w:spacing w:before="120" w:after="120" w:line="240" w:lineRule="auto"/>
        <w:jc w:val="both"/>
        <w:rPr>
          <w:sz w:val="24"/>
        </w:rPr>
      </w:pPr>
      <w:r w:rsidRPr="005B6DA5">
        <w:rPr>
          <w:sz w:val="24"/>
          <w:lang w:val="it-IT"/>
        </w:rPr>
        <w:t>Expertul verifica daca preţurile se incadreaza in maximul prevazut în Baza de Date cu  preţuri de Referință pentru bunul respectiv, bifează in caseta corespunzatoare DA, suma acceptata de evaluator fiind cea din devize</w:t>
      </w:r>
      <w:r w:rsidRPr="005B6DA5">
        <w:rPr>
          <w:sz w:val="24"/>
        </w:rPr>
        <w:t>.</w:t>
      </w:r>
    </w:p>
    <w:p w:rsidR="00107A57" w:rsidRPr="005B6DA5" w:rsidRDefault="00107A57" w:rsidP="00107A57">
      <w:pPr>
        <w:spacing w:before="120" w:after="120" w:line="240" w:lineRule="auto"/>
        <w:jc w:val="both"/>
        <w:rPr>
          <w:sz w:val="24"/>
        </w:rPr>
      </w:pPr>
      <w:r w:rsidRPr="005B6DA5">
        <w:rPr>
          <w:sz w:val="24"/>
        </w:rPr>
        <w:t>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iar diferenţa dintre cele două valori se trece pe neeligibil.</w:t>
      </w:r>
    </w:p>
    <w:p w:rsidR="00107A57" w:rsidRPr="005B6DA5" w:rsidRDefault="00107A57" w:rsidP="00107A57">
      <w:pPr>
        <w:spacing w:before="120" w:after="120" w:line="240" w:lineRule="auto"/>
        <w:jc w:val="both"/>
        <w:rPr>
          <w:b/>
          <w:sz w:val="24"/>
        </w:rPr>
      </w:pPr>
      <w:r w:rsidRPr="005B6DA5">
        <w:rPr>
          <w:b/>
          <w:sz w:val="24"/>
        </w:rPr>
        <w:t>4</w:t>
      </w:r>
      <w:r w:rsidRPr="005B6DA5">
        <w:rPr>
          <w:b/>
          <w:sz w:val="24"/>
          <w:lang w:val="pt-BR"/>
        </w:rPr>
        <w:t xml:space="preserve"> </w:t>
      </w:r>
      <w:r w:rsidRPr="005B6DA5">
        <w:rPr>
          <w:b/>
          <w:sz w:val="24"/>
        </w:rPr>
        <w:t>Dacă la pct. 1 raspunsul este NU, solicitantul a prezentat două oferte pentru bunuri a caror valoare este mai mare de 15.000 Euro si o oferta pentru bunuri a căror valoare este mai mica  sau egală cu  15.000 Euro, constatându-se astfel că prețurile sunt rezonabile?</w:t>
      </w:r>
    </w:p>
    <w:p w:rsidR="00107A57" w:rsidRPr="005B6DA5" w:rsidRDefault="00107A57" w:rsidP="00107A57">
      <w:pPr>
        <w:spacing w:before="120" w:after="120" w:line="240" w:lineRule="auto"/>
        <w:jc w:val="both"/>
        <w:rPr>
          <w:sz w:val="24"/>
        </w:rPr>
      </w:pPr>
      <w:r w:rsidRPr="005B6DA5">
        <w:rPr>
          <w:sz w:val="24"/>
        </w:rPr>
        <w:lastRenderedPageBreak/>
        <w:t>Expertul verifica daca solicitantul a prezentat două oferte pentru bunuri a caror valoare este mai mare de 15.000 Euro şi o oferta pentru bunuri a caror valoare este mai mica sau egală cu 15.000 Euro.</w:t>
      </w:r>
    </w:p>
    <w:p w:rsidR="00107A57" w:rsidRPr="005B6DA5" w:rsidRDefault="00107A57" w:rsidP="00107A57">
      <w:pPr>
        <w:spacing w:before="120" w:after="120" w:line="240" w:lineRule="auto"/>
        <w:jc w:val="both"/>
        <w:rPr>
          <w:sz w:val="24"/>
        </w:rPr>
      </w:pPr>
      <w:r w:rsidRPr="005B6DA5">
        <w:rPr>
          <w:sz w:val="24"/>
        </w:rPr>
        <w:t xml:space="preserve">Daca solicitantul nu a atasat două oferte pentru bunuri a caror valoare este mai mare de 15.000 Euro, respectiv o oferta pentru bunuri a caror valoare este mai mica sau egală cu 15.000 Euro, expertul înştiinţează solicitantul prin formularul E3.4L pentru trimiterea ofertei/ofertelor, menţionând că dacă acestea nu sunt transmise, cheltuielile devin neeligibile. Dacă, în urma solicitării de informaţii suplimentare, solicitantul nu furnizează oferta/ofertele, cheltuielile pentru care nu s-au prezentat oferte devin neeligibile şi expertul modifica bugetul indicativ in sensul micșorarii acestuia corespunzător. </w:t>
      </w:r>
    </w:p>
    <w:p w:rsidR="00107A57" w:rsidRPr="005B6DA5" w:rsidRDefault="00107A57" w:rsidP="00107A57">
      <w:pPr>
        <w:spacing w:before="120" w:after="120" w:line="240" w:lineRule="auto"/>
        <w:jc w:val="both"/>
        <w:rPr>
          <w:sz w:val="24"/>
          <w:lang w:val="it-IT"/>
        </w:rPr>
      </w:pPr>
      <w:r w:rsidRPr="005B6DA5">
        <w:rPr>
          <w:sz w:val="24"/>
          <w:lang w:val="it-IT"/>
        </w:rPr>
        <w:t>Ofertele sunt documente obligatorii care trebuie avute in vedere la stabilirea rezonabilitatii preţurilor şi trebuie sa aiba cel putin urmatoarele</w:t>
      </w:r>
      <w:r w:rsidRPr="005B6DA5">
        <w:rPr>
          <w:b/>
          <w:sz w:val="24"/>
          <w:lang w:val="it-IT"/>
        </w:rPr>
        <w:t xml:space="preserve"> </w:t>
      </w:r>
      <w:r w:rsidRPr="005B6DA5">
        <w:rPr>
          <w:sz w:val="24"/>
          <w:lang w:val="it-IT"/>
        </w:rPr>
        <w:t>caracteristici:</w:t>
      </w:r>
    </w:p>
    <w:p w:rsidR="00107A57" w:rsidRPr="005B6DA5" w:rsidRDefault="00107A57" w:rsidP="00107A57">
      <w:pPr>
        <w:numPr>
          <w:ilvl w:val="1"/>
          <w:numId w:val="20"/>
        </w:numPr>
        <w:spacing w:before="120" w:after="120" w:line="240" w:lineRule="auto"/>
        <w:jc w:val="both"/>
        <w:rPr>
          <w:sz w:val="24"/>
          <w:lang w:val="it-IT"/>
        </w:rPr>
      </w:pPr>
      <w:r w:rsidRPr="005B6DA5">
        <w:rPr>
          <w:sz w:val="24"/>
          <w:lang w:val="it-IT"/>
        </w:rPr>
        <w:t>Sa fie datate, personalizate şi semnate;</w:t>
      </w:r>
    </w:p>
    <w:p w:rsidR="00107A57" w:rsidRPr="005B6DA5" w:rsidRDefault="00107A57" w:rsidP="00107A57">
      <w:pPr>
        <w:numPr>
          <w:ilvl w:val="1"/>
          <w:numId w:val="20"/>
        </w:numPr>
        <w:spacing w:before="120" w:after="120" w:line="240" w:lineRule="auto"/>
        <w:jc w:val="both"/>
        <w:rPr>
          <w:sz w:val="24"/>
          <w:lang w:val="it-IT"/>
        </w:rPr>
      </w:pPr>
      <w:r w:rsidRPr="005B6DA5">
        <w:rPr>
          <w:sz w:val="24"/>
          <w:lang w:val="it-IT"/>
        </w:rPr>
        <w:t>Sa contina detalierea unor specificații tehnice minimale;</w:t>
      </w:r>
    </w:p>
    <w:p w:rsidR="00107A57" w:rsidRPr="005B6DA5" w:rsidRDefault="00107A57" w:rsidP="00107A57">
      <w:pPr>
        <w:numPr>
          <w:ilvl w:val="1"/>
          <w:numId w:val="20"/>
        </w:numPr>
        <w:spacing w:before="120" w:after="120" w:line="240" w:lineRule="auto"/>
        <w:jc w:val="both"/>
        <w:rPr>
          <w:sz w:val="24"/>
          <w:lang w:val="it-IT"/>
        </w:rPr>
      </w:pPr>
      <w:r w:rsidRPr="005B6DA5">
        <w:rPr>
          <w:sz w:val="24"/>
          <w:lang w:val="it-IT"/>
        </w:rPr>
        <w:t>Să conţină preţul de achiziţie.</w:t>
      </w:r>
    </w:p>
    <w:p w:rsidR="00107A57" w:rsidRPr="005B6DA5" w:rsidRDefault="00107A57" w:rsidP="00107A57">
      <w:pPr>
        <w:spacing w:before="120" w:after="120" w:line="240" w:lineRule="auto"/>
        <w:jc w:val="both"/>
        <w:rPr>
          <w:sz w:val="24"/>
        </w:rPr>
      </w:pPr>
      <w:r w:rsidRPr="005B6DA5">
        <w:rPr>
          <w:sz w:val="24"/>
        </w:rPr>
        <w:t xml:space="preserve">De asemenea, pentru bunurile a căror valoare este mai mare de 15.000 Euro, expertul va compara ofertele prezentate de solicitant cu </w:t>
      </w:r>
      <w:r w:rsidRPr="005B6DA5">
        <w:rPr>
          <w:sz w:val="24"/>
          <w:u w:val="single"/>
        </w:rPr>
        <w:t>prețurile unor bunuri de același tip şi având aceleaşi caracteristici tehnice, disponibile</w:t>
      </w:r>
      <w:r w:rsidRPr="005B6DA5">
        <w:rPr>
          <w:sz w:val="24"/>
        </w:rPr>
        <w:t xml:space="preserve"> pe Internet, acolo unde astfel de informații sunt disponibile. În acest caz, prețul se consideră rezonabil dacă se situează într-o marjă de </w:t>
      </w:r>
      <w:r w:rsidRPr="005B6DA5">
        <w:rPr>
          <w:rFonts w:cs="Calibri"/>
          <w:sz w:val="24"/>
        </w:rPr>
        <w:t>±</w:t>
      </w:r>
      <w:r w:rsidRPr="005B6DA5">
        <w:rPr>
          <w:sz w:val="24"/>
        </w:rPr>
        <w:t>10% faţă de prețul identificat de către expertul CRFIR.</w:t>
      </w:r>
    </w:p>
    <w:p w:rsidR="00107A57" w:rsidRPr="005B6DA5" w:rsidRDefault="00107A57" w:rsidP="00107A57">
      <w:pPr>
        <w:spacing w:before="120" w:after="120" w:line="240" w:lineRule="auto"/>
        <w:jc w:val="both"/>
        <w:rPr>
          <w:sz w:val="24"/>
        </w:rPr>
      </w:pPr>
      <w:r w:rsidRPr="005B6DA5">
        <w:rPr>
          <w:sz w:val="24"/>
        </w:rPr>
        <w:t>În situația în care nu sunt identificate prețuri comparabile pe Internet, verificarea se va realiza doar pe baza ofertelor prezentate de solicitant.</w:t>
      </w:r>
    </w:p>
    <w:p w:rsidR="00107A57" w:rsidRPr="005B6DA5" w:rsidRDefault="00107A57" w:rsidP="00107A57">
      <w:pPr>
        <w:spacing w:before="120" w:after="120" w:line="240" w:lineRule="auto"/>
        <w:jc w:val="both"/>
        <w:rPr>
          <w:sz w:val="24"/>
        </w:rPr>
      </w:pPr>
      <w:r w:rsidRPr="005B6DA5">
        <w:rPr>
          <w:sz w:val="24"/>
        </w:rPr>
        <w:t>În baza ofertelor prezentate de solicitant și a prețurilor identificate pe internet (unde este cazul), expertul va verifica dacă valorile înscrise de beneficiar în bugetul indicativ sunt justificate din punct de vedere al rezonabilității prețurilor, respectiv corespund cu ofertele identificate. În cazul bunurilor a caror valoare este mai mare de 15.000 Euro, expertul verifică dacă valoarea înscrisă în devizul bugetului corespunde cu oferta cea mai mică din punct de vedere valoric. În caz contrar, expertul va verifica dacă solicitantul a justificat corespunzător valorile înscrise în deviz. Orice depășire valorică în acest sens, trecută nejustificat în devizul bugetului devine cheltuială neeligibilă.</w:t>
      </w:r>
    </w:p>
    <w:p w:rsidR="00107A57" w:rsidRPr="005B6DA5" w:rsidRDefault="00107A57" w:rsidP="00107A57">
      <w:pPr>
        <w:keepNext/>
        <w:keepLines/>
        <w:spacing w:before="120" w:after="120" w:line="240" w:lineRule="auto"/>
        <w:jc w:val="both"/>
        <w:rPr>
          <w:b/>
          <w:sz w:val="24"/>
        </w:rPr>
      </w:pPr>
      <w:r w:rsidRPr="005B6DA5">
        <w:rPr>
          <w:b/>
          <w:sz w:val="24"/>
        </w:rPr>
        <w:lastRenderedPageBreak/>
        <w:t>5 Prețurile utilizate la întocmirea devizelor se încadrează în prevederile                                   H.G. nr. 363/2010 cu completările şi modificările ulterioare ?</w:t>
      </w:r>
      <w:bookmarkEnd w:id="13"/>
    </w:p>
    <w:p w:rsidR="00107A57" w:rsidRPr="005B6DA5" w:rsidRDefault="00107A57" w:rsidP="00107A57">
      <w:pPr>
        <w:keepNext/>
        <w:keepLines/>
        <w:shd w:val="clear" w:color="auto" w:fill="FFFFFF"/>
        <w:spacing w:before="120" w:after="120" w:line="240" w:lineRule="auto"/>
        <w:jc w:val="both"/>
        <w:rPr>
          <w:sz w:val="24"/>
        </w:rPr>
      </w:pPr>
      <w:bookmarkStart w:id="14" w:name="_Toc487029157"/>
      <w:r w:rsidRPr="005B6DA5">
        <w:rPr>
          <w:sz w:val="24"/>
        </w:rPr>
        <w:t>Expertul compară costul total al investiției (fără TVA) din Devizul General,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14"/>
    </w:p>
    <w:p w:rsidR="00107A57" w:rsidRPr="005B6DA5" w:rsidRDefault="00107A57" w:rsidP="00107A57">
      <w:pPr>
        <w:pStyle w:val="ListParagraph"/>
        <w:numPr>
          <w:ilvl w:val="0"/>
          <w:numId w:val="7"/>
        </w:numPr>
        <w:spacing w:before="120" w:after="120" w:line="240" w:lineRule="auto"/>
        <w:ind w:left="360"/>
        <w:jc w:val="both"/>
        <w:rPr>
          <w:sz w:val="24"/>
        </w:rPr>
      </w:pPr>
      <w:r w:rsidRPr="005B6DA5">
        <w:rPr>
          <w:sz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107A57" w:rsidRPr="005B6DA5" w:rsidRDefault="00107A57" w:rsidP="00107A57">
      <w:pPr>
        <w:pStyle w:val="ListParagraph"/>
        <w:numPr>
          <w:ilvl w:val="0"/>
          <w:numId w:val="7"/>
        </w:numPr>
        <w:spacing w:before="120" w:after="120" w:line="240" w:lineRule="auto"/>
        <w:ind w:left="360"/>
        <w:jc w:val="both"/>
        <w:rPr>
          <w:sz w:val="24"/>
        </w:rPr>
      </w:pPr>
      <w:r w:rsidRPr="005B6DA5">
        <w:rPr>
          <w:sz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107A57" w:rsidRPr="005B6DA5" w:rsidRDefault="00107A57" w:rsidP="00107A57">
      <w:pPr>
        <w:pStyle w:val="ListParagraph"/>
        <w:numPr>
          <w:ilvl w:val="0"/>
          <w:numId w:val="7"/>
        </w:numPr>
        <w:spacing w:before="120" w:after="120" w:line="240" w:lineRule="auto"/>
        <w:ind w:left="360"/>
        <w:jc w:val="both"/>
        <w:rPr>
          <w:sz w:val="24"/>
        </w:rPr>
      </w:pPr>
      <w:r w:rsidRPr="005B6DA5">
        <w:rPr>
          <w:sz w:val="24"/>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107A57" w:rsidRPr="005B6DA5" w:rsidRDefault="00107A57" w:rsidP="00107A57">
      <w:pPr>
        <w:spacing w:before="120" w:after="120" w:line="240" w:lineRule="auto"/>
        <w:jc w:val="both"/>
        <w:rPr>
          <w:sz w:val="24"/>
        </w:rPr>
      </w:pPr>
      <w:r w:rsidRPr="005B6DA5">
        <w:rPr>
          <w:sz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107A57" w:rsidRPr="005B6DA5" w:rsidRDefault="00107A57" w:rsidP="00107A57">
      <w:pPr>
        <w:spacing w:before="120" w:after="120" w:line="240" w:lineRule="auto"/>
        <w:jc w:val="both"/>
        <w:rPr>
          <w:sz w:val="24"/>
        </w:rPr>
      </w:pPr>
      <w:r w:rsidRPr="005B6DA5">
        <w:rPr>
          <w:sz w:val="24"/>
        </w:rPr>
        <w:t>În funcţie de răspuns și de analiza efectuată, expertul ajustează, dacă este cazul, bugetul indicativ şi notifică solicitantul despre aceste modificări. Motivele care au condus la modificări ale bugetului sunt menţionate la rubrica Observaţii.</w:t>
      </w:r>
    </w:p>
    <w:p w:rsidR="00107A57" w:rsidRPr="005B6DA5" w:rsidRDefault="00107A57" w:rsidP="00107A57">
      <w:pPr>
        <w:spacing w:before="120" w:after="120" w:line="240" w:lineRule="auto"/>
        <w:jc w:val="both"/>
        <w:rPr>
          <w:sz w:val="24"/>
          <w:u w:val="single"/>
        </w:rPr>
      </w:pPr>
    </w:p>
    <w:p w:rsidR="00107A57" w:rsidRPr="005B6DA5" w:rsidRDefault="00107A57" w:rsidP="00107A57">
      <w:pPr>
        <w:spacing w:before="120" w:after="120" w:line="240" w:lineRule="auto"/>
        <w:jc w:val="both"/>
        <w:rPr>
          <w:b/>
          <w:sz w:val="24"/>
        </w:rPr>
      </w:pPr>
      <w:r w:rsidRPr="005B6DA5">
        <w:rPr>
          <w:b/>
          <w:sz w:val="24"/>
        </w:rPr>
        <w:t xml:space="preserve">6 Pentru lucrări, există în SF/DALI declaraţia proiectantului semnată şi ştampilată privind sursa de preţuri ? </w:t>
      </w:r>
    </w:p>
    <w:p w:rsidR="00107A57" w:rsidRPr="005B6DA5" w:rsidRDefault="00107A57" w:rsidP="00107A57">
      <w:pPr>
        <w:spacing w:before="120" w:after="120" w:line="240" w:lineRule="auto"/>
        <w:jc w:val="both"/>
        <w:rPr>
          <w:sz w:val="24"/>
        </w:rPr>
      </w:pPr>
      <w:r w:rsidRPr="005B6DA5">
        <w:rPr>
          <w:sz w:val="24"/>
        </w:rPr>
        <w:t xml:space="preserve">Expertul verifică existenţa precizărilor proiectantului privind  sursa de preţuri din Studiul de fezabilitate/DALI, dacă declaraţia este semnată şi ştampilată şi  bifează în caseta corespunzătoare DA sau NU.  </w:t>
      </w:r>
    </w:p>
    <w:p w:rsidR="00107A57" w:rsidRPr="005B6DA5" w:rsidRDefault="00107A57" w:rsidP="00107A57">
      <w:pPr>
        <w:spacing w:before="120" w:after="120" w:line="240" w:lineRule="auto"/>
        <w:jc w:val="both"/>
        <w:rPr>
          <w:sz w:val="24"/>
        </w:rPr>
      </w:pPr>
      <w:r w:rsidRPr="005B6DA5">
        <w:rPr>
          <w:sz w:val="24"/>
        </w:rPr>
        <w:lastRenderedPageBreak/>
        <w:t>Dacă proiectantul nu a indicat sursa de preţuri pentru lucrari, expertul înştiinţează solicitantul prin formularul E3.4L pentru trimiterea declaratiei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cu costurile corespunzătoare.</w:t>
      </w:r>
    </w:p>
    <w:p w:rsidR="00107A57" w:rsidRPr="005B6DA5" w:rsidRDefault="00107A57" w:rsidP="00107A57">
      <w:pPr>
        <w:spacing w:before="120" w:after="120" w:line="240" w:lineRule="auto"/>
        <w:jc w:val="both"/>
        <w:rPr>
          <w:b/>
          <w:i/>
          <w:sz w:val="24"/>
        </w:rPr>
      </w:pPr>
    </w:p>
    <w:p w:rsidR="00107A57" w:rsidRPr="0096546F" w:rsidRDefault="00107A57" w:rsidP="0066749B">
      <w:pPr>
        <w:keepNext/>
        <w:keepLines/>
        <w:spacing w:before="120" w:after="120" w:line="240" w:lineRule="auto"/>
        <w:jc w:val="both"/>
        <w:rPr>
          <w:rFonts w:asciiTheme="minorHAnsi" w:hAnsiTheme="minorHAnsi" w:cstheme="minorHAnsi"/>
          <w:b/>
          <w:sz w:val="24"/>
        </w:rPr>
      </w:pPr>
    </w:p>
    <w:tbl>
      <w:tblPr>
        <w:tblW w:w="5000" w:type="pct"/>
        <w:tblLook w:val="04A0"/>
      </w:tblPr>
      <w:tblGrid>
        <w:gridCol w:w="9245"/>
      </w:tblGrid>
      <w:tr w:rsidR="0066749B" w:rsidRPr="0096546F" w:rsidTr="0066749B">
        <w:trPr>
          <w:trHeight w:val="4567"/>
        </w:trPr>
        <w:tc>
          <w:tcPr>
            <w:tcW w:w="5000" w:type="pct"/>
          </w:tcPr>
          <w:p w:rsidR="0066749B" w:rsidRPr="0096546F" w:rsidRDefault="0066749B" w:rsidP="0066749B">
            <w:pPr>
              <w:keepNext/>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E. Verificarea Planului Financiar</w:t>
            </w:r>
          </w:p>
          <w:tbl>
            <w:tblPr>
              <w:tblW w:w="9225" w:type="dxa"/>
              <w:tblCellMar>
                <w:left w:w="30" w:type="dxa"/>
                <w:right w:w="30" w:type="dxa"/>
              </w:tblCellMar>
              <w:tblLook w:val="04A0"/>
            </w:tblPr>
            <w:tblGrid>
              <w:gridCol w:w="3254"/>
              <w:gridCol w:w="1869"/>
              <w:gridCol w:w="2241"/>
              <w:gridCol w:w="1861"/>
            </w:tblGrid>
            <w:tr w:rsidR="0066749B" w:rsidRPr="0096546F" w:rsidTr="0066749B">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keepNext/>
                    <w:spacing w:after="0" w:line="240" w:lineRule="auto"/>
                    <w:jc w:val="both"/>
                    <w:rPr>
                      <w:rFonts w:asciiTheme="minorHAnsi" w:hAnsiTheme="minorHAnsi" w:cstheme="minorHAnsi"/>
                      <w:b/>
                      <w:sz w:val="24"/>
                    </w:rPr>
                  </w:pPr>
                  <w:r w:rsidRPr="0096546F">
                    <w:rPr>
                      <w:rFonts w:asciiTheme="minorHAnsi" w:hAnsiTheme="minorHAnsi" w:cstheme="minorHAnsi"/>
                      <w:b/>
                      <w:sz w:val="24"/>
                    </w:rPr>
                    <w:t>Plan Financiar Totalizator</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rPr>
                      <w:rFonts w:asciiTheme="minorHAnsi" w:hAnsiTheme="minorHAnsi" w:cstheme="minorHAnsi"/>
                      <w:b/>
                      <w:sz w:val="24"/>
                    </w:rPr>
                  </w:pPr>
                  <w:r w:rsidRPr="0096546F">
                    <w:rPr>
                      <w:rFonts w:asciiTheme="minorHAnsi" w:hAnsiTheme="minorHAnsi" w:cstheme="minorHAnsi"/>
                      <w:b/>
                      <w:sz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rPr>
                      <w:rFonts w:asciiTheme="minorHAnsi" w:hAnsiTheme="minorHAnsi" w:cstheme="minorHAnsi"/>
                      <w:b/>
                      <w:sz w:val="24"/>
                    </w:rPr>
                  </w:pPr>
                  <w:r w:rsidRPr="0096546F">
                    <w:rPr>
                      <w:rFonts w:asciiTheme="minorHAnsi" w:hAnsiTheme="minorHAnsi" w:cstheme="minorHAnsi"/>
                      <w:b/>
                      <w:sz w:val="24"/>
                    </w:rPr>
                    <w:t>Total proiect</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sz w:val="24"/>
                    </w:rPr>
                  </w:pPr>
                  <w:r w:rsidRPr="0096546F">
                    <w:rPr>
                      <w:rFonts w:asciiTheme="minorHAnsi" w:hAnsiTheme="minorHAnsi" w:cstheme="minorHAnsi"/>
                      <w:sz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3</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r>
            <w:tr w:rsidR="0066749B" w:rsidRPr="0096546F" w:rsidTr="0066749B">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b/>
                      <w:sz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bl>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b/>
                <w:sz w:val="24"/>
              </w:rPr>
            </w:pPr>
            <w:r w:rsidRPr="0096546F">
              <w:rPr>
                <w:rFonts w:asciiTheme="minorHAnsi" w:hAnsiTheme="minorHAnsi" w:cstheme="minorHAnsi"/>
                <w:b/>
                <w:sz w:val="24"/>
              </w:rPr>
              <w:t>Formule de calcul:                                               Restricţii</w:t>
            </w:r>
          </w:p>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Col.3 = col.1 + col.2                 R.1, col.1= grad de interventie% x R.4, col.1</w:t>
            </w:r>
          </w:p>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 R.4  = R.1 + R.2 + R.3                                               </w:t>
            </w:r>
          </w:p>
          <w:p w:rsidR="0066749B" w:rsidRPr="0096546F" w:rsidRDefault="0066749B" w:rsidP="0066749B">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R.2 = R.2.1 + R.2.2           </w:t>
            </w:r>
            <w:r w:rsidRPr="0096546F">
              <w:rPr>
                <w:rFonts w:asciiTheme="minorHAnsi" w:hAnsiTheme="minorHAnsi" w:cstheme="minorHAnsi"/>
                <w:i/>
                <w:sz w:val="24"/>
              </w:rPr>
              <w:t>Procent avans = Avans solicitat / Ajutor public nerambursabil*100</w:t>
            </w:r>
          </w:p>
        </w:tc>
      </w:tr>
      <w:tr w:rsidR="0066749B" w:rsidRPr="0096546F" w:rsidTr="0066749B">
        <w:trPr>
          <w:trHeight w:val="341"/>
        </w:trPr>
        <w:tc>
          <w:tcPr>
            <w:tcW w:w="5000" w:type="pct"/>
            <w:hideMark/>
          </w:tcPr>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X %=procent contribuție publică</w:t>
            </w:r>
          </w:p>
        </w:tc>
      </w:tr>
    </w:tbl>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1 Planul financiar este corect completat şi respectă gradul de intervenţie publică ?.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sz w:val="24"/>
        </w:rPr>
        <w:t>Expertul verifică dacă intensitatea sprijinului este de max.</w:t>
      </w:r>
      <w:r w:rsidRPr="0096546F">
        <w:rPr>
          <w:rFonts w:asciiTheme="minorHAnsi" w:hAnsiTheme="minorHAnsi" w:cstheme="minorHAnsi"/>
          <w:sz w:val="24"/>
          <w:lang w:val="pt-BR"/>
        </w:rPr>
        <w:t xml:space="preserve"> 100 % pentru investiţiile propuse şi nu va depăşi</w:t>
      </w:r>
      <w:r w:rsidRPr="0096546F">
        <w:rPr>
          <w:rFonts w:asciiTheme="minorHAnsi" w:hAnsiTheme="minorHAnsi" w:cstheme="minorHAnsi"/>
          <w:i/>
          <w:sz w:val="24"/>
        </w:rPr>
        <w:t>:</w:t>
      </w:r>
    </w:p>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Expertul verifică dacă intensitatea sprijinului este de maximum:</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90% pentru pentru operațiunile generatoare de venit</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100% pentru operațiunile generatoare de venit cu utilitate publică</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i/>
          <w:sz w:val="24"/>
        </w:rPr>
      </w:pPr>
      <w:r w:rsidRPr="0096546F">
        <w:rPr>
          <w:rFonts w:asciiTheme="minorHAnsi" w:hAnsiTheme="minorHAnsi" w:cstheme="minorHAnsi"/>
          <w:sz w:val="24"/>
        </w:rPr>
        <w:lastRenderedPageBreak/>
        <w:t>100% pentru operațiunile negeneratoare de venit</w:t>
      </w:r>
    </w:p>
    <w:p w:rsidR="0066749B" w:rsidRPr="0096546F" w:rsidRDefault="0066749B"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 Proiectul se încadrează în plafonul maxim al sprijinului public nerambursabil stabilit de GAL</w:t>
      </w:r>
      <w:r>
        <w:rPr>
          <w:rFonts w:asciiTheme="minorHAnsi" w:hAnsiTheme="minorHAnsi" w:cstheme="minorHAnsi"/>
          <w:b/>
          <w:sz w:val="24"/>
        </w:rPr>
        <w:t xml:space="preserve"> </w:t>
      </w:r>
      <w:r w:rsidRPr="0096546F">
        <w:rPr>
          <w:rFonts w:asciiTheme="minorHAnsi" w:hAnsiTheme="minorHAnsi" w:cstheme="minorHAnsi"/>
          <w:b/>
          <w:sz w:val="24"/>
        </w:rPr>
        <w:t>SAMUS POROLISSUM prin fișa măsurii M4/6B din SDL, fără a depăși valoarea maximă eligibilă nerambursabilă</w:t>
      </w:r>
      <w:r w:rsidRPr="0096546F">
        <w:rPr>
          <w:rFonts w:asciiTheme="minorHAnsi" w:hAnsiTheme="minorHAnsi" w:cstheme="minorHAnsi"/>
          <w:b/>
          <w:spacing w:val="-10"/>
          <w:sz w:val="24"/>
        </w:rPr>
        <w:t xml:space="preserve"> de 200.000 euro?</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Planul financiar, rândul „Ajutor public nerambursabil”, coloana 1, dacă cheltuielile eligibile corespund cu plafonul maxim precizat în fișa tehnică a măsurii din SDL şi sunt în conformitate cu condițiile precizate.</w:t>
      </w:r>
    </w:p>
    <w:p w:rsidR="0066749B" w:rsidRPr="002D2CD1" w:rsidRDefault="0066749B" w:rsidP="0066749B">
      <w:pPr>
        <w:spacing w:before="120" w:after="120" w:line="240" w:lineRule="auto"/>
        <w:jc w:val="both"/>
        <w:rPr>
          <w:sz w:val="24"/>
          <w:lang w:val="it-IT"/>
        </w:rPr>
      </w:pPr>
      <w:r w:rsidRPr="002D2CD1">
        <w:rPr>
          <w:sz w:val="24"/>
        </w:rPr>
        <w:t xml:space="preserve">Dacă </w:t>
      </w:r>
      <w:r w:rsidRPr="002D2CD1">
        <w:rPr>
          <w:sz w:val="24"/>
          <w:lang w:val="it-IT"/>
        </w:rPr>
        <w:t xml:space="preserve">valoarea eligibila a proiectului se încadrează în </w:t>
      </w:r>
      <w:r w:rsidRPr="002D2CD1">
        <w:rPr>
          <w:sz w:val="24"/>
        </w:rPr>
        <w:t xml:space="preserve">plafonul </w:t>
      </w:r>
      <w:r w:rsidRPr="002D2CD1">
        <w:rPr>
          <w:sz w:val="24"/>
          <w:lang w:val="it-IT"/>
        </w:rPr>
        <w:t>maxim al sprijinului public nerambursabil, expertul bifează în caseta corespunzătoare DA.</w:t>
      </w:r>
    </w:p>
    <w:p w:rsidR="0066749B" w:rsidRPr="002D2CD1" w:rsidRDefault="0066749B" w:rsidP="0066749B">
      <w:pPr>
        <w:tabs>
          <w:tab w:val="left" w:pos="-540"/>
        </w:tabs>
        <w:spacing w:before="120" w:after="120" w:line="240" w:lineRule="auto"/>
        <w:jc w:val="both"/>
        <w:rPr>
          <w:sz w:val="24"/>
        </w:rPr>
      </w:pPr>
      <w:r w:rsidRPr="002D2CD1">
        <w:rPr>
          <w:sz w:val="24"/>
        </w:rPr>
        <w:t>Dacă valoarea eligibilă a proiectului depășeste plafonul maxim al sprijinului public nerambursabil, expertul bifează în caseta corespunzătoare NU şi îşi motivează poziţia în linia prevăzută în acest scop la rubrica Observaţii.</w:t>
      </w:r>
    </w:p>
    <w:p w:rsidR="0066749B" w:rsidRPr="002D2CD1" w:rsidRDefault="0066749B" w:rsidP="0066749B">
      <w:pPr>
        <w:tabs>
          <w:tab w:val="left" w:pos="0"/>
        </w:tabs>
        <w:spacing w:before="120" w:after="120" w:line="240" w:lineRule="auto"/>
        <w:jc w:val="both"/>
        <w:rPr>
          <w:b/>
          <w:sz w:val="24"/>
          <w:u w:val="single"/>
        </w:rPr>
      </w:pPr>
      <w:r w:rsidRPr="002D2CD1">
        <w:rPr>
          <w:b/>
          <w:sz w:val="24"/>
          <w:u w:val="single"/>
        </w:rPr>
        <w:t>3 Avansul solicitat se încadrează într-un cuantum de până la 50% din ajutorul public aferent proiectului ?</w:t>
      </w:r>
    </w:p>
    <w:p w:rsidR="0066749B" w:rsidRPr="002D2CD1" w:rsidRDefault="0066749B" w:rsidP="0066749B">
      <w:pPr>
        <w:tabs>
          <w:tab w:val="left" w:pos="0"/>
        </w:tabs>
        <w:spacing w:before="120" w:after="120" w:line="240" w:lineRule="auto"/>
        <w:jc w:val="both"/>
        <w:rPr>
          <w:sz w:val="24"/>
        </w:rPr>
      </w:pPr>
      <w:r w:rsidRPr="002D2CD1">
        <w:rPr>
          <w:sz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E3.4L. </w:t>
      </w:r>
    </w:p>
    <w:p w:rsidR="0066749B" w:rsidRPr="002D2CD1" w:rsidRDefault="0066749B" w:rsidP="0066749B">
      <w:pPr>
        <w:tabs>
          <w:tab w:val="left" w:pos="0"/>
        </w:tabs>
        <w:spacing w:before="120" w:after="120" w:line="240" w:lineRule="auto"/>
        <w:jc w:val="both"/>
        <w:rPr>
          <w:sz w:val="24"/>
        </w:rPr>
      </w:pPr>
      <w:r w:rsidRPr="002D2CD1">
        <w:rPr>
          <w:sz w:val="24"/>
        </w:rPr>
        <w:t>Prin transmiterea formularului E3.4L de către solicitant cu bugetul corectat, expertul înscrie valoarea în Planul financiar și bifează DA cu diferențe și îşi motivează poziţia în linia prevăzută în acest scop la rubrica Observatii.</w:t>
      </w:r>
    </w:p>
    <w:p w:rsidR="0066749B" w:rsidRPr="002D2CD1" w:rsidRDefault="0066749B" w:rsidP="0066749B">
      <w:pPr>
        <w:tabs>
          <w:tab w:val="left" w:pos="0"/>
        </w:tabs>
        <w:spacing w:before="120" w:after="120" w:line="240" w:lineRule="auto"/>
        <w:jc w:val="both"/>
        <w:rPr>
          <w:sz w:val="24"/>
        </w:rPr>
      </w:pPr>
      <w:r w:rsidRPr="002D2CD1">
        <w:rPr>
          <w:sz w:val="24"/>
        </w:rPr>
        <w:t xml:space="preserve"> În cazul în care nu se efectuează corectura de către solicitant, expertul bifează NU și îşi motivează poziţia în linia prevăzută în acest scop la rubrica Observatii.</w:t>
      </w:r>
    </w:p>
    <w:p w:rsidR="0066749B" w:rsidRDefault="0066749B" w:rsidP="0066749B">
      <w:pPr>
        <w:tabs>
          <w:tab w:val="left" w:pos="0"/>
        </w:tabs>
        <w:spacing w:before="120" w:after="120" w:line="240" w:lineRule="auto"/>
        <w:jc w:val="both"/>
        <w:rPr>
          <w:sz w:val="24"/>
        </w:rPr>
      </w:pPr>
      <w:r>
        <w:rPr>
          <w:sz w:val="24"/>
        </w:rPr>
        <w:t>În cazul î</w:t>
      </w:r>
      <w:r w:rsidRPr="002D2CD1">
        <w:rPr>
          <w:sz w:val="24"/>
        </w:rPr>
        <w:t xml:space="preserve">n care potențialul beneficiar nu a solicitat avans, expertul bifează caseta </w:t>
      </w:r>
      <w:r w:rsidRPr="002D2CD1">
        <w:rPr>
          <w:i/>
          <w:sz w:val="24"/>
        </w:rPr>
        <w:t>Nu este cazul</w:t>
      </w:r>
      <w:r w:rsidRPr="002D2CD1">
        <w:rPr>
          <w:sz w:val="24"/>
        </w:rPr>
        <w:t>.</w:t>
      </w:r>
    </w:p>
    <w:p w:rsidR="00107A57" w:rsidRPr="002D2CD1" w:rsidRDefault="00107A57" w:rsidP="0066749B">
      <w:pPr>
        <w:tabs>
          <w:tab w:val="left" w:pos="0"/>
        </w:tabs>
        <w:spacing w:before="120" w:after="120" w:line="240" w:lineRule="auto"/>
        <w:jc w:val="both"/>
        <w:rPr>
          <w:sz w:val="24"/>
        </w:rPr>
      </w:pPr>
    </w:p>
    <w:p w:rsidR="00107A57" w:rsidRPr="005B6DA5" w:rsidRDefault="00107A57" w:rsidP="00107A57">
      <w:pPr>
        <w:overflowPunct w:val="0"/>
        <w:autoSpaceDE w:val="0"/>
        <w:autoSpaceDN w:val="0"/>
        <w:adjustRightInd w:val="0"/>
        <w:spacing w:before="120" w:after="120" w:line="240" w:lineRule="auto"/>
        <w:textAlignment w:val="baseline"/>
        <w:rPr>
          <w:b/>
          <w:sz w:val="24"/>
          <w:u w:val="single"/>
        </w:rPr>
      </w:pPr>
      <w:r w:rsidRPr="005B6DA5">
        <w:rPr>
          <w:b/>
          <w:sz w:val="24"/>
          <w:u w:val="single"/>
        </w:rPr>
        <w:t>F. VERIFICAREA CRITERIILOR DE SELECȚIE APLICATE DE CĂTRE GAL</w:t>
      </w:r>
    </w:p>
    <w:p w:rsidR="00107A57" w:rsidRPr="005B6DA5" w:rsidRDefault="00107A57" w:rsidP="00107A57">
      <w:pPr>
        <w:spacing w:before="120" w:after="120" w:line="240" w:lineRule="auto"/>
        <w:jc w:val="both"/>
        <w:rPr>
          <w:b/>
          <w:sz w:val="24"/>
        </w:rPr>
      </w:pPr>
      <w:r w:rsidRPr="005B6DA5">
        <w:rPr>
          <w:b/>
          <w:sz w:val="24"/>
        </w:rPr>
        <w:t>Pentru fiecare criteriu de selecție aplicat de către GAL, verificarea se va realiza conform metodologiei de verificare a GAL, preluată din Ghidul solicitantului elaborat de GAL și Fișa de verificare a criteriilor de selecție întocmită de GAL (formular propriu), avizate de CDRJ, cu respectarea prevederilor Fișei măsurii din SDL.</w:t>
      </w:r>
    </w:p>
    <w:p w:rsidR="00107A57" w:rsidRPr="005B6DA5" w:rsidRDefault="00107A57" w:rsidP="00107A57">
      <w:pPr>
        <w:spacing w:before="120" w:after="120" w:line="240" w:lineRule="auto"/>
        <w:jc w:val="both"/>
        <w:rPr>
          <w:b/>
          <w:sz w:val="24"/>
        </w:rPr>
      </w:pPr>
      <w:r w:rsidRPr="005B6DA5">
        <w:rPr>
          <w:b/>
          <w:sz w:val="24"/>
        </w:rPr>
        <w:t>1 .................................</w:t>
      </w:r>
    </w:p>
    <w:p w:rsidR="00107A57" w:rsidRPr="005B6DA5" w:rsidRDefault="00107A57" w:rsidP="00107A57">
      <w:pPr>
        <w:spacing w:before="120" w:after="120" w:line="240" w:lineRule="auto"/>
        <w:jc w:val="both"/>
        <w:rPr>
          <w:b/>
          <w:sz w:val="24"/>
        </w:rPr>
      </w:pPr>
      <w:r w:rsidRPr="005B6DA5">
        <w:rPr>
          <w:b/>
          <w:sz w:val="24"/>
        </w:rPr>
        <w:t>2 ..................................</w:t>
      </w:r>
    </w:p>
    <w:p w:rsidR="00107A57" w:rsidRPr="005B6DA5" w:rsidRDefault="00107A57" w:rsidP="00107A57">
      <w:pPr>
        <w:spacing w:before="120" w:after="120" w:line="240" w:lineRule="auto"/>
        <w:jc w:val="both"/>
        <w:rPr>
          <w:b/>
          <w:sz w:val="24"/>
        </w:rPr>
      </w:pPr>
      <w:r w:rsidRPr="005B6DA5">
        <w:rPr>
          <w:b/>
          <w:sz w:val="24"/>
        </w:rPr>
        <w:t>........................................</w:t>
      </w:r>
    </w:p>
    <w:p w:rsidR="00107A57" w:rsidRPr="00107A57" w:rsidRDefault="00107A57" w:rsidP="00107A57">
      <w:pPr>
        <w:spacing w:after="0" w:line="240" w:lineRule="auto"/>
        <w:ind w:left="450" w:hanging="450"/>
        <w:contextualSpacing/>
        <w:jc w:val="both"/>
        <w:rPr>
          <w:b/>
          <w:color w:val="FF0000"/>
          <w:kern w:val="32"/>
          <w:sz w:val="24"/>
        </w:rPr>
      </w:pPr>
    </w:p>
    <w:p w:rsidR="00107A57" w:rsidRPr="005B6DA5" w:rsidRDefault="00107A57" w:rsidP="00107A57">
      <w:pPr>
        <w:overflowPunct w:val="0"/>
        <w:autoSpaceDE w:val="0"/>
        <w:autoSpaceDN w:val="0"/>
        <w:adjustRightInd w:val="0"/>
        <w:spacing w:before="120" w:after="120" w:line="240" w:lineRule="auto"/>
        <w:jc w:val="both"/>
        <w:textAlignment w:val="baseline"/>
        <w:rPr>
          <w:sz w:val="24"/>
          <w:u w:val="single"/>
        </w:rPr>
      </w:pPr>
      <w:r w:rsidRPr="005B6DA5">
        <w:rPr>
          <w:b/>
          <w:sz w:val="24"/>
          <w:u w:val="single"/>
        </w:rPr>
        <w:t>Atenție!</w:t>
      </w:r>
      <w:r w:rsidRPr="005B6DA5">
        <w:rPr>
          <w:sz w:val="24"/>
          <w:u w:val="single"/>
        </w:rPr>
        <w:t xml:space="preserve"> Dacă în urma verificării criteriilor de selecție se constată erori cu privire la acordarea punctajelor, se vor respecta prevederile indicate la Capitolul 7.3 din Manualul de procedură.</w:t>
      </w:r>
    </w:p>
    <w:p w:rsidR="00E81E2C" w:rsidRPr="005B6DA5" w:rsidRDefault="0066749B" w:rsidP="001D0F2D">
      <w:pPr>
        <w:spacing w:after="160" w:line="259" w:lineRule="auto"/>
        <w:rPr>
          <w:rFonts w:asciiTheme="minorHAnsi" w:hAnsiTheme="minorHAnsi" w:cstheme="minorHAnsi"/>
          <w:b/>
          <w:sz w:val="28"/>
        </w:rPr>
      </w:pPr>
      <w:r w:rsidRPr="005B6DA5">
        <w:rPr>
          <w:rFonts w:asciiTheme="minorHAnsi" w:hAnsiTheme="minorHAnsi" w:cstheme="minorHAnsi"/>
          <w:b/>
          <w:sz w:val="28"/>
        </w:rPr>
        <w:br w:type="page"/>
      </w:r>
    </w:p>
    <w:p w:rsidR="00DC07C8" w:rsidRPr="0096546F" w:rsidRDefault="00DC07C8" w:rsidP="00DC07C8">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lastRenderedPageBreak/>
        <w:t xml:space="preserve">Metodologie de aplicat pentru </w:t>
      </w:r>
      <w:r>
        <w:rPr>
          <w:rFonts w:asciiTheme="minorHAnsi" w:eastAsia="Times New Roman" w:hAnsiTheme="minorHAnsi" w:cstheme="minorHAnsi"/>
          <w:b/>
          <w:color w:val="000000"/>
        </w:rPr>
        <w:t>partea IV – EVALUAREA CRITERIILOR DE SELECȚIE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7F49A1" w:rsidRPr="0096546F" w:rsidRDefault="007F49A1" w:rsidP="007F49A1">
      <w:pPr>
        <w:spacing w:after="0" w:line="240" w:lineRule="auto"/>
        <w:jc w:val="both"/>
        <w:rPr>
          <w:rFonts w:asciiTheme="minorHAnsi" w:eastAsia="Times New Roman" w:hAnsiTheme="minorHAnsi" w:cstheme="minorHAnsi"/>
          <w:b/>
        </w:rPr>
      </w:pPr>
    </w:p>
    <w:p w:rsidR="009914E0" w:rsidRPr="0096546F" w:rsidRDefault="007F49A1" w:rsidP="009914E0">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9914E0" w:rsidRPr="0096546F">
        <w:rPr>
          <w:rFonts w:asciiTheme="minorHAnsi" w:hAnsiTheme="minorHAnsi" w:cstheme="minorHAnsi"/>
          <w:b/>
        </w:rPr>
        <w:t>Proiecte de investiții pentru</w:t>
      </w:r>
    </w:p>
    <w:p w:rsidR="007F49A1" w:rsidRPr="009914E0" w:rsidRDefault="009914E0" w:rsidP="007F49A1">
      <w:pPr>
        <w:spacing w:after="0" w:line="240" w:lineRule="auto"/>
        <w:jc w:val="both"/>
        <w:rPr>
          <w:rFonts w:asciiTheme="minorHAnsi" w:eastAsia="Times New Roman" w:hAnsiTheme="minorHAnsi" w:cstheme="minorHAnsi"/>
          <w:b/>
        </w:rPr>
      </w:pPr>
      <w:r w:rsidRPr="0096546F">
        <w:rPr>
          <w:rFonts w:asciiTheme="minorHAnsi" w:hAnsiTheme="minorHAnsi" w:cstheme="minorHAnsi"/>
          <w:b/>
          <w:lang w:eastAsia="ro-RO"/>
        </w:rPr>
        <w:t>integrarea minorităților locale (în special a minorității rome)</w:t>
      </w:r>
      <w:r w:rsidR="007F49A1"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CS2.</w:t>
      </w:r>
      <w:r w:rsidR="009914E0" w:rsidRPr="009914E0">
        <w:rPr>
          <w:rFonts w:asciiTheme="minorHAnsi" w:hAnsiTheme="minorHAnsi" w:cstheme="minorHAnsi"/>
          <w:b/>
        </w:rPr>
        <w:t xml:space="preserve"> </w:t>
      </w:r>
      <w:r w:rsidR="009914E0" w:rsidRPr="0096546F">
        <w:rPr>
          <w:rFonts w:asciiTheme="minorHAnsi" w:hAnsiTheme="minorHAnsi" w:cstheme="minorHAnsi"/>
          <w:b/>
        </w:rPr>
        <w:t>Proiecte de investiții în infrastructura socială</w:t>
      </w:r>
      <w:r w:rsidRPr="0096546F">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F49A1" w:rsidRPr="0096546F" w:rsidRDefault="007F49A1">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F49A1" w:rsidRPr="0096546F" w:rsidRDefault="007F49A1">
            <w:pPr>
              <w:spacing w:after="0" w:line="240" w:lineRule="auto"/>
              <w:jc w:val="both"/>
              <w:rPr>
                <w:rFonts w:asciiTheme="minorHAnsi" w:eastAsia="Times New Roman" w:hAnsiTheme="minorHAnsi" w:cstheme="minorHAnsi"/>
              </w:rPr>
            </w:pP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keepNext/>
              <w:spacing w:after="60" w:line="240" w:lineRule="auto"/>
              <w:outlineLvl w:val="0"/>
              <w:rPr>
                <w:rFonts w:asciiTheme="minorHAnsi" w:hAnsiTheme="minorHAnsi" w:cstheme="minorHAnsi"/>
                <w:sz w:val="18"/>
                <w:szCs w:val="18"/>
              </w:rPr>
            </w:pPr>
            <w:r w:rsidRPr="001D0F2D">
              <w:rPr>
                <w:rFonts w:asciiTheme="minorHAnsi" w:hAnsiTheme="minorHAnsi" w:cstheme="minorHAnsi"/>
                <w:sz w:val="18"/>
                <w:szCs w:val="18"/>
              </w:rPr>
              <w:t>Studiul de Fezabilitate/Documentația de Avizare pentru Lucrări de Intervenții/Memoriul justificativ</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widowControl w:val="0"/>
              <w:spacing w:after="0"/>
              <w:jc w:val="both"/>
              <w:rPr>
                <w:rFonts w:asciiTheme="minorHAnsi" w:hAnsiTheme="minorHAnsi" w:cstheme="minorHAnsi"/>
                <w:b/>
                <w:sz w:val="18"/>
                <w:szCs w:val="18"/>
              </w:rPr>
            </w:pPr>
            <w:r w:rsidRPr="001D0F2D">
              <w:rPr>
                <w:rFonts w:asciiTheme="minorHAnsi" w:hAnsiTheme="minorHAnsi" w:cstheme="minorHAnsi"/>
                <w:b/>
                <w:sz w:val="18"/>
                <w:szCs w:val="18"/>
              </w:rPr>
              <w:t xml:space="preserve">Se aplica numai în cazul tipurilor de investiții: </w:t>
            </w:r>
          </w:p>
          <w:p w:rsidR="007F49A1" w:rsidRPr="001D0F2D" w:rsidRDefault="007F49A1">
            <w:pPr>
              <w:widowControl w:val="0"/>
              <w:spacing w:after="0"/>
              <w:jc w:val="both"/>
              <w:rPr>
                <w:rFonts w:asciiTheme="minorHAnsi" w:hAnsiTheme="minorHAnsi" w:cstheme="minorHAnsi"/>
                <w:b/>
                <w:i/>
                <w:sz w:val="18"/>
                <w:szCs w:val="18"/>
              </w:rPr>
            </w:pPr>
            <w:r w:rsidRPr="001D0F2D">
              <w:rPr>
                <w:rFonts w:asciiTheme="minorHAnsi" w:hAnsiTheme="minorHAnsi" w:cstheme="minorHAnsi"/>
                <w:b/>
                <w:i/>
                <w:sz w:val="18"/>
                <w:szCs w:val="18"/>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hAnsiTheme="minorHAnsi" w:cstheme="minorHAnsi"/>
                <w:sz w:val="18"/>
                <w:szCs w:val="18"/>
              </w:rPr>
              <w:t>Punctarea se va face în funcție de concentrarea de resurse turistice naturale și/sau antropice.</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F49A1" w:rsidRPr="0096546F" w:rsidTr="0096546F">
        <w:tc>
          <w:tcPr>
            <w:tcW w:w="354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1D0F2D">
        <w:trPr>
          <w:trHeight w:val="2208"/>
        </w:trPr>
        <w:tc>
          <w:tcPr>
            <w:tcW w:w="3541"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F49A1" w:rsidRPr="0096546F" w:rsidRDefault="007F49A1">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F49A1" w:rsidRPr="0096546F" w:rsidRDefault="007F49A1">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lastRenderedPageBreak/>
              <w:t>•</w:t>
            </w:r>
            <w:r w:rsidRPr="0096546F">
              <w:rPr>
                <w:rFonts w:asciiTheme="minorHAnsi" w:eastAsia="Times New Roman" w:hAnsiTheme="minorHAnsi" w:cstheme="minorHAnsi"/>
              </w:rPr>
              <w:tab/>
              <w:t>prevenirea și combaterea acțiunilor și comportamentelor de tip delincvent ale copiilor;</w:t>
            </w:r>
          </w:p>
          <w:p w:rsidR="007F49A1" w:rsidRPr="0096546F" w:rsidRDefault="007F49A1">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11025D" w:rsidRDefault="0011025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7F49A1" w:rsidRPr="0096546F" w:rsidRDefault="007F49A1">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7F49A1" w:rsidRPr="0096546F" w:rsidRDefault="007F49A1">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CS8. </w:t>
      </w:r>
      <w:r w:rsidRPr="0096546F">
        <w:rPr>
          <w:rFonts w:asciiTheme="minorHAnsi" w:hAnsiTheme="minorHAnsi" w:cstheme="minorHAnsi"/>
          <w:b/>
        </w:rPr>
        <w:t>Solicitanții care nu au primit anterior sprijin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5626B5" w:rsidRPr="001D0F2D" w:rsidRDefault="005626B5" w:rsidP="001D0F2D">
      <w:pPr>
        <w:spacing w:after="120"/>
        <w:rPr>
          <w:rFonts w:asciiTheme="minorHAnsi" w:hAnsiTheme="minorHAnsi" w:cstheme="minorHAnsi"/>
          <w:b/>
          <w:i/>
        </w:rPr>
      </w:pPr>
      <w:bookmarkStart w:id="15" w:name="_GoBack"/>
      <w:bookmarkEnd w:id="15"/>
    </w:p>
    <w:sectPr w:rsidR="005626B5" w:rsidRPr="001D0F2D" w:rsidSect="009759D0">
      <w:pgSz w:w="11909" w:h="16834"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B3D" w:rsidRDefault="00D23B3D" w:rsidP="000C57EE">
      <w:pPr>
        <w:spacing w:after="0" w:line="240" w:lineRule="auto"/>
      </w:pPr>
      <w:r>
        <w:separator/>
      </w:r>
    </w:p>
  </w:endnote>
  <w:endnote w:type="continuationSeparator" w:id="1">
    <w:p w:rsidR="00D23B3D" w:rsidRDefault="00D23B3D" w:rsidP="000C57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Segoe UI"/>
    <w:charset w:val="00"/>
    <w:family w:val="swiss"/>
    <w:pitch w:val="variable"/>
    <w:sig w:usb0="00000001" w:usb1="00000000" w:usb2="00000000" w:usb3="00000000" w:csb0="00000093" w:csb1="00000000"/>
  </w:font>
  <w:font w:name="Eurostile">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 w:name="Aharoni">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679813"/>
      <w:docPartObj>
        <w:docPartGallery w:val="Page Numbers (Bottom of Page)"/>
        <w:docPartUnique/>
      </w:docPartObj>
    </w:sdtPr>
    <w:sdtContent>
      <w:p w:rsidR="00D23B3D" w:rsidRDefault="000A58DD">
        <w:pPr>
          <w:pStyle w:val="Footer"/>
        </w:pPr>
        <w:r>
          <w:rPr>
            <w:noProof/>
            <w:lang w:val="en-US" w:eastAsia="zh-TW"/>
          </w:rPr>
          <w:pict>
            <v:group id="_x0000_s2050"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1" type="#_x0000_t202" style="position:absolute;left:10803;top:14982;width:659;height:288;v-text-anchor:top" filled="f" stroked="f">
                <v:textbox style="mso-next-textbox:#_x0000_s2051" inset="0,0,0,0">
                  <w:txbxContent>
                    <w:p w:rsidR="00D23B3D" w:rsidRDefault="000A58DD">
                      <w:pPr>
                        <w:jc w:val="center"/>
                      </w:pPr>
                      <w:fldSimple w:instr=" PAGE    \* MERGEFORMAT ">
                        <w:r w:rsidR="0053346D" w:rsidRPr="0053346D">
                          <w:rPr>
                            <w:noProof/>
                            <w:color w:val="8C8C8C" w:themeColor="background1" w:themeShade="8C"/>
                          </w:rPr>
                          <w:t>2</w:t>
                        </w:r>
                      </w:fldSimple>
                    </w:p>
                  </w:txbxContent>
                </v:textbox>
              </v:shape>
              <v:group id="_x0000_s2052"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3" type="#_x0000_t34" style="position:absolute;left:-8;top:14978;width:1260;height:230;flip:y" o:connectortype="elbow" adj=",1024457,257" strokecolor="#a5a5a5 [2092]"/>
                <v:shape id="_x0000_s2054"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B3D" w:rsidRDefault="00D23B3D" w:rsidP="000C57EE">
      <w:pPr>
        <w:spacing w:after="0" w:line="240" w:lineRule="auto"/>
      </w:pPr>
      <w:r>
        <w:separator/>
      </w:r>
    </w:p>
  </w:footnote>
  <w:footnote w:type="continuationSeparator" w:id="1">
    <w:p w:rsidR="00D23B3D" w:rsidRDefault="00D23B3D" w:rsidP="000C57EE">
      <w:pPr>
        <w:spacing w:after="0" w:line="240" w:lineRule="auto"/>
      </w:pPr>
      <w:r>
        <w:continuationSeparator/>
      </w:r>
    </w:p>
  </w:footnote>
  <w:footnote w:id="2">
    <w:p w:rsidR="00D23B3D" w:rsidRPr="00552D49" w:rsidRDefault="00D23B3D" w:rsidP="009D3499">
      <w:pPr>
        <w:pStyle w:val="FootnoteText"/>
        <w:jc w:val="both"/>
        <w:rPr>
          <w:lang w:val="fr-FR"/>
        </w:rPr>
      </w:pPr>
      <w:r>
        <w:rPr>
          <w:rStyle w:val="FootnoteReference"/>
        </w:rPr>
        <w:footnoteRef/>
      </w:r>
      <w:r>
        <w:t xml:space="preserve"> </w:t>
      </w:r>
      <w:r>
        <w:rPr>
          <w:lang w:val="en-US"/>
        </w:rPr>
        <w:t xml:space="preserve">Această fișă se aplică proiectelor cu obiective care se încadrează în prevederile art. </w:t>
      </w:r>
      <w:proofErr w:type="gramStart"/>
      <w:r>
        <w:rPr>
          <w:lang w:val="en-US"/>
        </w:rPr>
        <w:t>20 alin.</w:t>
      </w:r>
      <w:proofErr w:type="gramEnd"/>
      <w:r>
        <w:rPr>
          <w:lang w:val="en-US"/>
        </w:rPr>
        <w:t xml:space="preserve"> (1), lit.  f), dacă acestea conțin și investiții. </w:t>
      </w:r>
      <w:r w:rsidRPr="00552D49">
        <w:rPr>
          <w:lang w:val="fr-FR"/>
        </w:rPr>
        <w:t xml:space="preserve">În cazul în care proiectul conține doar servicii, acesta va fi tratat ca un proiect de servicii și se va aplica Fișa de evaluare generală aplicabilă art. 14, </w:t>
      </w:r>
      <w:r>
        <w:rPr>
          <w:lang w:val="fr-FR"/>
        </w:rPr>
        <w:t xml:space="preserve">art. 15 </w:t>
      </w:r>
      <w:proofErr w:type="gramStart"/>
      <w:r>
        <w:rPr>
          <w:lang w:val="fr-FR"/>
        </w:rPr>
        <w:t>alin</w:t>
      </w:r>
      <w:proofErr w:type="gramEnd"/>
      <w:r>
        <w:rPr>
          <w:lang w:val="fr-FR"/>
        </w:rPr>
        <w:t xml:space="preserve">. (1) lit. a), </w:t>
      </w:r>
      <w:r w:rsidRPr="00552D49">
        <w:rPr>
          <w:lang w:val="fr-FR"/>
        </w:rPr>
        <w:t>art. 16</w:t>
      </w:r>
      <w:r>
        <w:rPr>
          <w:lang w:val="fr-FR"/>
        </w:rPr>
        <w:t xml:space="preserve"> </w:t>
      </w:r>
      <w:proofErr w:type="gramStart"/>
      <w:r>
        <w:rPr>
          <w:lang w:val="fr-FR"/>
        </w:rPr>
        <w:t>alin</w:t>
      </w:r>
      <w:proofErr w:type="gramEnd"/>
      <w:r>
        <w:rPr>
          <w:lang w:val="fr-FR"/>
        </w:rPr>
        <w:t>. (2)</w:t>
      </w:r>
      <w:r w:rsidRPr="00552D49">
        <w:rPr>
          <w:lang w:val="fr-FR"/>
        </w:rPr>
        <w:t xml:space="preserve">, art. 20 </w:t>
      </w:r>
      <w:proofErr w:type="gramStart"/>
      <w:r w:rsidRPr="00552D49">
        <w:rPr>
          <w:lang w:val="fr-FR"/>
        </w:rPr>
        <w:t>alin</w:t>
      </w:r>
      <w:proofErr w:type="gramEnd"/>
      <w:r w:rsidRPr="00552D49">
        <w:rPr>
          <w:lang w:val="fr-FR"/>
        </w:rPr>
        <w:t>. (1) lit. f)</w:t>
      </w:r>
      <w:r>
        <w:rPr>
          <w:lang w:val="fr-FR"/>
        </w:rPr>
        <w:t xml:space="preserve"> art. 35 </w:t>
      </w:r>
      <w:proofErr w:type="gramStart"/>
      <w:r>
        <w:rPr>
          <w:lang w:val="fr-FR"/>
        </w:rPr>
        <w:t>alin</w:t>
      </w:r>
      <w:proofErr w:type="gramEnd"/>
      <w:r>
        <w:rPr>
          <w:lang w:val="fr-FR"/>
        </w:rPr>
        <w:t>. (2) lit. d) </w:t>
      </w:r>
      <w:r>
        <w:t>și e)</w:t>
      </w:r>
      <w:r w:rsidRPr="00552D49">
        <w:rPr>
          <w:lang w:val="fr-FR"/>
        </w:rPr>
        <w:t xml:space="preserve"> din Reg. (UE) nr. 1305/2013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B3D" w:rsidRDefault="00D23B3D">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36" w:type="dxa"/>
      <w:tblLook w:val="04A0"/>
    </w:tblPr>
    <w:tblGrid>
      <w:gridCol w:w="50"/>
      <w:gridCol w:w="10453"/>
      <w:gridCol w:w="33"/>
    </w:tblGrid>
    <w:tr w:rsidR="00D23B3D" w:rsidRPr="002A13DF" w:rsidTr="005D2232">
      <w:trPr>
        <w:trHeight w:val="103"/>
      </w:trPr>
      <w:tc>
        <w:tcPr>
          <w:tcW w:w="10536" w:type="dxa"/>
          <w:gridSpan w:val="3"/>
          <w:shd w:val="clear" w:color="auto" w:fill="auto"/>
        </w:tcPr>
        <w:p w:rsidR="00D23B3D" w:rsidRDefault="000A58DD" w:rsidP="000A0A2F">
          <w:pPr>
            <w:pStyle w:val="Header"/>
            <w:rPr>
              <w:b/>
              <w:color w:val="385623"/>
              <w:sz w:val="18"/>
              <w:szCs w:val="18"/>
            </w:rPr>
          </w:pPr>
          <w:r>
            <w:rPr>
              <w:b/>
              <w:noProof/>
              <w:color w:val="385623"/>
              <w:sz w:val="18"/>
              <w:szCs w:val="18"/>
              <w:lang w:val="en-US" w:eastAsia="ro-RO" w:bidi="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2720" o:spid="_x0000_s2049" type="#_x0000_t75" style="position:absolute;margin-left:0;margin-top:0;width:453.55pt;height:291.65pt;z-index:-251658752;mso-position-horizontal:center;mso-position-horizontal-relative:margin;mso-position-vertical:center;mso-position-vertical-relative:margin" o:allowincell="f">
                <v:imagedata r:id="rId1" o:title="logo-final-mic" gain="19661f" blacklevel="22938f"/>
                <w10:wrap anchorx="margin" anchory="margin"/>
              </v:shape>
            </w:pict>
          </w:r>
          <w:r w:rsidR="00D23B3D" w:rsidRPr="00CE2F11">
            <w:rPr>
              <w:b/>
              <w:noProof/>
              <w:color w:val="385623"/>
              <w:sz w:val="18"/>
              <w:szCs w:val="18"/>
              <w:lang w:val="en-US"/>
            </w:rPr>
            <w:drawing>
              <wp:inline distT="0" distB="0" distL="0" distR="0">
                <wp:extent cx="6490529" cy="665528"/>
                <wp:effectExtent l="19050" t="0" r="5521"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500736" cy="666575"/>
                        </a:xfrm>
                        <a:prstGeom prst="rect">
                          <a:avLst/>
                        </a:prstGeom>
                        <a:noFill/>
                        <a:ln w="9525">
                          <a:noFill/>
                          <a:miter lim="800000"/>
                          <a:headEnd/>
                          <a:tailEnd/>
                        </a:ln>
                      </pic:spPr>
                    </pic:pic>
                  </a:graphicData>
                </a:graphic>
              </wp:inline>
            </w:drawing>
          </w:r>
        </w:p>
        <w:p w:rsidR="00D23B3D" w:rsidRDefault="00D23B3D" w:rsidP="00E813E0">
          <w:pPr>
            <w:pStyle w:val="Header"/>
            <w:jc w:val="center"/>
            <w:rPr>
              <w:b/>
              <w:color w:val="385623"/>
              <w:sz w:val="18"/>
              <w:szCs w:val="18"/>
            </w:rPr>
          </w:pPr>
          <w:r w:rsidRPr="00934F59">
            <w:rPr>
              <w:b/>
              <w:color w:val="385623"/>
              <w:sz w:val="18"/>
              <w:szCs w:val="18"/>
            </w:rPr>
            <w:t>SEDIU: ROMÂNIA, JUD. SĂLAJ, LOC. NĂPRADEA, NR. 23,</w:t>
          </w:r>
          <w:r>
            <w:rPr>
              <w:b/>
              <w:color w:val="385623"/>
              <w:sz w:val="18"/>
              <w:szCs w:val="18"/>
            </w:rPr>
            <w:t xml:space="preserve"> PUNCT DE LUCRU : JUD. SĂLAJ, LOC. JIBOU, Str. Garoafelor, NR. 2, BL. T1, AP.29</w:t>
          </w:r>
        </w:p>
        <w:p w:rsidR="00D23B3D" w:rsidRPr="00934F59" w:rsidRDefault="00D23B3D" w:rsidP="00E813E0">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D23B3D" w:rsidRPr="00934F59" w:rsidRDefault="00D23B3D" w:rsidP="00E813E0">
          <w:pPr>
            <w:pStyle w:val="Header"/>
            <w:rPr>
              <w:b/>
              <w:color w:val="385623"/>
              <w:sz w:val="18"/>
              <w:szCs w:val="18"/>
            </w:rPr>
          </w:pPr>
          <w:r>
            <w:rPr>
              <w:b/>
              <w:color w:val="385623"/>
              <w:sz w:val="18"/>
              <w:szCs w:val="18"/>
            </w:rPr>
            <w:t xml:space="preserve">                        </w:t>
          </w:r>
          <w:r w:rsidRPr="00934F59">
            <w:rPr>
              <w:b/>
              <w:color w:val="385623"/>
              <w:sz w:val="18"/>
              <w:szCs w:val="18"/>
            </w:rPr>
            <w:t xml:space="preserve">TEL.: </w:t>
          </w:r>
          <w:r>
            <w:rPr>
              <w:rStyle w:val="xbe"/>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3" w:history="1">
            <w:r w:rsidRPr="00AE2A66">
              <w:rPr>
                <w:rStyle w:val="Hyperlink"/>
                <w:b/>
                <w:sz w:val="18"/>
                <w:szCs w:val="18"/>
              </w:rPr>
              <w:t>samusporolissum@gmail.com</w:t>
            </w:r>
          </w:hyperlink>
          <w:r>
            <w:rPr>
              <w:b/>
              <w:color w:val="385623"/>
              <w:sz w:val="18"/>
              <w:szCs w:val="18"/>
            </w:rPr>
            <w:t>, www.samusporolissum.ro</w:t>
          </w:r>
        </w:p>
      </w:tc>
    </w:tr>
    <w:tr w:rsidR="00D23B3D" w:rsidRPr="002A13DF" w:rsidTr="005D2232">
      <w:trPr>
        <w:gridBefore w:val="1"/>
        <w:gridAfter w:val="1"/>
        <w:wBefore w:w="50" w:type="dxa"/>
        <w:wAfter w:w="33" w:type="dxa"/>
        <w:trHeight w:val="114"/>
      </w:trPr>
      <w:tc>
        <w:tcPr>
          <w:tcW w:w="10453" w:type="dxa"/>
          <w:shd w:val="clear" w:color="auto" w:fill="385623"/>
        </w:tcPr>
        <w:p w:rsidR="00D23B3D" w:rsidRPr="002A13DF" w:rsidRDefault="00D23B3D" w:rsidP="00E813E0">
          <w:pPr>
            <w:pStyle w:val="Header"/>
            <w:jc w:val="center"/>
            <w:rPr>
              <w:rFonts w:cs="Aharoni"/>
              <w:b/>
              <w:bCs/>
              <w:iCs/>
              <w:color w:val="FFFFFF"/>
            </w:rPr>
          </w:pPr>
          <w:r w:rsidRPr="002A13DF">
            <w:rPr>
              <w:rFonts w:cs="Aharoni"/>
              <w:b/>
              <w:bCs/>
              <w:color w:val="FFFFFF"/>
              <w:sz w:val="18"/>
            </w:rPr>
            <w:t>AUTORIZAȚIA DE FUNCȚIONARE NR. 207/12.10.2016 - MADR, DGDR, AM PNDR - PROIECT FINANŢAT PRIN FEADR</w:t>
          </w:r>
        </w:p>
      </w:tc>
    </w:tr>
  </w:tbl>
  <w:p w:rsidR="00D23B3D" w:rsidRDefault="00D23B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664D"/>
    <w:multiLevelType w:val="hybridMultilevel"/>
    <w:tmpl w:val="6E2AC9D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6E7F80"/>
    <w:multiLevelType w:val="hybridMultilevel"/>
    <w:tmpl w:val="EA6E02A4"/>
    <w:lvl w:ilvl="0" w:tplc="0418000F">
      <w:start w:val="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3">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4">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nsid w:val="7486183D"/>
    <w:multiLevelType w:val="hybridMultilevel"/>
    <w:tmpl w:val="716A6894"/>
    <w:lvl w:ilvl="0" w:tplc="5E2C48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2">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19"/>
  </w:num>
  <w:num w:numId="2">
    <w:abstractNumId w:val="9"/>
  </w:num>
  <w:num w:numId="3">
    <w:abstractNumId w:val="11"/>
  </w:num>
  <w:num w:numId="4">
    <w:abstractNumId w:val="3"/>
  </w:num>
  <w:num w:numId="5">
    <w:abstractNumId w:val="21"/>
  </w:num>
  <w:num w:numId="6">
    <w:abstractNumId w:val="1"/>
  </w:num>
  <w:num w:numId="7">
    <w:abstractNumId w:val="8"/>
  </w:num>
  <w:num w:numId="8">
    <w:abstractNumId w:val="18"/>
  </w:num>
  <w:num w:numId="9">
    <w:abstractNumId w:val="13"/>
  </w:num>
  <w:num w:numId="10">
    <w:abstractNumId w:val="6"/>
  </w:num>
  <w:num w:numId="11">
    <w:abstractNumId w:val="22"/>
  </w:num>
  <w:num w:numId="12">
    <w:abstractNumId w:val="12"/>
  </w:num>
  <w:num w:numId="13">
    <w:abstractNumId w:val="10"/>
  </w:num>
  <w:num w:numId="14">
    <w:abstractNumId w:val="5"/>
  </w:num>
  <w:num w:numId="15">
    <w:abstractNumId w:val="4"/>
  </w:num>
  <w:num w:numId="16">
    <w:abstractNumId w:val="17"/>
  </w:num>
  <w:num w:numId="17">
    <w:abstractNumId w:val="20"/>
  </w:num>
  <w:num w:numId="18">
    <w:abstractNumId w:val="2"/>
  </w:num>
  <w:num w:numId="19">
    <w:abstractNumId w:val="0"/>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defaultTabStop w:val="720"/>
  <w:hyphenationZone w:val="425"/>
  <w:characterSpacingControl w:val="doNotCompress"/>
  <w:hdrShapeDefaults>
    <o:shapedefaults v:ext="edit" spidmax="2056"/>
    <o:shapelayout v:ext="edit">
      <o:idmap v:ext="edit" data="2"/>
      <o:rules v:ext="edit">
        <o:r id="V:Rule3" type="connector" idref="#_x0000_s2053"/>
        <o:r id="V:Rule4" type="connector" idref="#_x0000_s2054"/>
      </o:rules>
    </o:shapelayout>
  </w:hdrShapeDefaults>
  <w:footnotePr>
    <w:footnote w:id="0"/>
    <w:footnote w:id="1"/>
  </w:footnotePr>
  <w:endnotePr>
    <w:endnote w:id="0"/>
    <w:endnote w:id="1"/>
  </w:endnotePr>
  <w:compat/>
  <w:rsids>
    <w:rsidRoot w:val="000C57EE"/>
    <w:rsid w:val="00001722"/>
    <w:rsid w:val="000017C6"/>
    <w:rsid w:val="00001D9F"/>
    <w:rsid w:val="00002180"/>
    <w:rsid w:val="00002701"/>
    <w:rsid w:val="00002A80"/>
    <w:rsid w:val="00003640"/>
    <w:rsid w:val="000039AB"/>
    <w:rsid w:val="000070C6"/>
    <w:rsid w:val="000070F8"/>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1FD"/>
    <w:rsid w:val="00061AC8"/>
    <w:rsid w:val="00061F13"/>
    <w:rsid w:val="000627AC"/>
    <w:rsid w:val="00062CD5"/>
    <w:rsid w:val="0006339B"/>
    <w:rsid w:val="00064FF2"/>
    <w:rsid w:val="000655F1"/>
    <w:rsid w:val="00065C69"/>
    <w:rsid w:val="00066709"/>
    <w:rsid w:val="0006760D"/>
    <w:rsid w:val="0007106B"/>
    <w:rsid w:val="000712C0"/>
    <w:rsid w:val="000726F1"/>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A2F"/>
    <w:rsid w:val="000A0B60"/>
    <w:rsid w:val="000A29F2"/>
    <w:rsid w:val="000A3640"/>
    <w:rsid w:val="000A58DD"/>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57EE"/>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E7FA4"/>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07A57"/>
    <w:rsid w:val="0011025D"/>
    <w:rsid w:val="00111528"/>
    <w:rsid w:val="0011161E"/>
    <w:rsid w:val="00111FDD"/>
    <w:rsid w:val="00111FED"/>
    <w:rsid w:val="00112661"/>
    <w:rsid w:val="001128E5"/>
    <w:rsid w:val="00112D07"/>
    <w:rsid w:val="001137A1"/>
    <w:rsid w:val="00113BB6"/>
    <w:rsid w:val="001141A6"/>
    <w:rsid w:val="00116816"/>
    <w:rsid w:val="00117F96"/>
    <w:rsid w:val="00117FF0"/>
    <w:rsid w:val="00120A91"/>
    <w:rsid w:val="00121A2A"/>
    <w:rsid w:val="00122269"/>
    <w:rsid w:val="001222A7"/>
    <w:rsid w:val="00122709"/>
    <w:rsid w:val="00122984"/>
    <w:rsid w:val="001231FD"/>
    <w:rsid w:val="0012471A"/>
    <w:rsid w:val="0012772C"/>
    <w:rsid w:val="00127FF7"/>
    <w:rsid w:val="00130A51"/>
    <w:rsid w:val="00130ADF"/>
    <w:rsid w:val="00131C29"/>
    <w:rsid w:val="001332E1"/>
    <w:rsid w:val="0013400E"/>
    <w:rsid w:val="00134756"/>
    <w:rsid w:val="00134920"/>
    <w:rsid w:val="00134F96"/>
    <w:rsid w:val="0013590C"/>
    <w:rsid w:val="00135E54"/>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47ED9"/>
    <w:rsid w:val="00150095"/>
    <w:rsid w:val="00150711"/>
    <w:rsid w:val="00150975"/>
    <w:rsid w:val="001528FC"/>
    <w:rsid w:val="001536A0"/>
    <w:rsid w:val="00153BC1"/>
    <w:rsid w:val="00153C93"/>
    <w:rsid w:val="0015443B"/>
    <w:rsid w:val="00157BA0"/>
    <w:rsid w:val="00160F71"/>
    <w:rsid w:val="001610D7"/>
    <w:rsid w:val="00161626"/>
    <w:rsid w:val="00161E7A"/>
    <w:rsid w:val="001624F2"/>
    <w:rsid w:val="00162CE4"/>
    <w:rsid w:val="00163595"/>
    <w:rsid w:val="00163805"/>
    <w:rsid w:val="00165CAB"/>
    <w:rsid w:val="00166458"/>
    <w:rsid w:val="00166A78"/>
    <w:rsid w:val="0016758D"/>
    <w:rsid w:val="00167680"/>
    <w:rsid w:val="00167BB7"/>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4A7E"/>
    <w:rsid w:val="001C6F3A"/>
    <w:rsid w:val="001D0F2D"/>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E12"/>
    <w:rsid w:val="001E2F4B"/>
    <w:rsid w:val="001E3DE9"/>
    <w:rsid w:val="001E4CD1"/>
    <w:rsid w:val="001E5C2F"/>
    <w:rsid w:val="001E6177"/>
    <w:rsid w:val="001E6D68"/>
    <w:rsid w:val="001E6E88"/>
    <w:rsid w:val="001E718C"/>
    <w:rsid w:val="001F112F"/>
    <w:rsid w:val="001F1C48"/>
    <w:rsid w:val="001F1F25"/>
    <w:rsid w:val="001F3AE0"/>
    <w:rsid w:val="001F3AE9"/>
    <w:rsid w:val="001F3F58"/>
    <w:rsid w:val="001F407D"/>
    <w:rsid w:val="001F43AD"/>
    <w:rsid w:val="001F4676"/>
    <w:rsid w:val="001F4F25"/>
    <w:rsid w:val="001F5FDA"/>
    <w:rsid w:val="001F7200"/>
    <w:rsid w:val="001F7645"/>
    <w:rsid w:val="00200CB5"/>
    <w:rsid w:val="00201677"/>
    <w:rsid w:val="002017FB"/>
    <w:rsid w:val="0020227B"/>
    <w:rsid w:val="002029E3"/>
    <w:rsid w:val="00202BB2"/>
    <w:rsid w:val="00203C2F"/>
    <w:rsid w:val="00204793"/>
    <w:rsid w:val="002060FD"/>
    <w:rsid w:val="00210067"/>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378F2"/>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28B"/>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1E54"/>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5A39"/>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1F9A"/>
    <w:rsid w:val="002D352E"/>
    <w:rsid w:val="002D4783"/>
    <w:rsid w:val="002D54C6"/>
    <w:rsid w:val="002D616C"/>
    <w:rsid w:val="002D793C"/>
    <w:rsid w:val="002E0051"/>
    <w:rsid w:val="002E1091"/>
    <w:rsid w:val="002E1825"/>
    <w:rsid w:val="002E1CD7"/>
    <w:rsid w:val="002E2199"/>
    <w:rsid w:val="002E3830"/>
    <w:rsid w:val="002E4C6B"/>
    <w:rsid w:val="002E4D3E"/>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4BBF"/>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3F7"/>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206"/>
    <w:rsid w:val="00364D67"/>
    <w:rsid w:val="00365B7D"/>
    <w:rsid w:val="00365FF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A34"/>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632"/>
    <w:rsid w:val="003B1A2C"/>
    <w:rsid w:val="003B1E89"/>
    <w:rsid w:val="003B2167"/>
    <w:rsid w:val="003B34B5"/>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1E17"/>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0C79"/>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1476"/>
    <w:rsid w:val="00482818"/>
    <w:rsid w:val="00483684"/>
    <w:rsid w:val="004837EA"/>
    <w:rsid w:val="00483DBD"/>
    <w:rsid w:val="00485D8A"/>
    <w:rsid w:val="00486397"/>
    <w:rsid w:val="00487B16"/>
    <w:rsid w:val="004909C8"/>
    <w:rsid w:val="00490B29"/>
    <w:rsid w:val="00490E23"/>
    <w:rsid w:val="00491253"/>
    <w:rsid w:val="00491A4C"/>
    <w:rsid w:val="0049265E"/>
    <w:rsid w:val="00494BFE"/>
    <w:rsid w:val="00494EF8"/>
    <w:rsid w:val="00497F90"/>
    <w:rsid w:val="004A0AF1"/>
    <w:rsid w:val="004A1275"/>
    <w:rsid w:val="004A2803"/>
    <w:rsid w:val="004A28C2"/>
    <w:rsid w:val="004A5534"/>
    <w:rsid w:val="004A5A45"/>
    <w:rsid w:val="004A6CBA"/>
    <w:rsid w:val="004A7499"/>
    <w:rsid w:val="004B0234"/>
    <w:rsid w:val="004B0386"/>
    <w:rsid w:val="004B050E"/>
    <w:rsid w:val="004B1ABC"/>
    <w:rsid w:val="004B27E6"/>
    <w:rsid w:val="004B28CC"/>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95E"/>
    <w:rsid w:val="004C7AC4"/>
    <w:rsid w:val="004D033E"/>
    <w:rsid w:val="004D09F1"/>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63B4"/>
    <w:rsid w:val="004F794A"/>
    <w:rsid w:val="00500271"/>
    <w:rsid w:val="005029A0"/>
    <w:rsid w:val="005046B8"/>
    <w:rsid w:val="00505346"/>
    <w:rsid w:val="00506CDD"/>
    <w:rsid w:val="005073CB"/>
    <w:rsid w:val="00507A24"/>
    <w:rsid w:val="00510C3D"/>
    <w:rsid w:val="00511425"/>
    <w:rsid w:val="00511534"/>
    <w:rsid w:val="00513195"/>
    <w:rsid w:val="00513E98"/>
    <w:rsid w:val="005146E6"/>
    <w:rsid w:val="00514DC5"/>
    <w:rsid w:val="005153A2"/>
    <w:rsid w:val="005156FC"/>
    <w:rsid w:val="00515831"/>
    <w:rsid w:val="00515D91"/>
    <w:rsid w:val="00515E6C"/>
    <w:rsid w:val="005170C0"/>
    <w:rsid w:val="0051789C"/>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346D"/>
    <w:rsid w:val="00534589"/>
    <w:rsid w:val="00534826"/>
    <w:rsid w:val="005348E1"/>
    <w:rsid w:val="005353A2"/>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1FEF"/>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2998"/>
    <w:rsid w:val="00593312"/>
    <w:rsid w:val="00594DB6"/>
    <w:rsid w:val="00594DE1"/>
    <w:rsid w:val="005952C4"/>
    <w:rsid w:val="00596B09"/>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6DA5"/>
    <w:rsid w:val="005B74EC"/>
    <w:rsid w:val="005B775A"/>
    <w:rsid w:val="005C0944"/>
    <w:rsid w:val="005C2494"/>
    <w:rsid w:val="005C2DB2"/>
    <w:rsid w:val="005C31AB"/>
    <w:rsid w:val="005C514D"/>
    <w:rsid w:val="005C7618"/>
    <w:rsid w:val="005C7B72"/>
    <w:rsid w:val="005D00E5"/>
    <w:rsid w:val="005D20FE"/>
    <w:rsid w:val="005D2232"/>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E6D5B"/>
    <w:rsid w:val="005E77B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2713"/>
    <w:rsid w:val="00603638"/>
    <w:rsid w:val="006037A7"/>
    <w:rsid w:val="00604321"/>
    <w:rsid w:val="00605461"/>
    <w:rsid w:val="006070FE"/>
    <w:rsid w:val="006073E0"/>
    <w:rsid w:val="00610B66"/>
    <w:rsid w:val="0061121A"/>
    <w:rsid w:val="00611397"/>
    <w:rsid w:val="00612998"/>
    <w:rsid w:val="006129FB"/>
    <w:rsid w:val="0061401D"/>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4278"/>
    <w:rsid w:val="006251BC"/>
    <w:rsid w:val="00626328"/>
    <w:rsid w:val="006301C7"/>
    <w:rsid w:val="00630CB5"/>
    <w:rsid w:val="0063108A"/>
    <w:rsid w:val="00631961"/>
    <w:rsid w:val="00631F7E"/>
    <w:rsid w:val="00632888"/>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255B"/>
    <w:rsid w:val="006628C2"/>
    <w:rsid w:val="00664B61"/>
    <w:rsid w:val="006653D0"/>
    <w:rsid w:val="0066553A"/>
    <w:rsid w:val="00666932"/>
    <w:rsid w:val="0066749B"/>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47DA"/>
    <w:rsid w:val="00715A2C"/>
    <w:rsid w:val="00715BA6"/>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0D4B"/>
    <w:rsid w:val="007811A4"/>
    <w:rsid w:val="00781203"/>
    <w:rsid w:val="0078247E"/>
    <w:rsid w:val="007827D4"/>
    <w:rsid w:val="007832D3"/>
    <w:rsid w:val="007839E5"/>
    <w:rsid w:val="00783BF3"/>
    <w:rsid w:val="00784057"/>
    <w:rsid w:val="00784384"/>
    <w:rsid w:val="00786698"/>
    <w:rsid w:val="00787622"/>
    <w:rsid w:val="00790F77"/>
    <w:rsid w:val="0079213A"/>
    <w:rsid w:val="00792AB2"/>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5231"/>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49A1"/>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17F9C"/>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62EC"/>
    <w:rsid w:val="00880313"/>
    <w:rsid w:val="00880489"/>
    <w:rsid w:val="008824AE"/>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A7729"/>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5DF2"/>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4C"/>
    <w:rsid w:val="008E026D"/>
    <w:rsid w:val="008E0A68"/>
    <w:rsid w:val="008E162E"/>
    <w:rsid w:val="008E1857"/>
    <w:rsid w:val="008E2EE1"/>
    <w:rsid w:val="008E47BE"/>
    <w:rsid w:val="008E694E"/>
    <w:rsid w:val="008F02AC"/>
    <w:rsid w:val="008F068B"/>
    <w:rsid w:val="008F07DD"/>
    <w:rsid w:val="008F0E25"/>
    <w:rsid w:val="008F0EAB"/>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65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2A3E"/>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46F"/>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9D0"/>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341"/>
    <w:rsid w:val="009877DF"/>
    <w:rsid w:val="00987B77"/>
    <w:rsid w:val="00990826"/>
    <w:rsid w:val="00990907"/>
    <w:rsid w:val="00990E87"/>
    <w:rsid w:val="00991285"/>
    <w:rsid w:val="009914E0"/>
    <w:rsid w:val="0099332B"/>
    <w:rsid w:val="00994CBC"/>
    <w:rsid w:val="009961E4"/>
    <w:rsid w:val="009967AC"/>
    <w:rsid w:val="009A29E0"/>
    <w:rsid w:val="009A3706"/>
    <w:rsid w:val="009A37B4"/>
    <w:rsid w:val="009A3ED9"/>
    <w:rsid w:val="009A4AA6"/>
    <w:rsid w:val="009A51C8"/>
    <w:rsid w:val="009A5505"/>
    <w:rsid w:val="009A574B"/>
    <w:rsid w:val="009A6771"/>
    <w:rsid w:val="009A6B03"/>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10A"/>
    <w:rsid w:val="009C42D1"/>
    <w:rsid w:val="009C4835"/>
    <w:rsid w:val="009C48E0"/>
    <w:rsid w:val="009C5720"/>
    <w:rsid w:val="009C662C"/>
    <w:rsid w:val="009C7029"/>
    <w:rsid w:val="009C7116"/>
    <w:rsid w:val="009D19AA"/>
    <w:rsid w:val="009D1A89"/>
    <w:rsid w:val="009D1D78"/>
    <w:rsid w:val="009D244B"/>
    <w:rsid w:val="009D2AB7"/>
    <w:rsid w:val="009D3499"/>
    <w:rsid w:val="009D4EBE"/>
    <w:rsid w:val="009D59DB"/>
    <w:rsid w:val="009D5A7A"/>
    <w:rsid w:val="009D7436"/>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3F76"/>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19F"/>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382"/>
    <w:rsid w:val="00AE7751"/>
    <w:rsid w:val="00AF0ABF"/>
    <w:rsid w:val="00AF156B"/>
    <w:rsid w:val="00AF1884"/>
    <w:rsid w:val="00AF245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45FB"/>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41A"/>
    <w:rsid w:val="00B61699"/>
    <w:rsid w:val="00B62820"/>
    <w:rsid w:val="00B62889"/>
    <w:rsid w:val="00B62C0A"/>
    <w:rsid w:val="00B62D7D"/>
    <w:rsid w:val="00B62D90"/>
    <w:rsid w:val="00B635B9"/>
    <w:rsid w:val="00B63E23"/>
    <w:rsid w:val="00B63FEC"/>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7E1"/>
    <w:rsid w:val="00B87CD9"/>
    <w:rsid w:val="00B901FD"/>
    <w:rsid w:val="00B9087B"/>
    <w:rsid w:val="00B92B23"/>
    <w:rsid w:val="00B92D94"/>
    <w:rsid w:val="00B93EF5"/>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4D6"/>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283"/>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B97"/>
    <w:rsid w:val="00C41F8D"/>
    <w:rsid w:val="00C42502"/>
    <w:rsid w:val="00C428EA"/>
    <w:rsid w:val="00C42A03"/>
    <w:rsid w:val="00C42C94"/>
    <w:rsid w:val="00C430CF"/>
    <w:rsid w:val="00C44433"/>
    <w:rsid w:val="00C47E6A"/>
    <w:rsid w:val="00C501A1"/>
    <w:rsid w:val="00C51A24"/>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B3D"/>
    <w:rsid w:val="00D23D8D"/>
    <w:rsid w:val="00D23EDD"/>
    <w:rsid w:val="00D24477"/>
    <w:rsid w:val="00D25E4F"/>
    <w:rsid w:val="00D262BC"/>
    <w:rsid w:val="00D26F8E"/>
    <w:rsid w:val="00D2766F"/>
    <w:rsid w:val="00D3019C"/>
    <w:rsid w:val="00D31962"/>
    <w:rsid w:val="00D3331D"/>
    <w:rsid w:val="00D33442"/>
    <w:rsid w:val="00D33E0D"/>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5C13"/>
    <w:rsid w:val="00D761B4"/>
    <w:rsid w:val="00D762B3"/>
    <w:rsid w:val="00D8074C"/>
    <w:rsid w:val="00D81223"/>
    <w:rsid w:val="00D8508E"/>
    <w:rsid w:val="00D850A8"/>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9B5"/>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7C8"/>
    <w:rsid w:val="00DC0F10"/>
    <w:rsid w:val="00DC0FD9"/>
    <w:rsid w:val="00DC146A"/>
    <w:rsid w:val="00DC1F00"/>
    <w:rsid w:val="00DC382B"/>
    <w:rsid w:val="00DC4668"/>
    <w:rsid w:val="00DC482A"/>
    <w:rsid w:val="00DC4C6D"/>
    <w:rsid w:val="00DC5FDD"/>
    <w:rsid w:val="00DC6049"/>
    <w:rsid w:val="00DC6308"/>
    <w:rsid w:val="00DC63EC"/>
    <w:rsid w:val="00DC74AC"/>
    <w:rsid w:val="00DD00A1"/>
    <w:rsid w:val="00DD0406"/>
    <w:rsid w:val="00DD179E"/>
    <w:rsid w:val="00DD2FC1"/>
    <w:rsid w:val="00DD3C86"/>
    <w:rsid w:val="00DD50AF"/>
    <w:rsid w:val="00DD547F"/>
    <w:rsid w:val="00DD5C41"/>
    <w:rsid w:val="00DD6F5B"/>
    <w:rsid w:val="00DD7661"/>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BB"/>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3E0"/>
    <w:rsid w:val="00E81E2C"/>
    <w:rsid w:val="00E81F01"/>
    <w:rsid w:val="00E823A1"/>
    <w:rsid w:val="00E82E0B"/>
    <w:rsid w:val="00E82F98"/>
    <w:rsid w:val="00E83007"/>
    <w:rsid w:val="00E853EB"/>
    <w:rsid w:val="00E85A69"/>
    <w:rsid w:val="00E861E9"/>
    <w:rsid w:val="00E86E1E"/>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BA"/>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D735D"/>
    <w:rsid w:val="00EE15E4"/>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68A0"/>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3CCC"/>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2EF2"/>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0C57EE"/>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0C57E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0C57E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0C57E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0C57E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0C57E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0C57E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0C57E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0C57E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0C57E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0C57EE"/>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rsid w:val="000C57E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0C57EE"/>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0C57EE"/>
    <w:rPr>
      <w:rFonts w:ascii="Calibri" w:eastAsia="Times New Roman" w:hAnsi="Calibri" w:cs="Times New Roman"/>
      <w:b/>
      <w:bCs/>
      <w:sz w:val="28"/>
      <w:szCs w:val="28"/>
    </w:rPr>
  </w:style>
  <w:style w:type="character" w:customStyle="1" w:styleId="Heading5Char">
    <w:name w:val="Heading 5 Char"/>
    <w:basedOn w:val="DefaultParagraphFont"/>
    <w:link w:val="Heading5"/>
    <w:rsid w:val="000C57E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C57EE"/>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uiPriority w:val="9"/>
    <w:rsid w:val="000C57EE"/>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0C57E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0C57EE"/>
    <w:rPr>
      <w:rFonts w:ascii="Cambria" w:eastAsia="Times New Roman" w:hAnsi="Cambria" w:cs="Times New Roman"/>
      <w:sz w:val="20"/>
      <w:szCs w:val="20"/>
    </w:rPr>
  </w:style>
  <w:style w:type="character" w:customStyle="1" w:styleId="Heading1Char">
    <w:name w:val="Heading 1 Char"/>
    <w:link w:val="Heading1"/>
    <w:rsid w:val="000C57EE"/>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0C57E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0C57EE"/>
    <w:rPr>
      <w:rFonts w:ascii="Calibri" w:eastAsia="Calibri" w:hAnsi="Calibri" w:cs="Times New Roman"/>
      <w:lang w:val="ro-RO"/>
    </w:rPr>
  </w:style>
  <w:style w:type="paragraph" w:styleId="Footer">
    <w:name w:val="footer"/>
    <w:aliases w:val=" Char"/>
    <w:basedOn w:val="Normal"/>
    <w:link w:val="FooterChar"/>
    <w:uiPriority w:val="99"/>
    <w:unhideWhenUsed/>
    <w:rsid w:val="000C57E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0C57EE"/>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0C57EE"/>
    <w:pPr>
      <w:ind w:left="720"/>
      <w:contextualSpacing/>
    </w:pPr>
  </w:style>
  <w:style w:type="paragraph" w:styleId="NormalWeb">
    <w:name w:val="Normal (Web)"/>
    <w:aliases w:val="Normal (Web) Char Char,Normal (Web) Char"/>
    <w:basedOn w:val="Normal"/>
    <w:uiPriority w:val="99"/>
    <w:qFormat/>
    <w:rsid w:val="000C57E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0C57E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0C57EE"/>
    <w:rPr>
      <w:rFonts w:ascii="Tahoma" w:eastAsia="Calibri" w:hAnsi="Tahoma" w:cs="Times New Roman"/>
      <w:sz w:val="16"/>
      <w:szCs w:val="16"/>
    </w:rPr>
  </w:style>
  <w:style w:type="character" w:styleId="Hyperlink">
    <w:name w:val="Hyperlink"/>
    <w:unhideWhenUsed/>
    <w:rsid w:val="000C57EE"/>
    <w:rPr>
      <w:color w:val="0000FF"/>
      <w:u w:val="single"/>
    </w:rPr>
  </w:style>
  <w:style w:type="table" w:styleId="TableGrid">
    <w:name w:val="Table Grid"/>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C57EE"/>
    <w:rPr>
      <w:sz w:val="16"/>
      <w:szCs w:val="16"/>
    </w:rPr>
  </w:style>
  <w:style w:type="paragraph" w:styleId="CommentText">
    <w:name w:val="annotation text"/>
    <w:basedOn w:val="Normal"/>
    <w:link w:val="CommentTextChar"/>
    <w:uiPriority w:val="99"/>
    <w:unhideWhenUsed/>
    <w:rsid w:val="000C57EE"/>
    <w:pPr>
      <w:spacing w:line="240" w:lineRule="auto"/>
    </w:pPr>
    <w:rPr>
      <w:sz w:val="20"/>
      <w:szCs w:val="20"/>
    </w:rPr>
  </w:style>
  <w:style w:type="character" w:customStyle="1" w:styleId="CommentTextChar">
    <w:name w:val="Comment Text Char"/>
    <w:basedOn w:val="DefaultParagraphFont"/>
    <w:link w:val="CommentText"/>
    <w:uiPriority w:val="99"/>
    <w:rsid w:val="000C57E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0C57EE"/>
    <w:rPr>
      <w:b/>
      <w:bCs/>
    </w:rPr>
  </w:style>
  <w:style w:type="character" w:customStyle="1" w:styleId="CommentSubjectChar">
    <w:name w:val="Comment Subject Char"/>
    <w:basedOn w:val="CommentTextChar"/>
    <w:link w:val="CommentSubject"/>
    <w:rsid w:val="000C57E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0C57E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0C57EE"/>
    <w:rPr>
      <w:rFonts w:ascii="Calibri" w:eastAsia="Calibri" w:hAnsi="Calibri" w:cs="Times New Roman"/>
      <w:sz w:val="20"/>
      <w:szCs w:val="20"/>
    </w:rPr>
  </w:style>
  <w:style w:type="character" w:styleId="FootnoteReference">
    <w:name w:val="footnote reference"/>
    <w:aliases w:val="Footnote,Footnote symbol,Fussnota,ftref"/>
    <w:unhideWhenUsed/>
    <w:rsid w:val="000C57EE"/>
    <w:rPr>
      <w:vertAlign w:val="superscript"/>
    </w:rPr>
  </w:style>
  <w:style w:type="paragraph" w:styleId="BodyText">
    <w:name w:val="Body Text"/>
    <w:basedOn w:val="Normal"/>
    <w:link w:val="BodyTextChar"/>
    <w:unhideWhenUsed/>
    <w:qFormat/>
    <w:rsid w:val="000C57EE"/>
    <w:pPr>
      <w:spacing w:after="120"/>
    </w:pPr>
  </w:style>
  <w:style w:type="character" w:customStyle="1" w:styleId="BodyTextChar">
    <w:name w:val="Body Text Char"/>
    <w:basedOn w:val="DefaultParagraphFont"/>
    <w:link w:val="BodyText"/>
    <w:rsid w:val="000C57EE"/>
    <w:rPr>
      <w:rFonts w:ascii="Calibri" w:eastAsia="Calibri" w:hAnsi="Calibri" w:cs="Times New Roman"/>
      <w:lang w:val="ro-RO"/>
    </w:rPr>
  </w:style>
  <w:style w:type="paragraph" w:styleId="TOC1">
    <w:name w:val="toc 1"/>
    <w:basedOn w:val="Normal"/>
    <w:next w:val="Normal"/>
    <w:autoRedefine/>
    <w:uiPriority w:val="39"/>
    <w:unhideWhenUsed/>
    <w:qFormat/>
    <w:rsid w:val="000C57EE"/>
    <w:pPr>
      <w:spacing w:after="100"/>
    </w:pPr>
  </w:style>
  <w:style w:type="paragraph" w:styleId="TOC2">
    <w:name w:val="toc 2"/>
    <w:basedOn w:val="Normal"/>
    <w:next w:val="Normal"/>
    <w:autoRedefine/>
    <w:uiPriority w:val="39"/>
    <w:unhideWhenUsed/>
    <w:qFormat/>
    <w:rsid w:val="000C57EE"/>
    <w:pPr>
      <w:tabs>
        <w:tab w:val="right" w:leader="dot" w:pos="9074"/>
      </w:tabs>
      <w:spacing w:after="100"/>
    </w:pPr>
  </w:style>
  <w:style w:type="paragraph" w:customStyle="1" w:styleId="xl47">
    <w:name w:val="xl47"/>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C57E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0C57EE"/>
  </w:style>
  <w:style w:type="character" w:styleId="FollowedHyperlink">
    <w:name w:val="FollowedHyperlink"/>
    <w:unhideWhenUsed/>
    <w:rsid w:val="000C57EE"/>
    <w:rPr>
      <w:color w:val="800080"/>
      <w:u w:val="single"/>
    </w:rPr>
  </w:style>
  <w:style w:type="paragraph" w:styleId="TOC3">
    <w:name w:val="toc 3"/>
    <w:basedOn w:val="Normal"/>
    <w:next w:val="Normal"/>
    <w:autoRedefine/>
    <w:uiPriority w:val="39"/>
    <w:unhideWhenUsed/>
    <w:qFormat/>
    <w:rsid w:val="000C57E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0C57E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0C57E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0C57EE"/>
    <w:rPr>
      <w:rFonts w:eastAsia="Times New Roman"/>
      <w:sz w:val="20"/>
      <w:szCs w:val="20"/>
      <w:lang w:val="en-US"/>
    </w:rPr>
  </w:style>
  <w:style w:type="character" w:customStyle="1" w:styleId="EndnoteTextChar">
    <w:name w:val="Endnote Text Char"/>
    <w:basedOn w:val="DefaultParagraphFont"/>
    <w:link w:val="EndnoteText"/>
    <w:uiPriority w:val="99"/>
    <w:semiHidden/>
    <w:rsid w:val="000C57EE"/>
    <w:rPr>
      <w:rFonts w:ascii="Calibri" w:eastAsia="Times New Roman" w:hAnsi="Calibri" w:cs="Times New Roman"/>
      <w:sz w:val="20"/>
      <w:szCs w:val="20"/>
    </w:rPr>
  </w:style>
  <w:style w:type="paragraph" w:styleId="Title">
    <w:name w:val="Title"/>
    <w:basedOn w:val="Normal"/>
    <w:link w:val="TitleChar"/>
    <w:qFormat/>
    <w:rsid w:val="000C57E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0C57E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0C57E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0C57E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0C57E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0C57E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0C57EE"/>
    <w:rPr>
      <w:rFonts w:eastAsia="Times New Roman"/>
      <w:sz w:val="20"/>
      <w:szCs w:val="20"/>
    </w:rPr>
  </w:style>
  <w:style w:type="character" w:customStyle="1" w:styleId="NoteHeadingChar">
    <w:name w:val="Note Heading Char"/>
    <w:basedOn w:val="DefaultParagraphFont"/>
    <w:link w:val="NoteHeading"/>
    <w:rsid w:val="000C57EE"/>
    <w:rPr>
      <w:rFonts w:ascii="Calibri" w:eastAsia="Times New Roman" w:hAnsi="Calibri" w:cs="Times New Roman"/>
      <w:sz w:val="20"/>
      <w:szCs w:val="20"/>
    </w:rPr>
  </w:style>
  <w:style w:type="paragraph" w:styleId="BodyText2">
    <w:name w:val="Body Text 2"/>
    <w:basedOn w:val="Normal"/>
    <w:link w:val="BodyText2Char"/>
    <w:uiPriority w:val="99"/>
    <w:unhideWhenUsed/>
    <w:rsid w:val="000C57E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0C57EE"/>
    <w:rPr>
      <w:rFonts w:ascii="Arial" w:eastAsia="Times New Roman" w:hAnsi="Arial" w:cs="Times New Roman"/>
      <w:sz w:val="28"/>
      <w:szCs w:val="28"/>
    </w:rPr>
  </w:style>
  <w:style w:type="paragraph" w:styleId="BodyText3">
    <w:name w:val="Body Text 3"/>
    <w:basedOn w:val="Normal"/>
    <w:link w:val="BodyText3Char"/>
    <w:unhideWhenUsed/>
    <w:rsid w:val="000C57E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0C57EE"/>
    <w:rPr>
      <w:rFonts w:ascii="Arial" w:eastAsia="Times New Roman" w:hAnsi="Arial" w:cs="Times New Roman"/>
      <w:sz w:val="16"/>
      <w:szCs w:val="16"/>
    </w:rPr>
  </w:style>
  <w:style w:type="paragraph" w:styleId="BodyTextIndent3">
    <w:name w:val="Body Text Indent 3"/>
    <w:basedOn w:val="Normal"/>
    <w:link w:val="BodyTextIndent3Char"/>
    <w:unhideWhenUsed/>
    <w:rsid w:val="000C57E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0C57EE"/>
    <w:rPr>
      <w:rFonts w:ascii="Arial" w:eastAsia="Times New Roman" w:hAnsi="Arial" w:cs="Times New Roman"/>
      <w:sz w:val="16"/>
      <w:szCs w:val="16"/>
    </w:rPr>
  </w:style>
  <w:style w:type="paragraph" w:styleId="DocumentMap">
    <w:name w:val="Document Map"/>
    <w:basedOn w:val="Normal"/>
    <w:link w:val="DocumentMapChar"/>
    <w:semiHidden/>
    <w:unhideWhenUsed/>
    <w:rsid w:val="000C57E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0C57EE"/>
    <w:rPr>
      <w:rFonts w:ascii="Tahoma" w:eastAsia="Times New Roman" w:hAnsi="Tahoma" w:cs="Times New Roman"/>
      <w:sz w:val="20"/>
      <w:szCs w:val="20"/>
      <w:shd w:val="clear" w:color="auto" w:fill="000080"/>
    </w:rPr>
  </w:style>
  <w:style w:type="paragraph" w:styleId="PlainText">
    <w:name w:val="Plain Text"/>
    <w:basedOn w:val="Normal"/>
    <w:link w:val="PlainTextChar"/>
    <w:uiPriority w:val="99"/>
    <w:unhideWhenUsed/>
    <w:rsid w:val="000C57E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0C57EE"/>
    <w:rPr>
      <w:rFonts w:ascii="Consolas" w:eastAsia="Calibri" w:hAnsi="Consolas" w:cs="Times New Roman"/>
      <w:sz w:val="21"/>
      <w:szCs w:val="21"/>
    </w:rPr>
  </w:style>
  <w:style w:type="paragraph" w:styleId="NoSpacing">
    <w:name w:val="No Spacing"/>
    <w:link w:val="NoSpacingChar"/>
    <w:uiPriority w:val="1"/>
    <w:qFormat/>
    <w:rsid w:val="000C57E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0C57E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0C57E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0C57EE"/>
    <w:rPr>
      <w:sz w:val="24"/>
      <w:lang w:val="en-GB" w:eastAsia="en-GB"/>
    </w:rPr>
  </w:style>
  <w:style w:type="paragraph" w:customStyle="1" w:styleId="Text1">
    <w:name w:val="Text 1"/>
    <w:basedOn w:val="Normal"/>
    <w:link w:val="Text1Char"/>
    <w:qFormat/>
    <w:rsid w:val="000C57E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0C57E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0C57E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0C57E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0C57EE"/>
    <w:pPr>
      <w:numPr>
        <w:numId w:val="1"/>
      </w:numPr>
      <w:tabs>
        <w:tab w:val="clear" w:pos="765"/>
      </w:tabs>
      <w:ind w:left="720" w:hanging="360"/>
    </w:pPr>
  </w:style>
  <w:style w:type="paragraph" w:customStyle="1" w:styleId="CaracterCaracterCaracter">
    <w:name w:val="Caracter Caracter Caracter"/>
    <w:basedOn w:val="Normal"/>
    <w:rsid w:val="000C57E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0C57E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0C57E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0C57EE"/>
    <w:rPr>
      <w:vertAlign w:val="superscript"/>
    </w:rPr>
  </w:style>
  <w:style w:type="character" w:styleId="BookTitle">
    <w:name w:val="Book Title"/>
    <w:qFormat/>
    <w:rsid w:val="000C57EE"/>
    <w:rPr>
      <w:b/>
      <w:bCs/>
      <w:smallCaps/>
      <w:spacing w:val="5"/>
    </w:rPr>
  </w:style>
  <w:style w:type="character" w:customStyle="1" w:styleId="tpa1">
    <w:name w:val="tpa1"/>
    <w:basedOn w:val="DefaultParagraphFont"/>
    <w:rsid w:val="000C57EE"/>
  </w:style>
  <w:style w:type="character" w:customStyle="1" w:styleId="tli1">
    <w:name w:val="tli1"/>
    <w:basedOn w:val="DefaultParagraphFont"/>
    <w:rsid w:val="000C57EE"/>
  </w:style>
  <w:style w:type="character" w:customStyle="1" w:styleId="text10">
    <w:name w:val="text1"/>
    <w:basedOn w:val="DefaultParagraphFont"/>
    <w:rsid w:val="000C57EE"/>
  </w:style>
  <w:style w:type="character" w:customStyle="1" w:styleId="pt1">
    <w:name w:val="pt1"/>
    <w:rsid w:val="000C57EE"/>
    <w:rPr>
      <w:b/>
      <w:bCs/>
      <w:color w:val="8F0000"/>
    </w:rPr>
  </w:style>
  <w:style w:type="character" w:customStyle="1" w:styleId="tpt1">
    <w:name w:val="tpt1"/>
    <w:basedOn w:val="DefaultParagraphFont"/>
    <w:rsid w:val="000C57EE"/>
  </w:style>
  <w:style w:type="character" w:customStyle="1" w:styleId="al1">
    <w:name w:val="al1"/>
    <w:rsid w:val="000C57EE"/>
    <w:rPr>
      <w:b/>
      <w:bCs/>
      <w:color w:val="008F00"/>
    </w:rPr>
  </w:style>
  <w:style w:type="character" w:customStyle="1" w:styleId="tal1">
    <w:name w:val="tal1"/>
    <w:basedOn w:val="DefaultParagraphFont"/>
    <w:rsid w:val="000C57EE"/>
  </w:style>
  <w:style w:type="character" w:customStyle="1" w:styleId="do1">
    <w:name w:val="do1"/>
    <w:rsid w:val="000C57EE"/>
    <w:rPr>
      <w:b/>
      <w:bCs/>
      <w:sz w:val="26"/>
      <w:szCs w:val="26"/>
    </w:rPr>
  </w:style>
  <w:style w:type="character" w:customStyle="1" w:styleId="def">
    <w:name w:val="def"/>
    <w:basedOn w:val="DefaultParagraphFont"/>
    <w:rsid w:val="000C57EE"/>
  </w:style>
  <w:style w:type="character" w:customStyle="1" w:styleId="titlupag">
    <w:name w:val="titlu_pag"/>
    <w:basedOn w:val="DefaultParagraphFont"/>
    <w:rsid w:val="000C57EE"/>
  </w:style>
  <w:style w:type="character" w:customStyle="1" w:styleId="ar1">
    <w:name w:val="ar1"/>
    <w:rsid w:val="000C57EE"/>
    <w:rPr>
      <w:b/>
      <w:bCs/>
      <w:color w:val="0000AF"/>
      <w:sz w:val="22"/>
      <w:szCs w:val="22"/>
    </w:rPr>
  </w:style>
  <w:style w:type="paragraph" w:styleId="z-TopofForm">
    <w:name w:val="HTML Top of Form"/>
    <w:basedOn w:val="Normal"/>
    <w:next w:val="Normal"/>
    <w:link w:val="z-TopofFormChar"/>
    <w:hidden/>
    <w:uiPriority w:val="99"/>
    <w:unhideWhenUsed/>
    <w:rsid w:val="000C57E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0C57E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0C57E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0C57EE"/>
    <w:rPr>
      <w:rFonts w:ascii="Arial" w:eastAsia="Times New Roman" w:hAnsi="Arial" w:cs="Times New Roman"/>
      <w:vanish/>
      <w:sz w:val="16"/>
      <w:szCs w:val="16"/>
    </w:rPr>
  </w:style>
  <w:style w:type="table" w:customStyle="1" w:styleId="TableGrid1">
    <w:name w:val="Table Grid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0C57EE"/>
  </w:style>
  <w:style w:type="table" w:customStyle="1" w:styleId="TableGrid2">
    <w:name w:val="Table Grid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0C5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0C57E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0C57E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0C57E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0C57E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0C57E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0C57E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0C57E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0C57E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0C57E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0C57E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0C57E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0C57E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0C57E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0C57E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0C57E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0C57E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0C57E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0C57EE"/>
    <w:rPr>
      <w:b/>
      <w:bCs/>
      <w:color w:val="8F0000"/>
    </w:rPr>
  </w:style>
  <w:style w:type="character" w:customStyle="1" w:styleId="tsp1">
    <w:name w:val="tsp1"/>
    <w:basedOn w:val="DefaultParagraphFont"/>
    <w:rsid w:val="000C57EE"/>
  </w:style>
  <w:style w:type="character" w:styleId="Strong">
    <w:name w:val="Strong"/>
    <w:uiPriority w:val="22"/>
    <w:qFormat/>
    <w:rsid w:val="000C57EE"/>
    <w:rPr>
      <w:b/>
      <w:bCs/>
    </w:rPr>
  </w:style>
  <w:style w:type="character" w:customStyle="1" w:styleId="tax1">
    <w:name w:val="tax1"/>
    <w:rsid w:val="000C57EE"/>
    <w:rPr>
      <w:b/>
      <w:bCs/>
      <w:sz w:val="26"/>
      <w:szCs w:val="26"/>
    </w:rPr>
  </w:style>
  <w:style w:type="character" w:customStyle="1" w:styleId="tca1">
    <w:name w:val="tca1"/>
    <w:rsid w:val="000C57EE"/>
    <w:rPr>
      <w:b/>
      <w:bCs/>
      <w:sz w:val="24"/>
      <w:szCs w:val="24"/>
    </w:rPr>
  </w:style>
  <w:style w:type="character" w:customStyle="1" w:styleId="BodyTextIndentChar1">
    <w:name w:val="Body Text Indent Char1"/>
    <w:rsid w:val="000C57E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0C57E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0C57E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0C57E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0C57EE"/>
    <w:rPr>
      <w:rFonts w:ascii="Calibri" w:eastAsia="Times New Roman" w:hAnsi="Calibri" w:cs="Times New Roman"/>
      <w:sz w:val="20"/>
      <w:szCs w:val="20"/>
    </w:rPr>
  </w:style>
  <w:style w:type="paragraph" w:styleId="TOC4">
    <w:name w:val="toc 4"/>
    <w:basedOn w:val="Normal"/>
    <w:next w:val="Normal"/>
    <w:autoRedefine/>
    <w:uiPriority w:val="39"/>
    <w:unhideWhenUsed/>
    <w:rsid w:val="000C57EE"/>
    <w:pPr>
      <w:spacing w:after="100"/>
      <w:ind w:left="660"/>
    </w:pPr>
    <w:rPr>
      <w:rFonts w:eastAsia="Times New Roman"/>
      <w:lang w:val="en-US"/>
    </w:rPr>
  </w:style>
  <w:style w:type="paragraph" w:styleId="TOC5">
    <w:name w:val="toc 5"/>
    <w:basedOn w:val="Normal"/>
    <w:next w:val="Normal"/>
    <w:autoRedefine/>
    <w:uiPriority w:val="39"/>
    <w:unhideWhenUsed/>
    <w:rsid w:val="000C57EE"/>
    <w:pPr>
      <w:spacing w:after="100"/>
      <w:ind w:left="880"/>
    </w:pPr>
    <w:rPr>
      <w:rFonts w:eastAsia="Times New Roman"/>
      <w:lang w:val="en-US"/>
    </w:rPr>
  </w:style>
  <w:style w:type="paragraph" w:styleId="TOC6">
    <w:name w:val="toc 6"/>
    <w:basedOn w:val="Normal"/>
    <w:next w:val="Normal"/>
    <w:autoRedefine/>
    <w:uiPriority w:val="39"/>
    <w:unhideWhenUsed/>
    <w:rsid w:val="000C57EE"/>
    <w:pPr>
      <w:spacing w:after="100"/>
      <w:ind w:left="1100"/>
    </w:pPr>
    <w:rPr>
      <w:rFonts w:eastAsia="Times New Roman"/>
      <w:lang w:val="en-US"/>
    </w:rPr>
  </w:style>
  <w:style w:type="paragraph" w:styleId="TOC7">
    <w:name w:val="toc 7"/>
    <w:basedOn w:val="Normal"/>
    <w:next w:val="Normal"/>
    <w:autoRedefine/>
    <w:uiPriority w:val="39"/>
    <w:unhideWhenUsed/>
    <w:rsid w:val="000C57EE"/>
    <w:pPr>
      <w:spacing w:after="100"/>
      <w:ind w:left="1320"/>
    </w:pPr>
    <w:rPr>
      <w:rFonts w:eastAsia="Times New Roman"/>
      <w:lang w:val="en-US"/>
    </w:rPr>
  </w:style>
  <w:style w:type="paragraph" w:styleId="TOC8">
    <w:name w:val="toc 8"/>
    <w:basedOn w:val="Normal"/>
    <w:next w:val="Normal"/>
    <w:autoRedefine/>
    <w:uiPriority w:val="39"/>
    <w:unhideWhenUsed/>
    <w:rsid w:val="000C57EE"/>
    <w:pPr>
      <w:spacing w:after="100"/>
      <w:ind w:left="1540"/>
    </w:pPr>
    <w:rPr>
      <w:rFonts w:eastAsia="Times New Roman"/>
      <w:lang w:val="en-US"/>
    </w:rPr>
  </w:style>
  <w:style w:type="paragraph" w:styleId="TOC9">
    <w:name w:val="toc 9"/>
    <w:basedOn w:val="Normal"/>
    <w:next w:val="Normal"/>
    <w:autoRedefine/>
    <w:uiPriority w:val="39"/>
    <w:unhideWhenUsed/>
    <w:rsid w:val="000C57EE"/>
    <w:pPr>
      <w:spacing w:after="100"/>
      <w:ind w:left="1760"/>
    </w:pPr>
    <w:rPr>
      <w:rFonts w:eastAsia="Times New Roman"/>
      <w:lang w:val="en-US"/>
    </w:rPr>
  </w:style>
  <w:style w:type="table" w:customStyle="1" w:styleId="TableGrid11">
    <w:name w:val="Table Grid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0C57EE"/>
  </w:style>
  <w:style w:type="paragraph" w:customStyle="1" w:styleId="text">
    <w:name w:val="text"/>
    <w:basedOn w:val="Normal"/>
    <w:rsid w:val="000C57E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0C57EE"/>
  </w:style>
  <w:style w:type="numbering" w:customStyle="1" w:styleId="NoList111">
    <w:name w:val="No List111"/>
    <w:next w:val="NoList"/>
    <w:semiHidden/>
    <w:unhideWhenUsed/>
    <w:rsid w:val="000C57EE"/>
  </w:style>
  <w:style w:type="table" w:customStyle="1" w:styleId="TableGrid21">
    <w:name w:val="Table Grid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0C57EE"/>
  </w:style>
  <w:style w:type="numbering" w:customStyle="1" w:styleId="NoList3">
    <w:name w:val="No List3"/>
    <w:next w:val="NoList"/>
    <w:uiPriority w:val="99"/>
    <w:semiHidden/>
    <w:unhideWhenUsed/>
    <w:rsid w:val="000C57EE"/>
  </w:style>
  <w:style w:type="paragraph" w:customStyle="1" w:styleId="Stil2">
    <w:name w:val="Stil2"/>
    <w:basedOn w:val="Heading1"/>
    <w:autoRedefine/>
    <w:rsid w:val="000C57E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0C57E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0C57E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0C57E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0C57E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0C57E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0C57E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0C57E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0C57E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0C57EE"/>
    <w:pPr>
      <w:spacing w:after="0" w:line="240" w:lineRule="auto"/>
      <w:jc w:val="both"/>
    </w:pPr>
    <w:rPr>
      <w:rFonts w:ascii="Arial" w:eastAsia="Times New Roman" w:hAnsi="Arial"/>
      <w:szCs w:val="20"/>
      <w:lang w:val="en-GB"/>
    </w:rPr>
  </w:style>
  <w:style w:type="paragraph" w:customStyle="1" w:styleId="Application3">
    <w:name w:val="Application3"/>
    <w:basedOn w:val="Normal"/>
    <w:rsid w:val="000C57E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0C57E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0C57E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0C57E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0C57E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0C57EE"/>
    <w:rPr>
      <w:b/>
    </w:rPr>
  </w:style>
  <w:style w:type="paragraph" w:customStyle="1" w:styleId="Titreobjet">
    <w:name w:val="Titre objet"/>
    <w:basedOn w:val="Normal"/>
    <w:next w:val="Normal"/>
    <w:qFormat/>
    <w:rsid w:val="000C57E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0C57E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0C57E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0C57E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0C57E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0C57E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0C57E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0C57E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0C57E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0C57E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0C57E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0C57EE"/>
    <w:pPr>
      <w:ind w:left="680" w:hanging="113"/>
    </w:pPr>
  </w:style>
  <w:style w:type="paragraph" w:customStyle="1" w:styleId="CharCharCharCharCharCharCharCharCharChar">
    <w:name w:val="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Char11">
    <w:name w:val="Char11"/>
    <w:rsid w:val="000C57EE"/>
    <w:rPr>
      <w:sz w:val="24"/>
      <w:szCs w:val="24"/>
      <w:lang w:val="ro-RO"/>
    </w:rPr>
  </w:style>
  <w:style w:type="paragraph" w:customStyle="1" w:styleId="xl22">
    <w:name w:val="xl22"/>
    <w:basedOn w:val="Normal"/>
    <w:rsid w:val="000C57E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0C57E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0C57EE"/>
    <w:rPr>
      <w:rFonts w:ascii="Times New Roman" w:hAnsi="Times New Roman" w:cs="Times New Roman"/>
      <w:sz w:val="20"/>
      <w:szCs w:val="20"/>
    </w:rPr>
  </w:style>
  <w:style w:type="character" w:customStyle="1" w:styleId="FontStyle509">
    <w:name w:val="Font Style509"/>
    <w:rsid w:val="000C57EE"/>
    <w:rPr>
      <w:rFonts w:ascii="Times New Roman" w:hAnsi="Times New Roman" w:cs="Times New Roman"/>
      <w:b/>
      <w:bCs/>
      <w:sz w:val="20"/>
      <w:szCs w:val="20"/>
    </w:rPr>
  </w:style>
  <w:style w:type="paragraph" w:customStyle="1" w:styleId="Style164">
    <w:name w:val="Style164"/>
    <w:basedOn w:val="Normal"/>
    <w:rsid w:val="000C57E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0C57EE"/>
    <w:rPr>
      <w:i/>
      <w:iCs/>
    </w:rPr>
  </w:style>
  <w:style w:type="numbering" w:customStyle="1" w:styleId="NoList4">
    <w:name w:val="No List4"/>
    <w:next w:val="NoList"/>
    <w:semiHidden/>
    <w:unhideWhenUsed/>
    <w:rsid w:val="000C57EE"/>
  </w:style>
  <w:style w:type="paragraph" w:styleId="Caption">
    <w:name w:val="caption"/>
    <w:basedOn w:val="Normal"/>
    <w:next w:val="Normal"/>
    <w:qFormat/>
    <w:rsid w:val="000C57E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0C57E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0C57E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0C57E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0C57E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0C57E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0C57E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0C57E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0C57E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0C57E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0C57EE"/>
    <w:pPr>
      <w:spacing w:before="120"/>
      <w:jc w:val="center"/>
    </w:pPr>
    <w:rPr>
      <w:sz w:val="20"/>
    </w:rPr>
  </w:style>
  <w:style w:type="paragraph" w:customStyle="1" w:styleId="textcslovan">
    <w:name w:val="text císlovaný"/>
    <w:basedOn w:val="text"/>
    <w:rsid w:val="000C57E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0C57E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0C57EE"/>
    <w:pPr>
      <w:pageBreakBefore w:val="0"/>
      <w:spacing w:before="0"/>
    </w:pPr>
    <w:rPr>
      <w:sz w:val="32"/>
    </w:rPr>
  </w:style>
  <w:style w:type="table" w:customStyle="1" w:styleId="TableGrid6">
    <w:name w:val="Table Grid6"/>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0C57EE"/>
    <w:rPr>
      <w:b/>
      <w:bCs/>
      <w:sz w:val="24"/>
      <w:szCs w:val="24"/>
    </w:rPr>
  </w:style>
  <w:style w:type="character" w:customStyle="1" w:styleId="NormalWeb2Char">
    <w:name w:val="Normal (Web)2 Char"/>
    <w:link w:val="NormalWeb2"/>
    <w:rsid w:val="000C57EE"/>
    <w:rPr>
      <w:rFonts w:ascii="Times New Roman" w:eastAsia="Times New Roman" w:hAnsi="Times New Roman" w:cs="Times New Roman"/>
      <w:sz w:val="24"/>
      <w:szCs w:val="24"/>
    </w:rPr>
  </w:style>
  <w:style w:type="paragraph" w:customStyle="1" w:styleId="Default">
    <w:name w:val="Default"/>
    <w:qFormat/>
    <w:rsid w:val="000C57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0C57EE"/>
  </w:style>
  <w:style w:type="table" w:customStyle="1" w:styleId="TableGrid7">
    <w:name w:val="Table Grid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0C57EE"/>
  </w:style>
  <w:style w:type="character" w:styleId="IntenseReference">
    <w:name w:val="Intense Reference"/>
    <w:uiPriority w:val="32"/>
    <w:qFormat/>
    <w:rsid w:val="000C57EE"/>
    <w:rPr>
      <w:b/>
      <w:bCs/>
      <w:smallCaps/>
      <w:color w:val="C0504D"/>
      <w:spacing w:val="5"/>
      <w:u w:val="single"/>
    </w:rPr>
  </w:style>
  <w:style w:type="table" w:customStyle="1" w:styleId="TableGrid10">
    <w:name w:val="Table Grid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0C57EE"/>
    <w:rPr>
      <w:rFonts w:ascii="Times New Roman" w:eastAsia="Times New Roman" w:hAnsi="Times New Roman"/>
      <w:b/>
      <w:sz w:val="24"/>
      <w:szCs w:val="24"/>
      <w:lang w:eastAsia="fr-FR"/>
    </w:rPr>
  </w:style>
  <w:style w:type="paragraph" w:customStyle="1" w:styleId="msolistparagraph0">
    <w:name w:val="msolistparagraph"/>
    <w:basedOn w:val="Normal"/>
    <w:qFormat/>
    <w:rsid w:val="000C57E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0C57EE"/>
  </w:style>
  <w:style w:type="numbering" w:customStyle="1" w:styleId="NoList31">
    <w:name w:val="No List31"/>
    <w:next w:val="NoList"/>
    <w:uiPriority w:val="99"/>
    <w:semiHidden/>
    <w:unhideWhenUsed/>
    <w:rsid w:val="000C57EE"/>
  </w:style>
  <w:style w:type="character" w:customStyle="1" w:styleId="NoSpacingChar">
    <w:name w:val="No Spacing Char"/>
    <w:link w:val="NoSpacing"/>
    <w:uiPriority w:val="1"/>
    <w:rsid w:val="000C57EE"/>
    <w:rPr>
      <w:rFonts w:ascii="Arial" w:eastAsia="Times New Roman" w:hAnsi="Arial" w:cs="Times New Roman"/>
      <w:sz w:val="28"/>
      <w:szCs w:val="28"/>
    </w:rPr>
  </w:style>
  <w:style w:type="table" w:customStyle="1" w:styleId="TableGrid71">
    <w:name w:val="Table Grid7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0C57EE"/>
  </w:style>
  <w:style w:type="numbering" w:customStyle="1" w:styleId="NoList22">
    <w:name w:val="No List22"/>
    <w:next w:val="NoList"/>
    <w:uiPriority w:val="99"/>
    <w:semiHidden/>
    <w:unhideWhenUsed/>
    <w:rsid w:val="000C57EE"/>
  </w:style>
  <w:style w:type="numbering" w:customStyle="1" w:styleId="NoList112">
    <w:name w:val="No List112"/>
    <w:next w:val="NoList"/>
    <w:uiPriority w:val="99"/>
    <w:semiHidden/>
    <w:unhideWhenUsed/>
    <w:rsid w:val="000C57EE"/>
  </w:style>
  <w:style w:type="table" w:customStyle="1" w:styleId="TableGrid41">
    <w:name w:val="Table Grid4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0C57EE"/>
  </w:style>
  <w:style w:type="numbering" w:customStyle="1" w:styleId="NoList32">
    <w:name w:val="No List32"/>
    <w:next w:val="NoList"/>
    <w:uiPriority w:val="99"/>
    <w:semiHidden/>
    <w:unhideWhenUsed/>
    <w:rsid w:val="000C57EE"/>
  </w:style>
  <w:style w:type="table" w:customStyle="1" w:styleId="TableGrid51">
    <w:name w:val="Table Grid5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0C57EE"/>
  </w:style>
  <w:style w:type="paragraph" w:customStyle="1" w:styleId="List2">
    <w:name w:val="List2"/>
    <w:basedOn w:val="Normal"/>
    <w:rsid w:val="000C57E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0C57EE"/>
  </w:style>
  <w:style w:type="table" w:customStyle="1" w:styleId="TableGrid15">
    <w:name w:val="Table Grid15"/>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0C57EE"/>
  </w:style>
  <w:style w:type="table" w:customStyle="1" w:styleId="TableGrid17">
    <w:name w:val="Table Grid1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0C57EE"/>
    <w:rPr>
      <w:rFonts w:ascii="Calibri" w:eastAsia="Calibri" w:hAnsi="Calibri" w:cs="Times New Roman"/>
      <w:lang w:val="ro-RO"/>
    </w:rPr>
  </w:style>
  <w:style w:type="numbering" w:customStyle="1" w:styleId="NoList11111">
    <w:name w:val="No List11111"/>
    <w:next w:val="NoList"/>
    <w:uiPriority w:val="99"/>
    <w:semiHidden/>
    <w:unhideWhenUsed/>
    <w:rsid w:val="000C57EE"/>
  </w:style>
  <w:style w:type="table" w:customStyle="1" w:styleId="TableGrid191">
    <w:name w:val="Table Grid19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0C57E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0C57E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0C57E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0C57E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0C57E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0C57EE"/>
  </w:style>
  <w:style w:type="paragraph" w:customStyle="1" w:styleId="StilStil1Stnga">
    <w:name w:val="Stil Stil1 + Stânga"/>
    <w:basedOn w:val="Normal"/>
    <w:qFormat/>
    <w:rsid w:val="000C57E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0C57EE"/>
    <w:rPr>
      <w:rFonts w:ascii="Times New Roman" w:eastAsia="Times New Roman" w:hAnsi="Times New Roman" w:cs="Times New Roman"/>
      <w:b/>
      <w:sz w:val="20"/>
      <w:szCs w:val="20"/>
      <w:u w:val="single"/>
      <w:lang w:val="fr-FR" w:eastAsia="fr-FR"/>
    </w:rPr>
  </w:style>
  <w:style w:type="character" w:customStyle="1" w:styleId="CharChar14">
    <w:name w:val="Char Char14"/>
    <w:rsid w:val="000C57EE"/>
    <w:rPr>
      <w:rFonts w:ascii="Times New Roman" w:eastAsia="Times New Roman" w:hAnsi="Times New Roman" w:cs="Times New Roman"/>
      <w:sz w:val="24"/>
      <w:szCs w:val="24"/>
      <w:lang w:val="fr-FR" w:eastAsia="fr-FR"/>
    </w:rPr>
  </w:style>
  <w:style w:type="character" w:customStyle="1" w:styleId="CharChar141">
    <w:name w:val="Char Char141"/>
    <w:locked/>
    <w:rsid w:val="000C57E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0C57E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0C57E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0C57E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0C57EE"/>
    <w:rPr>
      <w:rFonts w:ascii="Calibri" w:eastAsia="Calibri" w:hAnsi="Calibri" w:cs="Times New Roman"/>
      <w:lang w:val="ro-RO"/>
    </w:rPr>
  </w:style>
  <w:style w:type="character" w:customStyle="1" w:styleId="BodyTextChar1">
    <w:name w:val="Body Text Char1"/>
    <w:semiHidden/>
    <w:rsid w:val="000C57EE"/>
    <w:rPr>
      <w:rFonts w:ascii="Calibri" w:eastAsia="Calibri" w:hAnsi="Calibri" w:cs="Times New Roman"/>
      <w:lang w:val="ro-RO"/>
    </w:rPr>
  </w:style>
  <w:style w:type="character" w:customStyle="1" w:styleId="CommentTextChar1">
    <w:name w:val="Comment Text Char1"/>
    <w:uiPriority w:val="99"/>
    <w:semiHidden/>
    <w:rsid w:val="000C57EE"/>
    <w:rPr>
      <w:rFonts w:ascii="Calibri" w:eastAsia="Calibri" w:hAnsi="Calibri" w:cs="Times New Roman"/>
      <w:sz w:val="20"/>
      <w:szCs w:val="20"/>
      <w:lang w:val="ro-RO"/>
    </w:rPr>
  </w:style>
  <w:style w:type="character" w:customStyle="1" w:styleId="SubtitleChar1">
    <w:name w:val="Subtitle Char1"/>
    <w:rsid w:val="000C57E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0C57EE"/>
    <w:rPr>
      <w:rFonts w:ascii="Cambria" w:eastAsia="Times New Roman" w:hAnsi="Cambria" w:cs="Times New Roman"/>
      <w:i/>
      <w:iCs/>
      <w:color w:val="404040"/>
      <w:sz w:val="22"/>
      <w:szCs w:val="22"/>
      <w:lang w:val="ro-RO"/>
    </w:rPr>
  </w:style>
  <w:style w:type="character" w:customStyle="1" w:styleId="Heading8Char1">
    <w:name w:val="Heading 8 Char1"/>
    <w:semiHidden/>
    <w:rsid w:val="000C57EE"/>
    <w:rPr>
      <w:rFonts w:ascii="Cambria" w:eastAsia="Times New Roman" w:hAnsi="Cambria" w:cs="Times New Roman"/>
      <w:color w:val="404040"/>
      <w:lang w:val="ro-RO"/>
    </w:rPr>
  </w:style>
  <w:style w:type="character" w:customStyle="1" w:styleId="Heading9Char1">
    <w:name w:val="Heading 9 Char1"/>
    <w:semiHidden/>
    <w:rsid w:val="000C57EE"/>
    <w:rPr>
      <w:rFonts w:ascii="Cambria" w:eastAsia="Times New Roman" w:hAnsi="Cambria" w:cs="Times New Roman"/>
      <w:i/>
      <w:iCs/>
      <w:color w:val="404040"/>
      <w:lang w:val="ro-RO"/>
    </w:rPr>
  </w:style>
  <w:style w:type="character" w:customStyle="1" w:styleId="BalloonTextChar1">
    <w:name w:val="Balloon Text Char1"/>
    <w:semiHidden/>
    <w:rsid w:val="000C57EE"/>
    <w:rPr>
      <w:rFonts w:ascii="Tahoma" w:eastAsia="Calibri" w:hAnsi="Tahoma" w:cs="Tahoma"/>
      <w:sz w:val="16"/>
      <w:szCs w:val="16"/>
      <w:lang w:val="ro-RO"/>
    </w:rPr>
  </w:style>
  <w:style w:type="character" w:customStyle="1" w:styleId="CommentSubjectChar1">
    <w:name w:val="Comment Subject Char1"/>
    <w:semiHidden/>
    <w:rsid w:val="000C57EE"/>
    <w:rPr>
      <w:rFonts w:ascii="Calibri" w:eastAsia="Calibri" w:hAnsi="Calibri" w:cs="Times New Roman"/>
      <w:b/>
      <w:bCs/>
      <w:sz w:val="20"/>
      <w:szCs w:val="20"/>
      <w:lang w:val="ro-RO"/>
    </w:rPr>
  </w:style>
  <w:style w:type="character" w:customStyle="1" w:styleId="EndnoteTextChar1">
    <w:name w:val="Endnote Text Char1"/>
    <w:uiPriority w:val="99"/>
    <w:semiHidden/>
    <w:rsid w:val="000C57EE"/>
    <w:rPr>
      <w:rFonts w:ascii="Calibri" w:eastAsia="Calibri" w:hAnsi="Calibri" w:cs="Times New Roman"/>
      <w:sz w:val="20"/>
      <w:szCs w:val="20"/>
      <w:lang w:val="ro-RO"/>
    </w:rPr>
  </w:style>
  <w:style w:type="character" w:customStyle="1" w:styleId="TitleChar1">
    <w:name w:val="Title Char1"/>
    <w:rsid w:val="000C57E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0C57EE"/>
    <w:rPr>
      <w:rFonts w:ascii="Calibri" w:eastAsia="Calibri" w:hAnsi="Calibri" w:cs="Times New Roman"/>
      <w:lang w:val="ro-RO"/>
    </w:rPr>
  </w:style>
  <w:style w:type="character" w:customStyle="1" w:styleId="NoteHeadingChar1">
    <w:name w:val="Note Heading Char1"/>
    <w:semiHidden/>
    <w:rsid w:val="000C57EE"/>
    <w:rPr>
      <w:rFonts w:ascii="Calibri" w:eastAsia="Calibri" w:hAnsi="Calibri" w:cs="Times New Roman"/>
      <w:lang w:val="ro-RO"/>
    </w:rPr>
  </w:style>
  <w:style w:type="character" w:customStyle="1" w:styleId="BodyText2Char1">
    <w:name w:val="Body Text 2 Char1"/>
    <w:semiHidden/>
    <w:rsid w:val="000C57EE"/>
    <w:rPr>
      <w:rFonts w:ascii="Calibri" w:eastAsia="Calibri" w:hAnsi="Calibri" w:cs="Times New Roman"/>
      <w:lang w:val="ro-RO"/>
    </w:rPr>
  </w:style>
  <w:style w:type="character" w:customStyle="1" w:styleId="BodyText3Char1">
    <w:name w:val="Body Text 3 Char1"/>
    <w:semiHidden/>
    <w:rsid w:val="000C57EE"/>
    <w:rPr>
      <w:rFonts w:ascii="Calibri" w:eastAsia="Calibri" w:hAnsi="Calibri" w:cs="Times New Roman"/>
      <w:sz w:val="16"/>
      <w:szCs w:val="16"/>
      <w:lang w:val="ro-RO"/>
    </w:rPr>
  </w:style>
  <w:style w:type="character" w:customStyle="1" w:styleId="BodyTextIndent3Char1">
    <w:name w:val="Body Text Indent 3 Char1"/>
    <w:semiHidden/>
    <w:rsid w:val="000C57EE"/>
    <w:rPr>
      <w:rFonts w:ascii="Calibri" w:eastAsia="Calibri" w:hAnsi="Calibri" w:cs="Times New Roman"/>
      <w:sz w:val="16"/>
      <w:szCs w:val="16"/>
      <w:lang w:val="ro-RO"/>
    </w:rPr>
  </w:style>
  <w:style w:type="character" w:customStyle="1" w:styleId="DocumentMapChar1">
    <w:name w:val="Document Map Char1"/>
    <w:semiHidden/>
    <w:rsid w:val="000C57EE"/>
    <w:rPr>
      <w:rFonts w:ascii="Tahoma" w:eastAsia="Calibri" w:hAnsi="Tahoma" w:cs="Tahoma"/>
      <w:sz w:val="16"/>
      <w:szCs w:val="16"/>
      <w:lang w:val="ro-RO"/>
    </w:rPr>
  </w:style>
  <w:style w:type="character" w:customStyle="1" w:styleId="PlainTextChar1">
    <w:name w:val="Plain Text Char1"/>
    <w:uiPriority w:val="99"/>
    <w:semiHidden/>
    <w:rsid w:val="000C57EE"/>
    <w:rPr>
      <w:rFonts w:ascii="Consolas" w:eastAsia="Calibri" w:hAnsi="Consolas" w:cs="Consolas"/>
      <w:sz w:val="21"/>
      <w:szCs w:val="21"/>
      <w:lang w:val="ro-RO"/>
    </w:rPr>
  </w:style>
  <w:style w:type="character" w:customStyle="1" w:styleId="BodyTextIndent2Char1">
    <w:name w:val="Body Text Indent 2 Char1"/>
    <w:semiHidden/>
    <w:rsid w:val="000C57EE"/>
    <w:rPr>
      <w:rFonts w:ascii="Calibri" w:eastAsia="Calibri" w:hAnsi="Calibri" w:cs="Times New Roman"/>
      <w:lang w:val="ro-RO"/>
    </w:rPr>
  </w:style>
  <w:style w:type="character" w:customStyle="1" w:styleId="label1">
    <w:name w:val="label1"/>
    <w:rsid w:val="000C57EE"/>
    <w:rPr>
      <w:b/>
      <w:bCs/>
      <w:vanish/>
      <w:webHidden w:val="0"/>
      <w:color w:val="FFFFFF"/>
      <w:sz w:val="18"/>
      <w:szCs w:val="18"/>
      <w:vertAlign w:val="baseline"/>
      <w:specVanish/>
    </w:rPr>
  </w:style>
  <w:style w:type="paragraph" w:customStyle="1" w:styleId="instruct">
    <w:name w:val="instruct"/>
    <w:basedOn w:val="Normal"/>
    <w:rsid w:val="000C57E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0C57EE"/>
    <w:rPr>
      <w:color w:val="0000FF"/>
      <w:u w:val="single"/>
    </w:rPr>
  </w:style>
  <w:style w:type="character" w:customStyle="1" w:styleId="Fontdeparagrafimplicit2">
    <w:name w:val="Font de paragraf implicit2"/>
    <w:rsid w:val="000C57EE"/>
  </w:style>
  <w:style w:type="character" w:customStyle="1" w:styleId="sp1">
    <w:name w:val="sp1"/>
    <w:rsid w:val="000C57EE"/>
    <w:rPr>
      <w:b/>
      <w:bCs/>
      <w:color w:val="8F0000"/>
    </w:rPr>
  </w:style>
  <w:style w:type="character" w:customStyle="1" w:styleId="Fontdeparagrafimplicit1">
    <w:name w:val="Font de paragraf implicit1"/>
    <w:rsid w:val="000C57EE"/>
  </w:style>
  <w:style w:type="paragraph" w:customStyle="1" w:styleId="Titlu11">
    <w:name w:val="Titlu 11"/>
    <w:basedOn w:val="Normal"/>
    <w:next w:val="Normal"/>
    <w:rsid w:val="000611FD"/>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0611FD"/>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0611FD"/>
    <w:rPr>
      <w:rFonts w:ascii="Courier New" w:eastAsia="Calibri" w:hAnsi="Courier New" w:cs="Courier New"/>
      <w:sz w:val="20"/>
      <w:szCs w:val="20"/>
    </w:rPr>
  </w:style>
  <w:style w:type="numbering" w:customStyle="1" w:styleId="NoList13">
    <w:name w:val="No List13"/>
    <w:next w:val="NoList"/>
    <w:semiHidden/>
    <w:unhideWhenUsed/>
    <w:rsid w:val="000611FD"/>
  </w:style>
  <w:style w:type="numbering" w:customStyle="1" w:styleId="NoList121">
    <w:name w:val="No List121"/>
    <w:next w:val="NoList"/>
    <w:semiHidden/>
    <w:unhideWhenUsed/>
    <w:rsid w:val="000611FD"/>
  </w:style>
  <w:style w:type="numbering" w:customStyle="1" w:styleId="NoList131">
    <w:name w:val="No List131"/>
    <w:next w:val="NoList"/>
    <w:semiHidden/>
    <w:unhideWhenUsed/>
    <w:rsid w:val="000611FD"/>
  </w:style>
  <w:style w:type="paragraph" w:customStyle="1" w:styleId="Heading11">
    <w:name w:val="Heading 11"/>
    <w:basedOn w:val="Normal"/>
    <w:next w:val="Normal"/>
    <w:rsid w:val="000611FD"/>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0611FD"/>
    <w:rPr>
      <w:color w:val="808080"/>
    </w:rPr>
  </w:style>
  <w:style w:type="character" w:customStyle="1" w:styleId="Meniune1">
    <w:name w:val="Mențiune1"/>
    <w:uiPriority w:val="99"/>
    <w:semiHidden/>
    <w:unhideWhenUsed/>
    <w:rsid w:val="000611FD"/>
    <w:rPr>
      <w:color w:val="2B579A"/>
      <w:shd w:val="clear" w:color="auto" w:fill="E6E6E6"/>
    </w:rPr>
  </w:style>
  <w:style w:type="table" w:customStyle="1" w:styleId="Tabelgril1Luminos-Accentuare41">
    <w:name w:val="Tabel grilă 1 Luminos - Accentuare 41"/>
    <w:basedOn w:val="TableNormal"/>
    <w:uiPriority w:val="46"/>
    <w:rsid w:val="000611FD"/>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0611FD"/>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9C410A"/>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410A"/>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F49A1"/>
    <w:pPr>
      <w:keepNext/>
      <w:widowControl w:val="0"/>
      <w:numPr>
        <w:numId w:val="2"/>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7F49A1"/>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F49A1"/>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F49A1"/>
  </w:style>
  <w:style w:type="paragraph" w:customStyle="1" w:styleId="BodyTextIndent32">
    <w:name w:val="Body Text Indent 32"/>
    <w:basedOn w:val="Normal"/>
    <w:rsid w:val="007F49A1"/>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F49A1"/>
    <w:rPr>
      <w:vertAlign w:val="superscript"/>
    </w:rPr>
  </w:style>
  <w:style w:type="character" w:customStyle="1" w:styleId="FootnoteCharacters">
    <w:name w:val="Footnote Characters"/>
    <w:rsid w:val="007F49A1"/>
  </w:style>
  <w:style w:type="paragraph" w:styleId="List">
    <w:name w:val="List"/>
    <w:basedOn w:val="BodyText"/>
    <w:semiHidden/>
    <w:rsid w:val="007F49A1"/>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F49A1"/>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F49A1"/>
    <w:pPr>
      <w:jc w:val="center"/>
    </w:pPr>
    <w:rPr>
      <w:b/>
      <w:bCs/>
      <w:i/>
      <w:iCs/>
      <w:kern w:val="0"/>
    </w:rPr>
  </w:style>
  <w:style w:type="character" w:customStyle="1" w:styleId="ln2tpunct">
    <w:name w:val="ln2tpunct"/>
    <w:basedOn w:val="DefaultParagraphFont"/>
    <w:rsid w:val="007F49A1"/>
  </w:style>
  <w:style w:type="paragraph" w:customStyle="1" w:styleId="CM80">
    <w:name w:val="CM80"/>
    <w:basedOn w:val="Normal"/>
    <w:next w:val="Normal"/>
    <w:rsid w:val="007F49A1"/>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F49A1"/>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F49A1"/>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xbe">
    <w:name w:val="_xbe"/>
    <w:rsid w:val="000A0A2F"/>
  </w:style>
</w:styles>
</file>

<file path=word/webSettings.xml><?xml version="1.0" encoding="utf-8"?>
<w:webSettings xmlns:r="http://schemas.openxmlformats.org/officeDocument/2006/relationships" xmlns:w="http://schemas.openxmlformats.org/wordprocessingml/2006/main">
  <w:divs>
    <w:div w:id="14453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26" Type="http://schemas.openxmlformats.org/officeDocument/2006/relationships/hyperlink" Target="http://www.ecb.int/index.html" TargetMode="External"/><Relationship Id="rId3" Type="http://schemas.openxmlformats.org/officeDocument/2006/relationships/styles" Target="styles.xml"/><Relationship Id="rId21" Type="http://schemas.openxmlformats.org/officeDocument/2006/relationships/hyperlink" Target="http://www.ecb.int/index.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5" Type="http://schemas.openxmlformats.org/officeDocument/2006/relationships/hyperlink" Target="file:///\\Prosys\Debite" TargetMode="External"/><Relationship Id="rId2" Type="http://schemas.openxmlformats.org/officeDocument/2006/relationships/numbering" Target="numbering.xml"/><Relationship Id="rId16" Type="http://schemas.openxmlformats.org/officeDocument/2006/relationships/hyperlink" Target="http://www.poartatransilvaniei.ro" TargetMode="External"/><Relationship Id="rId20"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poartatransilvaniei.ro" TargetMode="Externa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hyperlink" Target="http://www.poartatransilvaniei.ro"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hyperlink" Target="http://www.ecb.int/index.html"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samusporolissum@gmail.com" TargetMode="External"/><Relationship Id="rId2" Type="http://schemas.openxmlformats.org/officeDocument/2006/relationships/image" Target="media/image9.png"/><Relationship Id="rId1" Type="http://schemas.openxmlformats.org/officeDocument/2006/relationships/image" Target="media/image8.png"/></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BE1CD-7990-43CD-8912-07E1EA3F7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74</Pages>
  <Words>21838</Words>
  <Characters>124478</Characters>
  <Application>Microsoft Office Word</Application>
  <DocSecurity>0</DocSecurity>
  <Lines>1037</Lines>
  <Paragraphs>292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RARES CONSULTING GROUP SRL</dc:creator>
  <cp:lastModifiedBy>hp</cp:lastModifiedBy>
  <cp:revision>13</cp:revision>
  <dcterms:created xsi:type="dcterms:W3CDTF">2020-08-06T07:33:00Z</dcterms:created>
  <dcterms:modified xsi:type="dcterms:W3CDTF">2023-09-07T10:34:00Z</dcterms:modified>
</cp:coreProperties>
</file>